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70A07A3A" w:rsidR="00642EFE" w:rsidRPr="00E6597C" w:rsidRDefault="00B40B08"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Pr="005E1F72">
        <w:rPr>
          <w:rFonts w:ascii="GHEA Grapalat" w:hAnsi="GHEA Grapalat"/>
          <w:i w:val="0"/>
          <w:lang w:val="af-ZA"/>
        </w:rPr>
        <w:t xml:space="preserve"> ՄԱՍԻՆ</w:t>
      </w:r>
      <w:r w:rsidRPr="00E6597C">
        <w:rPr>
          <w:rFonts w:ascii="GHEA Grapalat" w:hAnsi="GHEA Grapalat"/>
          <w:i w:val="0"/>
          <w:lang w:val="af-ZA"/>
        </w:rPr>
        <w:t xml:space="preserve"> </w:t>
      </w:r>
    </w:p>
    <w:p w14:paraId="3B5A071A" w14:textId="77777777" w:rsidR="00642EFE" w:rsidRPr="00E6597C" w:rsidRDefault="00642EFE" w:rsidP="00EF3662">
      <w:pPr>
        <w:pStyle w:val="BodyTextIndent"/>
        <w:spacing w:line="240" w:lineRule="auto"/>
        <w:jc w:val="center"/>
        <w:rPr>
          <w:rFonts w:ascii="GHEA Grapalat" w:hAnsi="GHEA Grapalat"/>
          <w:i w:val="0"/>
          <w:lang w:val="af-ZA"/>
        </w:rPr>
      </w:pPr>
    </w:p>
    <w:p w14:paraId="07CF463E"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236AB26E" w:rsidR="0091042F" w:rsidRPr="00E6597C" w:rsidRDefault="00642EFE" w:rsidP="00D21F8D">
      <w:pPr>
        <w:pStyle w:val="BodyTextIndent"/>
        <w:spacing w:line="240" w:lineRule="auto"/>
        <w:jc w:val="center"/>
        <w:rPr>
          <w:rFonts w:ascii="GHEA Grapalat" w:hAnsi="GHEA Grapalat"/>
          <w:i w:val="0"/>
          <w:lang w:val="af-ZA"/>
        </w:rPr>
      </w:pPr>
      <w:r w:rsidRPr="00E6597C">
        <w:rPr>
          <w:rFonts w:ascii="GHEA Grapalat" w:hAnsi="GHEA Grapalat"/>
          <w:i w:val="0"/>
          <w:lang w:val="af-ZA"/>
        </w:rPr>
        <w:t>20</w:t>
      </w:r>
      <w:r w:rsidR="00C264AA">
        <w:rPr>
          <w:rFonts w:ascii="GHEA Grapalat" w:hAnsi="GHEA Grapalat"/>
          <w:i w:val="0"/>
          <w:lang w:val="af-ZA"/>
        </w:rPr>
        <w:t>2</w:t>
      </w:r>
      <w:r w:rsidR="005800F6">
        <w:rPr>
          <w:rFonts w:ascii="GHEA Grapalat" w:hAnsi="GHEA Grapalat"/>
          <w:i w:val="0"/>
          <w:lang w:val="af-ZA"/>
        </w:rPr>
        <w:t>5</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8C7627">
        <w:rPr>
          <w:rFonts w:ascii="GHEA Grapalat" w:hAnsi="GHEA Grapalat"/>
          <w:i w:val="0"/>
          <w:lang w:val="af-ZA"/>
        </w:rPr>
        <w:t>փետրվարի</w:t>
      </w:r>
      <w:r w:rsidRPr="00E6597C">
        <w:rPr>
          <w:rFonts w:ascii="GHEA Grapalat" w:hAnsi="GHEA Grapalat"/>
          <w:i w:val="0"/>
          <w:lang w:val="af-ZA"/>
        </w:rPr>
        <w:t xml:space="preserve"> </w:t>
      </w:r>
      <w:r w:rsidR="008C7627">
        <w:rPr>
          <w:rFonts w:ascii="GHEA Grapalat" w:hAnsi="GHEA Grapalat"/>
          <w:i w:val="0"/>
          <w:lang w:val="af-ZA"/>
        </w:rPr>
        <w:t>28</w:t>
      </w:r>
      <w:r w:rsidR="00E173FB">
        <w:rPr>
          <w:rFonts w:ascii="GHEA Grapalat" w:hAnsi="GHEA Grapalat"/>
          <w:i w:val="0"/>
          <w:lang w:val="af-ZA"/>
        </w:rPr>
        <w:t>-ի</w:t>
      </w:r>
      <w:r w:rsidRPr="00E6597C">
        <w:rPr>
          <w:rFonts w:ascii="GHEA Grapalat" w:hAnsi="GHEA Grapalat"/>
          <w:i w:val="0"/>
          <w:lang w:val="af-ZA"/>
        </w:rPr>
        <w:t xml:space="preserve"> </w:t>
      </w:r>
      <w:bookmarkStart w:id="0" w:name="_Hlk170899956"/>
      <w:r w:rsidR="00C264AA">
        <w:rPr>
          <w:rFonts w:ascii="GHEA Grapalat" w:hAnsi="GHEA Grapalat"/>
          <w:i w:val="0"/>
          <w:lang w:val="af-ZA"/>
        </w:rPr>
        <w:t>N</w:t>
      </w:r>
      <w:r w:rsidR="00C00758">
        <w:rPr>
          <w:rFonts w:ascii="GHEA Grapalat" w:hAnsi="GHEA Grapalat"/>
          <w:i w:val="0"/>
          <w:lang w:val="af-ZA"/>
        </w:rPr>
        <w:t xml:space="preserve"> </w:t>
      </w:r>
      <w:bookmarkEnd w:id="0"/>
      <w:r w:rsidR="008C7627">
        <w:rPr>
          <w:rFonts w:ascii="GHEA Grapalat" w:hAnsi="GHEA Grapalat"/>
          <w:i w:val="0"/>
          <w:lang w:val="af-ZA"/>
        </w:rPr>
        <w:t>1</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BodyTextIndent"/>
        <w:spacing w:line="240" w:lineRule="auto"/>
        <w:jc w:val="center"/>
        <w:rPr>
          <w:rFonts w:ascii="GHEA Grapalat" w:hAnsi="GHEA Grapalat"/>
          <w:i w:val="0"/>
          <w:lang w:val="af-ZA"/>
        </w:rPr>
      </w:pPr>
    </w:p>
    <w:p w14:paraId="6354CC13" w14:textId="50B6784C" w:rsidR="0091042F" w:rsidRPr="00E6597C" w:rsidRDefault="00496E18"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bookmarkStart w:id="1" w:name="_Hlk170899935"/>
      <w:r w:rsidR="00C264AA">
        <w:rPr>
          <w:rFonts w:ascii="GHEA Grapalat" w:hAnsi="GHEA Grapalat"/>
          <w:i w:val="0"/>
          <w:lang w:val="af-ZA"/>
        </w:rPr>
        <w:t>«</w:t>
      </w:r>
      <w:r w:rsidR="00B40B08">
        <w:rPr>
          <w:rFonts w:ascii="GHEA Grapalat" w:hAnsi="GHEA Grapalat"/>
          <w:b/>
          <w:i w:val="0"/>
          <w:lang w:val="af-ZA"/>
        </w:rPr>
        <w:t>ԴՓԿ-ԳՀԱՊՁԲ</w:t>
      </w:r>
      <w:r w:rsidR="00B40B08">
        <w:rPr>
          <w:rFonts w:ascii="GHEA Grapalat" w:hAnsi="GHEA Grapalat"/>
          <w:i w:val="0"/>
          <w:lang w:val="af-ZA"/>
        </w:rPr>
        <w:t xml:space="preserve"> </w:t>
      </w:r>
      <w:r w:rsidR="002420F2">
        <w:rPr>
          <w:rFonts w:ascii="GHEA Grapalat" w:hAnsi="GHEA Grapalat"/>
          <w:i w:val="0"/>
          <w:lang w:val="af-ZA"/>
        </w:rPr>
        <w:t>2</w:t>
      </w:r>
      <w:r w:rsidR="008C7627">
        <w:rPr>
          <w:rFonts w:ascii="GHEA Grapalat" w:hAnsi="GHEA Grapalat"/>
          <w:i w:val="0"/>
          <w:lang w:val="af-ZA"/>
        </w:rPr>
        <w:t>5</w:t>
      </w:r>
      <w:r w:rsidR="002420F2">
        <w:rPr>
          <w:rFonts w:ascii="GHEA Grapalat" w:hAnsi="GHEA Grapalat"/>
          <w:i w:val="0"/>
          <w:lang w:val="af-ZA"/>
        </w:rPr>
        <w:t>/</w:t>
      </w:r>
      <w:r w:rsidR="008C7627">
        <w:rPr>
          <w:rFonts w:ascii="GHEA Grapalat" w:hAnsi="GHEA Grapalat"/>
          <w:i w:val="0"/>
          <w:lang w:val="af-ZA"/>
        </w:rPr>
        <w:t>03</w:t>
      </w:r>
      <w:r w:rsidR="00C264AA">
        <w:rPr>
          <w:rFonts w:ascii="GHEA Grapalat" w:hAnsi="GHEA Grapalat"/>
          <w:i w:val="0"/>
          <w:lang w:val="af-ZA"/>
        </w:rPr>
        <w:t>»</w:t>
      </w:r>
      <w:bookmarkEnd w:id="1"/>
    </w:p>
    <w:p w14:paraId="4725E55F" w14:textId="77777777" w:rsidR="0091042F" w:rsidRPr="00E6597C" w:rsidRDefault="0091042F" w:rsidP="00EF3662">
      <w:pPr>
        <w:pStyle w:val="BodyTextIndent"/>
        <w:spacing w:line="240" w:lineRule="auto"/>
        <w:rPr>
          <w:rFonts w:ascii="GHEA Grapalat" w:hAnsi="GHEA Grapalat"/>
          <w:i w:val="0"/>
          <w:lang w:val="af-ZA"/>
        </w:rPr>
      </w:pPr>
    </w:p>
    <w:p w14:paraId="760F528B" w14:textId="1FE7617D" w:rsidR="00642EFE" w:rsidRPr="00E6597C" w:rsidRDefault="00642EFE" w:rsidP="00C264AA">
      <w:pPr>
        <w:pStyle w:val="BodyTextIndent"/>
        <w:spacing w:line="240" w:lineRule="auto"/>
        <w:ind w:firstLine="708"/>
        <w:rPr>
          <w:rFonts w:ascii="GHEA Grapalat" w:hAnsi="GHEA Grapalat"/>
          <w:i w:val="0"/>
          <w:lang w:val="af-ZA"/>
        </w:rPr>
      </w:pPr>
      <w:r w:rsidRPr="00E6597C">
        <w:rPr>
          <w:rFonts w:ascii="GHEA Grapalat" w:hAnsi="GHEA Grapalat"/>
          <w:i w:val="0"/>
          <w:lang w:val="af-ZA"/>
        </w:rPr>
        <w:t>Պատվիրատուն`</w:t>
      </w:r>
      <w:r w:rsidR="0091042F" w:rsidRPr="00E6597C">
        <w:rPr>
          <w:rFonts w:ascii="GHEA Grapalat" w:hAnsi="GHEA Grapalat"/>
          <w:i w:val="0"/>
          <w:lang w:val="af-ZA"/>
        </w:rPr>
        <w:t xml:space="preserve"> </w:t>
      </w:r>
      <w:r w:rsidR="00C264AA" w:rsidRPr="00C264AA">
        <w:rPr>
          <w:rFonts w:ascii="GHEA Grapalat" w:hAnsi="GHEA Grapalat"/>
          <w:i w:val="0"/>
          <w:lang w:val="af-ZA"/>
        </w:rPr>
        <w:t>«Դեղերի և բժշկական տեխնոլոգիաների փորձագիտական կենտրոն» ՊՈԱԿ</w:t>
      </w:r>
      <w:r w:rsidR="00C264AA">
        <w:rPr>
          <w:rFonts w:ascii="GHEA Grapalat" w:hAnsi="GHEA Grapalat"/>
          <w:i w:val="0"/>
          <w:lang w:val="af-ZA"/>
        </w:rPr>
        <w:t>-ը</w:t>
      </w:r>
      <w:r w:rsidRPr="00E6597C">
        <w:rPr>
          <w:rFonts w:ascii="GHEA Grapalat" w:hAnsi="GHEA Grapalat"/>
          <w:i w:val="0"/>
          <w:lang w:val="af-ZA"/>
        </w:rPr>
        <w:t>, որը գտնվում է</w:t>
      </w:r>
      <w:r w:rsidR="00C264AA">
        <w:rPr>
          <w:rFonts w:ascii="GHEA Grapalat" w:hAnsi="GHEA Grapalat"/>
          <w:i w:val="0"/>
          <w:lang w:val="af-ZA"/>
        </w:rPr>
        <w:t xml:space="preserve"> </w:t>
      </w:r>
      <w:bookmarkStart w:id="2" w:name="_Hlk170740560"/>
      <w:r w:rsidR="00C264AA">
        <w:rPr>
          <w:rFonts w:ascii="GHEA Grapalat" w:hAnsi="GHEA Grapalat"/>
          <w:i w:val="0"/>
          <w:lang w:val="af-ZA"/>
        </w:rPr>
        <w:t xml:space="preserve">ՀՀ, ք. </w:t>
      </w:r>
      <w:r w:rsidR="00C264AA" w:rsidRPr="00C264AA">
        <w:rPr>
          <w:rFonts w:ascii="GHEA Grapalat" w:hAnsi="GHEA Grapalat"/>
          <w:i w:val="0"/>
          <w:lang w:val="af-ZA"/>
        </w:rPr>
        <w:t>Երևան</w:t>
      </w:r>
      <w:r w:rsidR="00C264AA">
        <w:rPr>
          <w:rFonts w:ascii="GHEA Grapalat" w:hAnsi="GHEA Grapalat"/>
          <w:i w:val="0"/>
          <w:lang w:val="af-ZA"/>
        </w:rPr>
        <w:t xml:space="preserve"> </w:t>
      </w:r>
      <w:r w:rsidR="00C264AA" w:rsidRPr="00C264AA">
        <w:rPr>
          <w:rFonts w:ascii="GHEA Grapalat" w:hAnsi="GHEA Grapalat"/>
          <w:i w:val="0"/>
          <w:lang w:val="af-ZA"/>
        </w:rPr>
        <w:t>Կոմիտասի պող., 49/5 շենք</w:t>
      </w:r>
      <w:r w:rsidR="00311076" w:rsidRPr="00E6597C">
        <w:rPr>
          <w:rFonts w:ascii="GHEA Grapalat" w:hAnsi="GHEA Grapalat"/>
          <w:i w:val="0"/>
          <w:lang w:val="af-ZA"/>
        </w:rPr>
        <w:t xml:space="preserve"> </w:t>
      </w:r>
      <w:bookmarkEnd w:id="2"/>
      <w:r w:rsidRPr="00E6597C">
        <w:rPr>
          <w:rFonts w:ascii="GHEA Grapalat" w:hAnsi="GHEA Grapalat"/>
          <w:i w:val="0"/>
          <w:lang w:val="af-ZA"/>
        </w:rPr>
        <w:t>հասցեում,</w:t>
      </w:r>
      <w:r w:rsidR="00C264AA">
        <w:rPr>
          <w:rFonts w:ascii="GHEA Grapalat" w:hAnsi="GHEA Grapalat"/>
          <w:i w:val="0"/>
          <w:lang w:val="af-ZA"/>
        </w:rPr>
        <w:t xml:space="preserve"> </w:t>
      </w:r>
      <w:r w:rsidRPr="00E6597C">
        <w:rPr>
          <w:rFonts w:ascii="GHEA Grapalat" w:hAnsi="GHEA Grapalat"/>
          <w:i w:val="0"/>
          <w:lang w:val="af-ZA"/>
        </w:rPr>
        <w:t xml:space="preserve">հայտարարում է </w:t>
      </w:r>
      <w:r w:rsidR="00B40B08">
        <w:rPr>
          <w:rFonts w:ascii="GHEA Grapalat" w:hAnsi="GHEA Grapalat"/>
          <w:i w:val="0"/>
          <w:lang w:val="af-ZA"/>
        </w:rPr>
        <w:t>գնանշման հարցման</w:t>
      </w:r>
      <w:r w:rsidRPr="00E6597C">
        <w:rPr>
          <w:rFonts w:ascii="GHEA Grapalat" w:hAnsi="GHEA Grapalat"/>
          <w:i w:val="0"/>
          <w:lang w:val="af-ZA"/>
        </w:rPr>
        <w:t xml:space="preserve"> </w:t>
      </w:r>
      <w:r w:rsidR="00955E87" w:rsidRPr="00E6597C">
        <w:rPr>
          <w:rFonts w:ascii="GHEA Grapalat" w:hAnsi="GHEA Grapalat"/>
          <w:i w:val="0"/>
          <w:lang w:val="af-ZA"/>
        </w:rPr>
        <w:t>մրցույթ</w:t>
      </w:r>
      <w:r w:rsidR="00A20B69" w:rsidRPr="00E6597C">
        <w:rPr>
          <w:rFonts w:ascii="GHEA Grapalat" w:hAnsi="GHEA Grapalat"/>
          <w:i w:val="0"/>
          <w:lang w:val="af-ZA"/>
        </w:rPr>
        <w:t>, որն իրականացվում է մեկ փուլով</w:t>
      </w:r>
      <w:r w:rsidR="00236B75" w:rsidRPr="00E6597C">
        <w:rPr>
          <w:rFonts w:ascii="GHEA Grapalat" w:hAnsi="GHEA Grapalat"/>
          <w:i w:val="0"/>
          <w:lang w:val="af-ZA"/>
        </w:rPr>
        <w:t>:</w:t>
      </w:r>
    </w:p>
    <w:p w14:paraId="59B22751" w14:textId="7B14E294" w:rsidR="00341A74" w:rsidRPr="00E6597C" w:rsidRDefault="00A20B69"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bookmarkStart w:id="3" w:name="_Hlk23167417"/>
      <w:r w:rsidR="00496E18" w:rsidRPr="00E6597C">
        <w:rPr>
          <w:rFonts w:ascii="GHEA Grapalat" w:hAnsi="GHEA Grapalat"/>
          <w:i w:val="0"/>
          <w:lang w:val="af-ZA"/>
        </w:rPr>
        <w:t>Սույն ընթացակարգի</w:t>
      </w:r>
      <w:bookmarkEnd w:id="3"/>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C57298">
        <w:rPr>
          <w:rFonts w:ascii="GHEA Grapalat" w:hAnsi="GHEA Grapalat"/>
          <w:i w:val="0"/>
          <w:lang w:val="af-ZA"/>
        </w:rPr>
        <w:t>A4 ֆորմատի թղթերի</w:t>
      </w:r>
      <w:r w:rsidR="00B40B08">
        <w:rPr>
          <w:rFonts w:ascii="GHEA Grapalat" w:hAnsi="GHEA Grapalat"/>
          <w:i w:val="0"/>
          <w:lang w:val="af-ZA"/>
        </w:rPr>
        <w:t xml:space="preserve"> մատակարարման</w:t>
      </w:r>
      <w:r w:rsidR="000F75E8" w:rsidRPr="00E6597C">
        <w:rPr>
          <w:rFonts w:ascii="GHEA Grapalat" w:hAnsi="GHEA Grapalat"/>
          <w:i w:val="0"/>
          <w:lang w:val="af-ZA"/>
        </w:rPr>
        <w:t xml:space="preserve"> </w:t>
      </w:r>
      <w:r w:rsidR="00341A74" w:rsidRPr="00E6597C">
        <w:rPr>
          <w:rFonts w:ascii="GHEA Grapalat" w:hAnsi="GHEA Grapalat"/>
          <w:i w:val="0"/>
          <w:lang w:val="af-ZA"/>
        </w:rPr>
        <w:t>պայմանագիր (այսուհետ`</w:t>
      </w:r>
      <w:r w:rsidR="00C264AA">
        <w:rPr>
          <w:rFonts w:ascii="GHEA Grapalat" w:hAnsi="GHEA Grapalat"/>
          <w:i w:val="0"/>
          <w:lang w:val="af-ZA"/>
        </w:rPr>
        <w:t xml:space="preserve"> </w:t>
      </w:r>
      <w:r w:rsidR="00341A74" w:rsidRPr="00E6597C">
        <w:rPr>
          <w:rFonts w:ascii="GHEA Grapalat" w:hAnsi="GHEA Grapalat"/>
          <w:i w:val="0"/>
          <w:lang w:val="af-ZA"/>
        </w:rPr>
        <w:t xml:space="preserve">պայմանագիր)։ </w:t>
      </w:r>
    </w:p>
    <w:p w14:paraId="36338110" w14:textId="25A44A47" w:rsidR="00357D48" w:rsidRPr="00E6597C" w:rsidRDefault="00642EFE" w:rsidP="00EF3662">
      <w:pPr>
        <w:pStyle w:val="BodyTextIndent"/>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A20B69"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4" w:name="_Hlk23167512"/>
      <w:r w:rsidR="00496E18" w:rsidRPr="00E6597C">
        <w:rPr>
          <w:rFonts w:ascii="GHEA Grapalat" w:hAnsi="GHEA Grapalat"/>
          <w:i w:val="0"/>
          <w:lang w:val="af-ZA"/>
        </w:rPr>
        <w:t xml:space="preserve">ոչ գնային պայմաններով բավարար գնահատված </w:t>
      </w:r>
      <w:bookmarkEnd w:id="4"/>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4B50248A" w:rsidR="00357D48" w:rsidRPr="006F4B53" w:rsidRDefault="003B5AE9" w:rsidP="005F2D78">
      <w:pPr>
        <w:pStyle w:val="BodyTextIndent"/>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5F2D78">
        <w:rPr>
          <w:rFonts w:ascii="GHEA Grapalat" w:hAnsi="GHEA Grapalat"/>
          <w:i w:val="0"/>
          <w:lang w:val="af-ZA"/>
        </w:rPr>
        <w:t>`</w:t>
      </w:r>
      <w:r w:rsidR="00B61894" w:rsidRPr="00E6597C">
        <w:rPr>
          <w:rFonts w:ascii="GHEA Grapalat" w:hAnsi="GHEA Grapalat"/>
          <w:i w:val="0"/>
          <w:lang w:val="af-ZA" w:eastAsia="ru-RU"/>
        </w:rPr>
        <w:t xml:space="preserve">  </w:t>
      </w:r>
      <w:r w:rsidR="005F2D78" w:rsidRPr="005F2D78">
        <w:rPr>
          <w:rFonts w:ascii="GHEA Grapalat" w:hAnsi="GHEA Grapalat"/>
          <w:i w:val="0"/>
          <w:lang w:val="af-ZA"/>
        </w:rPr>
        <w:t>ՀՀ, ք. Երևան Կոմիտասի պող., 49/5 շենք</w:t>
      </w:r>
      <w:r w:rsidR="00B61894" w:rsidRPr="00E6597C">
        <w:rPr>
          <w:rFonts w:ascii="GHEA Grapalat" w:hAnsi="GHEA Grapalat"/>
          <w:i w:val="0"/>
          <w:lang w:val="af-ZA"/>
        </w:rPr>
        <w:t xml:space="preserve"> հասցեով, 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 xml:space="preserve">մինչև սույն հայտարարության հրապարակման օրվանից </w:t>
      </w:r>
      <w:r w:rsidR="00B61894" w:rsidRPr="00060B0F">
        <w:rPr>
          <w:rFonts w:ascii="GHEA Grapalat" w:hAnsi="GHEA Grapalat"/>
          <w:i w:val="0"/>
          <w:lang w:val="af-ZA"/>
        </w:rPr>
        <w:t xml:space="preserve">հաշված </w:t>
      </w:r>
      <w:r w:rsidR="00B40B08">
        <w:rPr>
          <w:rFonts w:ascii="GHEA Grapalat" w:hAnsi="GHEA Grapalat"/>
          <w:i w:val="0"/>
          <w:lang w:val="af-ZA"/>
        </w:rPr>
        <w:t>7</w:t>
      </w:r>
      <w:r w:rsidR="00B61894" w:rsidRPr="006F4B53">
        <w:rPr>
          <w:rFonts w:ascii="GHEA Grapalat" w:hAnsi="GHEA Grapalat"/>
          <w:i w:val="0"/>
          <w:lang w:val="af-ZA"/>
        </w:rPr>
        <w:t>-</w:t>
      </w:r>
      <w:r w:rsidR="00B61894" w:rsidRPr="00060B0F">
        <w:rPr>
          <w:rFonts w:ascii="GHEA Grapalat" w:hAnsi="GHEA Grapalat"/>
          <w:i w:val="0"/>
          <w:lang w:val="af-ZA"/>
        </w:rPr>
        <w:t xml:space="preserve">րդ օրվա </w:t>
      </w:r>
      <w:r w:rsidR="00B61894" w:rsidRPr="006F4B53">
        <w:rPr>
          <w:rFonts w:ascii="GHEA Grapalat" w:hAnsi="GHEA Grapalat"/>
          <w:i w:val="0"/>
          <w:lang w:val="af-ZA"/>
        </w:rPr>
        <w:t xml:space="preserve">ժամը </w:t>
      </w:r>
      <w:r w:rsidR="00162572" w:rsidRPr="006F4B53">
        <w:rPr>
          <w:rFonts w:ascii="GHEA Grapalat" w:hAnsi="GHEA Grapalat"/>
          <w:i w:val="0"/>
          <w:lang w:val="af-ZA"/>
        </w:rPr>
        <w:t>1</w:t>
      </w:r>
      <w:r w:rsidR="005746F8">
        <w:rPr>
          <w:rFonts w:ascii="GHEA Grapalat" w:hAnsi="GHEA Grapalat"/>
          <w:i w:val="0"/>
          <w:lang w:val="af-ZA"/>
        </w:rPr>
        <w:t>1</w:t>
      </w:r>
      <w:r w:rsidR="00162572" w:rsidRPr="006F4B53">
        <w:rPr>
          <w:rFonts w:ascii="GHEA Grapalat" w:hAnsi="GHEA Grapalat"/>
          <w:i w:val="0"/>
          <w:lang w:val="af-ZA"/>
        </w:rPr>
        <w:t>:00</w:t>
      </w:r>
      <w:r w:rsidR="00B61894" w:rsidRPr="006F4B53">
        <w:rPr>
          <w:rFonts w:ascii="GHEA Grapalat" w:hAnsi="GHEA Grapalat"/>
          <w:i w:val="0"/>
          <w:lang w:val="af-ZA"/>
        </w:rPr>
        <w:t xml:space="preserve">-ը: </w:t>
      </w:r>
      <w:r w:rsidR="000076A1" w:rsidRPr="006F4B53">
        <w:rPr>
          <w:rFonts w:ascii="GHEA Grapalat" w:hAnsi="GHEA Grapalat"/>
          <w:i w:val="0"/>
          <w:lang w:val="af-ZA"/>
        </w:rPr>
        <w:t>Հայտերը, հայերենից բացի, կարող են ներկայացվել նաև անգլերեն կամ ռուսերեն:</w:t>
      </w:r>
      <w:r w:rsidR="00357D48" w:rsidRPr="006F4B53">
        <w:rPr>
          <w:rFonts w:ascii="GHEA Grapalat" w:hAnsi="GHEA Grapalat"/>
          <w:i w:val="0"/>
          <w:lang w:val="af-ZA"/>
        </w:rPr>
        <w:t xml:space="preserve"> </w:t>
      </w:r>
    </w:p>
    <w:p w14:paraId="5B86E01B" w14:textId="21D10B7A" w:rsidR="00B61894" w:rsidRPr="00E6597C" w:rsidRDefault="00B61894" w:rsidP="00B61894">
      <w:pPr>
        <w:pStyle w:val="BodyTextIndent"/>
        <w:spacing w:line="240" w:lineRule="auto"/>
        <w:ind w:firstLine="708"/>
        <w:rPr>
          <w:rFonts w:ascii="GHEA Grapalat" w:hAnsi="GHEA Grapalat"/>
          <w:i w:val="0"/>
          <w:lang w:val="af-ZA"/>
        </w:rPr>
      </w:pPr>
      <w:r w:rsidRPr="006F4B53">
        <w:rPr>
          <w:rFonts w:ascii="GHEA Grapalat" w:hAnsi="GHEA Grapalat"/>
          <w:i w:val="0"/>
          <w:lang w:val="af-ZA"/>
        </w:rPr>
        <w:t>Հայտերի բացումը տեղի կունենա</w:t>
      </w:r>
      <w:r w:rsidR="005F2D78" w:rsidRPr="006F4B53">
        <w:rPr>
          <w:rFonts w:ascii="GHEA Grapalat" w:hAnsi="GHEA Grapalat"/>
          <w:i w:val="0"/>
          <w:lang w:val="af-ZA"/>
        </w:rPr>
        <w:t>`</w:t>
      </w:r>
      <w:r w:rsidRPr="006F4B53">
        <w:rPr>
          <w:rFonts w:ascii="GHEA Grapalat" w:hAnsi="GHEA Grapalat"/>
          <w:i w:val="0"/>
          <w:lang w:val="af-ZA"/>
        </w:rPr>
        <w:t xml:space="preserve"> </w:t>
      </w:r>
      <w:r w:rsidR="005F2D78" w:rsidRPr="006F4B53">
        <w:rPr>
          <w:rFonts w:ascii="GHEA Grapalat" w:hAnsi="GHEA Grapalat"/>
          <w:i w:val="0"/>
          <w:lang w:val="af-ZA"/>
        </w:rPr>
        <w:t xml:space="preserve">ՀՀ, ք. Երևան Կոմիտասի պող., 49/5 շենք </w:t>
      </w:r>
      <w:r w:rsidRPr="006F4B53">
        <w:rPr>
          <w:rFonts w:ascii="GHEA Grapalat" w:hAnsi="GHEA Grapalat"/>
          <w:i w:val="0"/>
          <w:lang w:val="af-ZA"/>
        </w:rPr>
        <w:t xml:space="preserve">հասցեում,  </w:t>
      </w:r>
      <w:r w:rsidR="005F2D78" w:rsidRPr="006F4B53">
        <w:rPr>
          <w:rFonts w:ascii="GHEA Grapalat" w:hAnsi="GHEA Grapalat"/>
          <w:i w:val="0"/>
          <w:lang w:val="af-ZA"/>
        </w:rPr>
        <w:t>202</w:t>
      </w:r>
      <w:r w:rsidR="005800F6">
        <w:rPr>
          <w:rFonts w:ascii="GHEA Grapalat" w:hAnsi="GHEA Grapalat"/>
          <w:i w:val="0"/>
          <w:lang w:val="af-ZA"/>
        </w:rPr>
        <w:t>5</w:t>
      </w:r>
      <w:r w:rsidR="005F2D78" w:rsidRPr="006F4B53">
        <w:rPr>
          <w:rFonts w:ascii="GHEA Grapalat" w:hAnsi="GHEA Grapalat"/>
          <w:i w:val="0"/>
          <w:lang w:val="af-ZA"/>
        </w:rPr>
        <w:t>թ.</w:t>
      </w:r>
      <w:r w:rsidRPr="006F4B53">
        <w:rPr>
          <w:rFonts w:ascii="GHEA Grapalat" w:hAnsi="GHEA Grapalat"/>
          <w:i w:val="0"/>
          <w:lang w:val="af-ZA"/>
        </w:rPr>
        <w:t xml:space="preserve"> </w:t>
      </w:r>
      <w:r w:rsidR="005800F6">
        <w:rPr>
          <w:rFonts w:ascii="GHEA Grapalat" w:hAnsi="GHEA Grapalat"/>
          <w:i w:val="0"/>
          <w:lang w:val="af-ZA"/>
        </w:rPr>
        <w:t>մարտի</w:t>
      </w:r>
      <w:r w:rsidRPr="006F4B53">
        <w:rPr>
          <w:rFonts w:ascii="GHEA Grapalat" w:hAnsi="GHEA Grapalat"/>
          <w:i w:val="0"/>
          <w:lang w:val="af-ZA"/>
        </w:rPr>
        <w:t xml:space="preserve"> </w:t>
      </w:r>
      <w:r w:rsidR="00107900">
        <w:rPr>
          <w:rFonts w:ascii="GHEA Grapalat" w:hAnsi="GHEA Grapalat"/>
          <w:i w:val="0"/>
          <w:lang w:val="af-ZA"/>
        </w:rPr>
        <w:t>10</w:t>
      </w:r>
      <w:r w:rsidRPr="006F4B53">
        <w:rPr>
          <w:rFonts w:ascii="GHEA Grapalat" w:hAnsi="GHEA Grapalat"/>
          <w:i w:val="0"/>
          <w:lang w:val="af-ZA"/>
        </w:rPr>
        <w:t xml:space="preserve">-ին ժամը </w:t>
      </w:r>
      <w:r w:rsidR="006F4B53" w:rsidRPr="006F4B53">
        <w:rPr>
          <w:rFonts w:ascii="GHEA Grapalat" w:hAnsi="GHEA Grapalat"/>
          <w:i w:val="0"/>
          <w:lang w:val="af-ZA"/>
        </w:rPr>
        <w:t>1</w:t>
      </w:r>
      <w:r w:rsidR="005800F6">
        <w:rPr>
          <w:rFonts w:ascii="GHEA Grapalat" w:hAnsi="GHEA Grapalat"/>
          <w:i w:val="0"/>
          <w:lang w:val="af-ZA"/>
        </w:rPr>
        <w:t>1</w:t>
      </w:r>
      <w:r w:rsidR="006F4B53" w:rsidRPr="006F4B53">
        <w:rPr>
          <w:rFonts w:ascii="GHEA Grapalat" w:hAnsi="GHEA Grapalat"/>
          <w:i w:val="0"/>
          <w:lang w:val="af-ZA"/>
        </w:rPr>
        <w:t>:00</w:t>
      </w:r>
      <w:r w:rsidR="00DB3B31">
        <w:rPr>
          <w:rFonts w:ascii="GHEA Grapalat" w:hAnsi="GHEA Grapalat"/>
          <w:i w:val="0"/>
          <w:lang w:val="hy-AM"/>
        </w:rPr>
        <w:t>-</w:t>
      </w:r>
      <w:r w:rsidRPr="006F4B53">
        <w:rPr>
          <w:rFonts w:ascii="GHEA Grapalat" w:hAnsi="GHEA Grapalat"/>
          <w:i w:val="0"/>
          <w:lang w:val="af-ZA"/>
        </w:rPr>
        <w:t>ին։</w:t>
      </w:r>
      <w:r w:rsidRPr="00E6597C">
        <w:rPr>
          <w:rFonts w:ascii="GHEA Grapalat" w:hAnsi="GHEA Grapalat"/>
          <w:i w:val="0"/>
          <w:lang w:val="af-ZA"/>
        </w:rPr>
        <w:t xml:space="preserve">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257FC322" w14:textId="50890E82" w:rsidR="00754697" w:rsidRPr="00E6597C" w:rsidRDefault="00754697"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գնահատող հանձնաժողովի քարտուղար</w:t>
      </w:r>
      <w:r w:rsidRPr="00E6597C">
        <w:rPr>
          <w:rFonts w:ascii="GHEA Grapalat" w:hAnsi="GHEA Grapalat"/>
          <w:i w:val="0"/>
          <w:lang w:val="af-ZA"/>
        </w:rPr>
        <w:t>`</w:t>
      </w:r>
      <w:r w:rsidR="005F2D78">
        <w:rPr>
          <w:rFonts w:ascii="GHEA Grapalat" w:hAnsi="GHEA Grapalat"/>
          <w:i w:val="0"/>
          <w:lang w:val="af-ZA"/>
        </w:rPr>
        <w:t xml:space="preserve"> </w:t>
      </w:r>
      <w:r w:rsidR="00B40B08">
        <w:rPr>
          <w:rFonts w:ascii="GHEA Grapalat" w:hAnsi="GHEA Grapalat"/>
          <w:i w:val="0"/>
          <w:lang w:val="af-ZA"/>
        </w:rPr>
        <w:t>Մարինե Պետրոսյանին</w:t>
      </w:r>
    </w:p>
    <w:p w14:paraId="316DB7BC" w14:textId="0FD169FC" w:rsidR="009F18D0" w:rsidRPr="00E6597C" w:rsidRDefault="009F18D0" w:rsidP="00EF3662">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p>
    <w:p w14:paraId="592E6C9B" w14:textId="30632FCA" w:rsidR="00754697" w:rsidRPr="005F2D78" w:rsidRDefault="00754697" w:rsidP="005F2D78">
      <w:pPr>
        <w:pStyle w:val="BodyTextIndent"/>
        <w:spacing w:line="240" w:lineRule="auto"/>
        <w:jc w:val="left"/>
        <w:rPr>
          <w:rFonts w:ascii="GHEA Grapalat" w:hAnsi="GHEA Grapalat"/>
          <w:b/>
          <w:bCs/>
          <w:i w:val="0"/>
          <w:u w:val="single"/>
          <w:lang w:val="af-ZA"/>
        </w:rPr>
      </w:pPr>
      <w:r w:rsidRPr="005F2D78">
        <w:rPr>
          <w:rFonts w:ascii="GHEA Grapalat" w:hAnsi="GHEA Grapalat"/>
          <w:b/>
          <w:bCs/>
          <w:i w:val="0"/>
          <w:lang w:val="af-ZA"/>
        </w:rPr>
        <w:t>Հեռախոս</w:t>
      </w:r>
      <w:r w:rsidR="009F18D0" w:rsidRPr="005F2D78">
        <w:rPr>
          <w:rFonts w:ascii="GHEA Grapalat" w:hAnsi="GHEA Grapalat"/>
          <w:b/>
          <w:bCs/>
          <w:i w:val="0"/>
          <w:lang w:val="af-ZA"/>
        </w:rPr>
        <w:t xml:space="preserve"> </w:t>
      </w:r>
      <w:r w:rsidR="005F2D78" w:rsidRPr="00DB3B31">
        <w:rPr>
          <w:rFonts w:ascii="GHEA Grapalat" w:hAnsi="GHEA Grapalat"/>
          <w:b/>
          <w:bCs/>
          <w:i w:val="0"/>
          <w:lang w:val="af-ZA"/>
        </w:rPr>
        <w:t>0</w:t>
      </w:r>
      <w:r w:rsidR="00B40B08">
        <w:rPr>
          <w:rFonts w:ascii="GHEA Grapalat" w:hAnsi="GHEA Grapalat"/>
          <w:b/>
          <w:bCs/>
          <w:i w:val="0"/>
          <w:lang w:val="af-ZA"/>
        </w:rPr>
        <w:t>96</w:t>
      </w:r>
      <w:r w:rsidR="005F2D78" w:rsidRPr="00DB3B31">
        <w:rPr>
          <w:rFonts w:ascii="GHEA Grapalat" w:hAnsi="GHEA Grapalat"/>
          <w:b/>
          <w:bCs/>
          <w:i w:val="0"/>
          <w:lang w:val="af-ZA"/>
        </w:rPr>
        <w:t>-</w:t>
      </w:r>
      <w:r w:rsidR="00B40B08">
        <w:rPr>
          <w:rFonts w:ascii="GHEA Grapalat" w:hAnsi="GHEA Grapalat"/>
          <w:b/>
          <w:bCs/>
          <w:i w:val="0"/>
          <w:lang w:val="af-ZA"/>
        </w:rPr>
        <w:t>075570</w:t>
      </w:r>
    </w:p>
    <w:p w14:paraId="6DE07BC1" w14:textId="0C65B5A9" w:rsidR="005F2D78" w:rsidRPr="009E099B" w:rsidRDefault="005F2D78" w:rsidP="005F2D78">
      <w:pPr>
        <w:pStyle w:val="BodyTextIndent"/>
        <w:spacing w:line="240" w:lineRule="auto"/>
        <w:jc w:val="left"/>
        <w:rPr>
          <w:rFonts w:ascii="GHEA Grapalat" w:hAnsi="GHEA Grapalat"/>
          <w:b/>
          <w:i w:val="0"/>
          <w:lang w:val="af-ZA"/>
        </w:rPr>
      </w:pPr>
      <w:r w:rsidRPr="009E099B">
        <w:rPr>
          <w:rFonts w:ascii="GHEA Grapalat" w:hAnsi="GHEA Grapalat"/>
          <w:b/>
          <w:i w:val="0"/>
          <w:lang w:val="af-ZA"/>
        </w:rPr>
        <w:t xml:space="preserve">Էլ. փոստ </w:t>
      </w:r>
      <w:r w:rsidR="00B40B08" w:rsidRPr="00B40B08">
        <w:rPr>
          <w:rFonts w:ascii="GHEA Grapalat" w:hAnsi="GHEA Grapalat"/>
          <w:b/>
          <w:i w:val="0"/>
          <w:lang w:val="af-ZA"/>
        </w:rPr>
        <w:t>petmar.gnumner@mail.ru</w:t>
      </w:r>
    </w:p>
    <w:p w14:paraId="5348DF08" w14:textId="55812E2D" w:rsidR="00754697" w:rsidRPr="005F2D78" w:rsidRDefault="00754697" w:rsidP="005F2D78">
      <w:pPr>
        <w:pStyle w:val="BodyTextIndent"/>
        <w:spacing w:line="240" w:lineRule="auto"/>
        <w:ind w:firstLine="708"/>
        <w:jc w:val="left"/>
        <w:rPr>
          <w:rFonts w:ascii="GHEA Grapalat" w:hAnsi="GHEA Grapalat" w:cs="Sylfaen"/>
          <w:b/>
          <w:bCs/>
          <w:lang w:val="af-ZA"/>
        </w:rPr>
      </w:pPr>
      <w:r w:rsidRPr="005F2D78">
        <w:rPr>
          <w:rFonts w:ascii="GHEA Grapalat" w:hAnsi="GHEA Grapalat"/>
          <w:b/>
          <w:bCs/>
          <w:i w:val="0"/>
          <w:lang w:val="af-ZA"/>
        </w:rPr>
        <w:t>Պատվիրատու</w:t>
      </w:r>
      <w:r w:rsidR="005F2D78" w:rsidRPr="005F2D78">
        <w:rPr>
          <w:rFonts w:ascii="GHEA Grapalat" w:hAnsi="GHEA Grapalat"/>
          <w:b/>
          <w:bCs/>
          <w:i w:val="0"/>
          <w:lang w:val="af-ZA"/>
        </w:rPr>
        <w:t>`</w:t>
      </w:r>
      <w:r w:rsidR="009F18D0" w:rsidRPr="005F2D78">
        <w:rPr>
          <w:rFonts w:ascii="GHEA Grapalat" w:hAnsi="GHEA Grapalat"/>
          <w:b/>
          <w:bCs/>
          <w:i w:val="0"/>
          <w:lang w:val="af-ZA"/>
        </w:rPr>
        <w:t xml:space="preserve"> </w:t>
      </w:r>
      <w:bookmarkStart w:id="5" w:name="_Hlk170740927"/>
      <w:r w:rsidR="005F2D78" w:rsidRPr="005F2D78">
        <w:rPr>
          <w:rFonts w:ascii="GHEA Grapalat" w:hAnsi="GHEA Grapalat"/>
          <w:b/>
          <w:bCs/>
          <w:i w:val="0"/>
          <w:lang w:val="af-ZA"/>
        </w:rPr>
        <w:t>«Դեղերի և բժշկական տեխնոլոգիաների փորձագիտական կենտրոն» ՊՈԱԿ</w:t>
      </w:r>
      <w:bookmarkEnd w:id="5"/>
    </w:p>
    <w:p w14:paraId="2DA127E0" w14:textId="77777777" w:rsidR="00754697" w:rsidRPr="00E6597C" w:rsidRDefault="00754697" w:rsidP="005F2D78">
      <w:pPr>
        <w:pStyle w:val="BodyTextIndent"/>
        <w:spacing w:line="240" w:lineRule="auto"/>
        <w:ind w:left="1404"/>
        <w:rPr>
          <w:rFonts w:ascii="GHEA Grapalat" w:hAnsi="GHEA Grapalat"/>
          <w:i w:val="0"/>
          <w:lang w:val="af-ZA"/>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2309A3A0" w14:textId="77777777" w:rsidR="00055CC2" w:rsidRPr="00E6597C" w:rsidRDefault="00055CC2" w:rsidP="00EF3662">
      <w:pPr>
        <w:pStyle w:val="BodyText"/>
        <w:ind w:right="-7" w:firstLine="567"/>
        <w:jc w:val="right"/>
        <w:rPr>
          <w:rFonts w:ascii="GHEA Grapalat" w:hAnsi="GHEA Grapalat" w:cs="Sylfaen"/>
          <w:i/>
          <w:sz w:val="22"/>
          <w:lang w:val="af-ZA"/>
        </w:rPr>
      </w:pPr>
    </w:p>
    <w:p w14:paraId="43D6E773" w14:textId="77777777" w:rsidR="00055CC2" w:rsidRPr="00E6597C" w:rsidRDefault="00055CC2" w:rsidP="00EF3662">
      <w:pPr>
        <w:pStyle w:val="BodyText"/>
        <w:ind w:right="-7" w:firstLine="567"/>
        <w:jc w:val="right"/>
        <w:rPr>
          <w:rFonts w:ascii="GHEA Grapalat" w:hAnsi="GHEA Grapalat" w:cs="Sylfaen"/>
          <w:i/>
          <w:sz w:val="22"/>
          <w:lang w:val="af-ZA"/>
        </w:rPr>
      </w:pPr>
    </w:p>
    <w:p w14:paraId="2679F4B4" w14:textId="77777777" w:rsidR="00037DDE" w:rsidRPr="00E6597C" w:rsidRDefault="00037DDE" w:rsidP="00EF3662">
      <w:pPr>
        <w:pStyle w:val="BodyText"/>
        <w:ind w:right="-7" w:firstLine="567"/>
        <w:jc w:val="right"/>
        <w:rPr>
          <w:rFonts w:ascii="GHEA Grapalat" w:hAnsi="GHEA Grapalat" w:cs="Sylfaen"/>
          <w:i/>
          <w:sz w:val="22"/>
          <w:lang w:val="af-ZA"/>
        </w:rPr>
      </w:pPr>
    </w:p>
    <w:p w14:paraId="2FAD73A2" w14:textId="77777777" w:rsidR="00037DDE" w:rsidRPr="00E6597C" w:rsidRDefault="00037DDE" w:rsidP="00EF3662">
      <w:pPr>
        <w:pStyle w:val="BodyText"/>
        <w:ind w:right="-7" w:firstLine="567"/>
        <w:jc w:val="right"/>
        <w:rPr>
          <w:rFonts w:ascii="GHEA Grapalat" w:hAnsi="GHEA Grapalat" w:cs="Sylfaen"/>
          <w:i/>
          <w:sz w:val="22"/>
          <w:lang w:val="af-ZA"/>
        </w:rPr>
      </w:pPr>
    </w:p>
    <w:p w14:paraId="2C39EA51" w14:textId="77777777" w:rsidR="00037DDE" w:rsidRPr="00E6597C" w:rsidRDefault="00037DDE" w:rsidP="00EF3662">
      <w:pPr>
        <w:pStyle w:val="BodyText"/>
        <w:ind w:right="-7" w:firstLine="567"/>
        <w:jc w:val="right"/>
        <w:rPr>
          <w:rFonts w:ascii="GHEA Grapalat" w:hAnsi="GHEA Grapalat" w:cs="Sylfaen"/>
          <w:i/>
          <w:sz w:val="22"/>
          <w:lang w:val="af-ZA"/>
        </w:rPr>
      </w:pPr>
    </w:p>
    <w:p w14:paraId="44DEDE72" w14:textId="77777777" w:rsidR="00037DDE" w:rsidRPr="00E6597C" w:rsidRDefault="00037DDE" w:rsidP="00EF3662">
      <w:pPr>
        <w:pStyle w:val="BodyText"/>
        <w:ind w:right="-7" w:firstLine="567"/>
        <w:jc w:val="right"/>
        <w:rPr>
          <w:rFonts w:ascii="GHEA Grapalat" w:hAnsi="GHEA Grapalat" w:cs="Sylfaen"/>
          <w:i/>
          <w:sz w:val="22"/>
          <w:lang w:val="af-ZA"/>
        </w:rPr>
      </w:pPr>
    </w:p>
    <w:p w14:paraId="35089E05" w14:textId="77777777" w:rsidR="00037DDE" w:rsidRPr="00E6597C" w:rsidRDefault="00037DDE" w:rsidP="00EF3662">
      <w:pPr>
        <w:pStyle w:val="BodyText"/>
        <w:ind w:right="-7" w:firstLine="567"/>
        <w:jc w:val="right"/>
        <w:rPr>
          <w:rFonts w:ascii="GHEA Grapalat" w:hAnsi="GHEA Grapalat" w:cs="Sylfaen"/>
          <w:i/>
          <w:sz w:val="22"/>
          <w:lang w:val="af-ZA"/>
        </w:rPr>
      </w:pPr>
    </w:p>
    <w:p w14:paraId="26A30128" w14:textId="77777777" w:rsidR="00037DDE" w:rsidRDefault="00037DDE" w:rsidP="00EF3662">
      <w:pPr>
        <w:pStyle w:val="BodyText"/>
        <w:ind w:right="-7" w:firstLine="567"/>
        <w:jc w:val="right"/>
        <w:rPr>
          <w:rFonts w:ascii="GHEA Grapalat" w:hAnsi="GHEA Grapalat" w:cs="Sylfaen"/>
          <w:i/>
          <w:sz w:val="22"/>
          <w:lang w:val="af-ZA"/>
        </w:rPr>
      </w:pPr>
    </w:p>
    <w:p w14:paraId="7049465E" w14:textId="77777777" w:rsidR="009A34C4" w:rsidRPr="00E6597C" w:rsidRDefault="009A34C4" w:rsidP="00EF3662">
      <w:pPr>
        <w:pStyle w:val="BodyText"/>
        <w:ind w:right="-7" w:firstLine="567"/>
        <w:jc w:val="right"/>
        <w:rPr>
          <w:rFonts w:ascii="GHEA Grapalat" w:hAnsi="GHEA Grapalat" w:cs="Sylfaen"/>
          <w:i/>
          <w:sz w:val="22"/>
          <w:lang w:val="af-ZA"/>
        </w:rPr>
      </w:pPr>
    </w:p>
    <w:p w14:paraId="56701F1E" w14:textId="77777777" w:rsidR="00341A74" w:rsidRPr="00E6597C" w:rsidRDefault="00341A74" w:rsidP="00EF3662">
      <w:pPr>
        <w:pStyle w:val="BodyText"/>
        <w:ind w:right="-7" w:firstLine="567"/>
        <w:jc w:val="right"/>
        <w:rPr>
          <w:rFonts w:ascii="GHEA Grapalat" w:hAnsi="GHEA Grapalat" w:cs="Sylfaen"/>
          <w:i/>
          <w:sz w:val="22"/>
          <w:lang w:val="af-ZA"/>
        </w:rPr>
      </w:pPr>
    </w:p>
    <w:p w14:paraId="606E82DE" w14:textId="77777777" w:rsidR="009E4B3C" w:rsidRPr="00015CC3" w:rsidRDefault="009E4B3C" w:rsidP="00EF3662">
      <w:pPr>
        <w:pStyle w:val="BodyText"/>
        <w:spacing w:after="0"/>
        <w:ind w:firstLine="567"/>
        <w:jc w:val="right"/>
        <w:rPr>
          <w:rFonts w:ascii="GHEA Grapalat" w:hAnsi="GHEA Grapalat" w:cs="Sylfaen"/>
          <w:i/>
          <w:sz w:val="20"/>
          <w:szCs w:val="20"/>
          <w:lang w:val="af-ZA"/>
        </w:rPr>
      </w:pPr>
    </w:p>
    <w:p w14:paraId="0A9F600F" w14:textId="77777777" w:rsidR="00096865" w:rsidRPr="005F2D78" w:rsidRDefault="00096865" w:rsidP="00EF3662">
      <w:pPr>
        <w:pStyle w:val="BodyText"/>
        <w:spacing w:after="0"/>
        <w:ind w:firstLine="567"/>
        <w:jc w:val="right"/>
        <w:rPr>
          <w:rFonts w:ascii="GHEA Grapalat" w:hAnsi="GHEA Grapalat" w:cs="Sylfaen"/>
          <w:iCs/>
          <w:sz w:val="20"/>
          <w:szCs w:val="20"/>
          <w:lang w:val="af-ZA"/>
        </w:rPr>
      </w:pPr>
      <w:r w:rsidRPr="005F2D78">
        <w:rPr>
          <w:rFonts w:ascii="GHEA Grapalat" w:hAnsi="GHEA Grapalat" w:cs="Sylfaen"/>
          <w:iCs/>
          <w:sz w:val="20"/>
          <w:szCs w:val="20"/>
        </w:rPr>
        <w:lastRenderedPageBreak/>
        <w:t>Հաստատված</w:t>
      </w:r>
      <w:r w:rsidRPr="005F2D78">
        <w:rPr>
          <w:rFonts w:ascii="GHEA Grapalat" w:hAnsi="GHEA Grapalat" w:cs="Times Armenian"/>
          <w:iCs/>
          <w:sz w:val="20"/>
          <w:szCs w:val="20"/>
          <w:lang w:val="af-ZA"/>
        </w:rPr>
        <w:t xml:space="preserve"> </w:t>
      </w:r>
      <w:r w:rsidRPr="005F2D78">
        <w:rPr>
          <w:rFonts w:ascii="GHEA Grapalat" w:hAnsi="GHEA Grapalat" w:cs="Sylfaen"/>
          <w:iCs/>
          <w:sz w:val="20"/>
          <w:szCs w:val="20"/>
        </w:rPr>
        <w:t>է</w:t>
      </w:r>
    </w:p>
    <w:p w14:paraId="1F34D806" w14:textId="28B8A76B" w:rsidR="00096865" w:rsidRPr="005F2D78" w:rsidRDefault="00B40B08" w:rsidP="00EF3662">
      <w:pPr>
        <w:pStyle w:val="BodyText"/>
        <w:spacing w:after="0"/>
        <w:ind w:firstLine="567"/>
        <w:jc w:val="right"/>
        <w:rPr>
          <w:rFonts w:ascii="GHEA Grapalat" w:hAnsi="GHEA Grapalat" w:cs="Sylfaen"/>
          <w:iCs/>
          <w:sz w:val="20"/>
          <w:szCs w:val="20"/>
          <w:lang w:val="af-ZA"/>
        </w:rPr>
      </w:pPr>
      <w:r>
        <w:rPr>
          <w:rFonts w:ascii="GHEA Grapalat" w:hAnsi="GHEA Grapalat"/>
          <w:b/>
          <w:lang w:val="af-ZA"/>
        </w:rPr>
        <w:t>ԴՓԿ-ԳՀԱՊՁԲ</w:t>
      </w:r>
      <w:r>
        <w:rPr>
          <w:rFonts w:ascii="GHEA Grapalat" w:hAnsi="GHEA Grapalat"/>
          <w:i/>
          <w:lang w:val="af-ZA"/>
        </w:rPr>
        <w:t xml:space="preserve"> </w:t>
      </w:r>
      <w:r>
        <w:rPr>
          <w:rFonts w:ascii="GHEA Grapalat" w:hAnsi="GHEA Grapalat"/>
          <w:lang w:val="af-ZA"/>
        </w:rPr>
        <w:t>-</w:t>
      </w:r>
      <w:r w:rsidR="005800F6">
        <w:rPr>
          <w:rFonts w:ascii="GHEA Grapalat" w:hAnsi="GHEA Grapalat"/>
          <w:lang w:val="af-ZA"/>
        </w:rPr>
        <w:t>25/03</w:t>
      </w:r>
      <w:r>
        <w:rPr>
          <w:rFonts w:ascii="GHEA Grapalat" w:hAnsi="GHEA Grapalat"/>
          <w:i/>
          <w:lang w:val="af-ZA"/>
        </w:rPr>
        <w:t xml:space="preserve"> </w:t>
      </w:r>
      <w:r w:rsidR="00096865" w:rsidRPr="005F2D78">
        <w:rPr>
          <w:rFonts w:ascii="GHEA Grapalat" w:hAnsi="GHEA Grapalat" w:cs="Sylfaen"/>
          <w:iCs/>
          <w:sz w:val="20"/>
          <w:szCs w:val="20"/>
        </w:rPr>
        <w:t>ծածկա</w:t>
      </w:r>
      <w:r w:rsidR="00096865" w:rsidRPr="005F2D78">
        <w:rPr>
          <w:rFonts w:ascii="GHEA Grapalat" w:hAnsi="GHEA Grapalat" w:cs="Times Armenian"/>
          <w:iCs/>
          <w:sz w:val="20"/>
          <w:szCs w:val="20"/>
        </w:rPr>
        <w:t>գ</w:t>
      </w:r>
      <w:r w:rsidR="00096865" w:rsidRPr="005F2D78">
        <w:rPr>
          <w:rFonts w:ascii="GHEA Grapalat" w:hAnsi="GHEA Grapalat" w:cs="Sylfaen"/>
          <w:iCs/>
          <w:sz w:val="20"/>
          <w:szCs w:val="20"/>
        </w:rPr>
        <w:t>րով</w:t>
      </w:r>
      <w:r w:rsidR="00096865" w:rsidRPr="005F2D78">
        <w:rPr>
          <w:rFonts w:ascii="GHEA Grapalat" w:hAnsi="GHEA Grapalat" w:cs="Times Armenian"/>
          <w:iCs/>
          <w:sz w:val="20"/>
          <w:szCs w:val="20"/>
          <w:lang w:val="af-ZA"/>
        </w:rPr>
        <w:t xml:space="preserve"> </w:t>
      </w:r>
    </w:p>
    <w:p w14:paraId="495016FA" w14:textId="17A7724A" w:rsidR="00096865" w:rsidRPr="005F2D78" w:rsidRDefault="00B40B08" w:rsidP="00B40B08">
      <w:pPr>
        <w:ind w:firstLine="567"/>
        <w:jc w:val="right"/>
        <w:rPr>
          <w:rFonts w:ascii="GHEA Grapalat" w:hAnsi="GHEA Grapalat" w:cs="Times Armenian"/>
          <w:iCs/>
          <w:sz w:val="20"/>
          <w:szCs w:val="20"/>
          <w:lang w:val="af-ZA"/>
        </w:rPr>
      </w:pPr>
      <w:r w:rsidRPr="00B40B08">
        <w:rPr>
          <w:rFonts w:ascii="GHEA Grapalat" w:hAnsi="GHEA Grapalat" w:cs="Times Armenian"/>
          <w:iCs/>
          <w:sz w:val="20"/>
          <w:szCs w:val="20"/>
          <w:lang w:val="af-ZA"/>
        </w:rPr>
        <w:t xml:space="preserve">Գնանշման հարցման </w:t>
      </w:r>
      <w:r w:rsidR="00EE5855" w:rsidRPr="005F2D78">
        <w:rPr>
          <w:rFonts w:ascii="GHEA Grapalat" w:hAnsi="GHEA Grapalat" w:cs="Times Armenian"/>
          <w:iCs/>
          <w:sz w:val="20"/>
          <w:szCs w:val="20"/>
          <w:lang w:val="af-ZA"/>
        </w:rPr>
        <w:t xml:space="preserve">գնահատող </w:t>
      </w:r>
      <w:r w:rsidR="00096865" w:rsidRPr="00B40B08">
        <w:rPr>
          <w:rFonts w:ascii="GHEA Grapalat" w:hAnsi="GHEA Grapalat" w:cs="Times Armenian"/>
          <w:iCs/>
          <w:sz w:val="20"/>
          <w:szCs w:val="20"/>
          <w:lang w:val="af-ZA"/>
        </w:rPr>
        <w:t>հանձնաժողովի</w:t>
      </w:r>
    </w:p>
    <w:p w14:paraId="208E4286" w14:textId="3AB641AC" w:rsidR="00096865" w:rsidRPr="005F2D78" w:rsidRDefault="00096865" w:rsidP="00EF3662">
      <w:pPr>
        <w:pStyle w:val="BodyText"/>
        <w:spacing w:after="0"/>
        <w:ind w:firstLine="567"/>
        <w:jc w:val="right"/>
        <w:rPr>
          <w:rFonts w:ascii="GHEA Grapalat" w:hAnsi="GHEA Grapalat"/>
          <w:iCs/>
          <w:sz w:val="20"/>
          <w:szCs w:val="20"/>
          <w:lang w:val="af-ZA"/>
        </w:rPr>
      </w:pPr>
      <w:r w:rsidRPr="005F2D78">
        <w:rPr>
          <w:rFonts w:ascii="GHEA Grapalat" w:hAnsi="GHEA Grapalat" w:cs="Sylfaen"/>
          <w:iCs/>
          <w:sz w:val="20"/>
          <w:szCs w:val="20"/>
          <w:lang w:val="af-ZA"/>
        </w:rPr>
        <w:t xml:space="preserve"> </w:t>
      </w:r>
      <w:r w:rsidRPr="00060B0F">
        <w:rPr>
          <w:rFonts w:ascii="GHEA Grapalat" w:hAnsi="GHEA Grapalat" w:cs="Sylfaen"/>
          <w:iCs/>
          <w:sz w:val="20"/>
          <w:szCs w:val="20"/>
          <w:lang w:val="af-ZA"/>
        </w:rPr>
        <w:t>20</w:t>
      </w:r>
      <w:r w:rsidR="005F2D78" w:rsidRPr="00060B0F">
        <w:rPr>
          <w:rFonts w:ascii="GHEA Grapalat" w:hAnsi="GHEA Grapalat" w:cs="Sylfaen"/>
          <w:iCs/>
          <w:sz w:val="20"/>
          <w:szCs w:val="20"/>
          <w:lang w:val="af-ZA"/>
        </w:rPr>
        <w:t>2</w:t>
      </w:r>
      <w:r w:rsidR="005746F8">
        <w:rPr>
          <w:rFonts w:ascii="GHEA Grapalat" w:hAnsi="GHEA Grapalat" w:cs="Sylfaen"/>
          <w:iCs/>
          <w:sz w:val="20"/>
          <w:szCs w:val="20"/>
          <w:lang w:val="af-ZA"/>
        </w:rPr>
        <w:t>5</w:t>
      </w:r>
      <w:r w:rsidRPr="00060B0F">
        <w:rPr>
          <w:rFonts w:ascii="GHEA Grapalat" w:hAnsi="GHEA Grapalat" w:cs="Sylfaen"/>
          <w:iCs/>
          <w:sz w:val="20"/>
          <w:szCs w:val="20"/>
        </w:rPr>
        <w:t>թ</w:t>
      </w:r>
      <w:r w:rsidRPr="00060B0F">
        <w:rPr>
          <w:rFonts w:ascii="GHEA Grapalat" w:hAnsi="GHEA Grapalat" w:cs="Times Armenian"/>
          <w:iCs/>
          <w:sz w:val="20"/>
          <w:szCs w:val="20"/>
          <w:lang w:val="af-ZA"/>
        </w:rPr>
        <w:t>.</w:t>
      </w:r>
      <w:r w:rsidR="00F2482E">
        <w:rPr>
          <w:rFonts w:ascii="GHEA Grapalat" w:hAnsi="GHEA Grapalat" w:cs="Times Armenian"/>
          <w:iCs/>
          <w:sz w:val="20"/>
          <w:szCs w:val="20"/>
          <w:lang w:val="af-ZA"/>
        </w:rPr>
        <w:t xml:space="preserve"> </w:t>
      </w:r>
      <w:r w:rsidR="00E173FB">
        <w:rPr>
          <w:rFonts w:ascii="GHEA Grapalat" w:hAnsi="GHEA Grapalat" w:cs="Times Armenian"/>
          <w:iCs/>
          <w:sz w:val="20"/>
          <w:szCs w:val="20"/>
          <w:lang w:val="af-ZA"/>
        </w:rPr>
        <w:t>2</w:t>
      </w:r>
      <w:r w:rsidR="005746F8">
        <w:rPr>
          <w:rFonts w:ascii="GHEA Grapalat" w:hAnsi="GHEA Grapalat" w:cs="Times Armenian"/>
          <w:iCs/>
          <w:sz w:val="20"/>
          <w:szCs w:val="20"/>
          <w:lang w:val="af-ZA"/>
        </w:rPr>
        <w:t>8</w:t>
      </w:r>
      <w:r w:rsidR="00060B0F" w:rsidRPr="00060B0F">
        <w:rPr>
          <w:rFonts w:ascii="GHEA Grapalat" w:hAnsi="GHEA Grapalat" w:cs="Times Armenian"/>
          <w:iCs/>
          <w:sz w:val="20"/>
          <w:szCs w:val="20"/>
          <w:lang w:val="af-ZA"/>
        </w:rPr>
        <w:t xml:space="preserve"> </w:t>
      </w:r>
      <w:r w:rsidR="005746F8">
        <w:rPr>
          <w:rFonts w:ascii="GHEA Grapalat" w:hAnsi="GHEA Grapalat" w:cs="Times Armenian"/>
          <w:iCs/>
          <w:sz w:val="20"/>
          <w:szCs w:val="20"/>
          <w:lang w:val="af-ZA"/>
        </w:rPr>
        <w:t>փետրվարի</w:t>
      </w:r>
      <w:r w:rsidR="005C6159" w:rsidRPr="00060B0F">
        <w:rPr>
          <w:rFonts w:ascii="GHEA Grapalat" w:hAnsi="GHEA Grapalat" w:cs="Times Armenian"/>
          <w:iCs/>
          <w:sz w:val="20"/>
          <w:szCs w:val="20"/>
          <w:lang w:val="af-ZA"/>
        </w:rPr>
        <w:t xml:space="preserve"> </w:t>
      </w:r>
      <w:r w:rsidRPr="00060B0F">
        <w:rPr>
          <w:rFonts w:ascii="GHEA Grapalat" w:hAnsi="GHEA Grapalat" w:cs="Times Armenian"/>
          <w:iCs/>
          <w:sz w:val="20"/>
          <w:szCs w:val="20"/>
          <w:vertAlign w:val="subscript"/>
          <w:lang w:val="af-ZA"/>
        </w:rPr>
        <w:t xml:space="preserve"> </w:t>
      </w:r>
      <w:r w:rsidR="005C6159" w:rsidRPr="00060B0F">
        <w:rPr>
          <w:rFonts w:ascii="GHEA Grapalat" w:hAnsi="GHEA Grapalat" w:cs="Times Armenian"/>
          <w:iCs/>
          <w:sz w:val="20"/>
          <w:szCs w:val="20"/>
          <w:lang w:val="af-ZA"/>
        </w:rPr>
        <w:t>N</w:t>
      </w:r>
      <w:r w:rsidR="005746F8">
        <w:rPr>
          <w:rFonts w:ascii="GHEA Grapalat" w:hAnsi="GHEA Grapalat" w:cs="Times Armenian"/>
          <w:iCs/>
          <w:sz w:val="20"/>
          <w:szCs w:val="20"/>
          <w:lang w:val="af-ZA"/>
        </w:rPr>
        <w:t>1</w:t>
      </w:r>
      <w:r w:rsidR="00060B0F" w:rsidRPr="00060B0F">
        <w:rPr>
          <w:rFonts w:ascii="GHEA Grapalat" w:hAnsi="GHEA Grapalat" w:cs="Times Armenian"/>
          <w:iCs/>
          <w:sz w:val="20"/>
          <w:szCs w:val="20"/>
          <w:lang w:val="af-ZA"/>
        </w:rPr>
        <w:t xml:space="preserve"> </w:t>
      </w:r>
      <w:r w:rsidRPr="00060B0F">
        <w:rPr>
          <w:rFonts w:ascii="GHEA Grapalat" w:hAnsi="GHEA Grapalat" w:cs="Sylfaen"/>
          <w:iCs/>
          <w:sz w:val="20"/>
          <w:szCs w:val="20"/>
        </w:rPr>
        <w:t>որոշմամբ</w:t>
      </w:r>
    </w:p>
    <w:p w14:paraId="0C9AD005" w14:textId="77777777" w:rsidR="00096865" w:rsidRPr="005F2D78" w:rsidRDefault="00096865" w:rsidP="00EF3662">
      <w:pPr>
        <w:pStyle w:val="BodyText"/>
        <w:ind w:right="-7" w:firstLine="567"/>
        <w:jc w:val="center"/>
        <w:rPr>
          <w:rFonts w:ascii="GHEA Grapalat" w:hAnsi="GHEA Grapalat"/>
          <w:iCs/>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204D6DBB" w14:textId="6B560298" w:rsidR="00096865" w:rsidRPr="00E6597C" w:rsidRDefault="005F2D78" w:rsidP="00EF3662">
      <w:pPr>
        <w:pStyle w:val="BodyText"/>
        <w:ind w:right="-7" w:firstLine="567"/>
        <w:jc w:val="center"/>
        <w:rPr>
          <w:rFonts w:ascii="GHEA Grapalat" w:hAnsi="GHEA Grapalat"/>
          <w:lang w:val="af-ZA"/>
        </w:rPr>
      </w:pPr>
      <w:r w:rsidRPr="005F2D78">
        <w:rPr>
          <w:rFonts w:ascii="GHEA Grapalat" w:hAnsi="GHEA Grapalat"/>
          <w:b/>
          <w:bCs/>
          <w:lang w:val="af-ZA"/>
        </w:rPr>
        <w:t>«Դեղերի և բժշկական տեխնոլոգիաների փորձագիտական կենտրոն» ՊՈԱԿ</w:t>
      </w:r>
      <w:r w:rsidRPr="00E6597C">
        <w:rPr>
          <w:rFonts w:ascii="GHEA Grapalat" w:hAnsi="GHEA Grapalat" w:cs="Sylfaen"/>
          <w:i/>
          <w:lang w:val="af-ZA"/>
        </w:rPr>
        <w:t xml:space="preserve"> </w:t>
      </w:r>
    </w:p>
    <w:p w14:paraId="55775ABA" w14:textId="77777777" w:rsidR="00096865" w:rsidRPr="00E6597C" w:rsidRDefault="00096865" w:rsidP="00EF3662">
      <w:pPr>
        <w:pStyle w:val="BodyText"/>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BodyText"/>
        <w:ind w:right="-7" w:firstLine="567"/>
        <w:jc w:val="center"/>
        <w:rPr>
          <w:rFonts w:ascii="GHEA Grapalat" w:hAnsi="GHEA Grapalat"/>
          <w:lang w:val="af-ZA"/>
        </w:rPr>
      </w:pPr>
    </w:p>
    <w:p w14:paraId="623AB02D" w14:textId="77777777" w:rsidR="00096865" w:rsidRPr="00E6597C" w:rsidRDefault="00096865" w:rsidP="00EF3662">
      <w:pPr>
        <w:pStyle w:val="BodyText"/>
        <w:ind w:right="-7" w:firstLine="567"/>
        <w:jc w:val="center"/>
        <w:rPr>
          <w:rFonts w:ascii="GHEA Grapalat" w:hAnsi="GHEA Grapalat"/>
          <w:lang w:val="af-ZA"/>
        </w:rPr>
      </w:pPr>
    </w:p>
    <w:p w14:paraId="0085A62A" w14:textId="77777777" w:rsidR="00CE0D95" w:rsidRPr="00E6597C" w:rsidRDefault="00CE0D95" w:rsidP="00EF3662">
      <w:pPr>
        <w:pStyle w:val="BodyText"/>
        <w:ind w:right="-7" w:firstLine="567"/>
        <w:jc w:val="center"/>
        <w:rPr>
          <w:rFonts w:ascii="GHEA Grapalat" w:hAnsi="GHEA Grapalat"/>
          <w:lang w:val="af-ZA"/>
        </w:rPr>
      </w:pPr>
    </w:p>
    <w:p w14:paraId="22443762" w14:textId="77777777" w:rsidR="00096865" w:rsidRPr="00E6597C" w:rsidRDefault="00096865" w:rsidP="00EF3662">
      <w:pPr>
        <w:pStyle w:val="BodyText"/>
        <w:ind w:right="-7" w:firstLine="567"/>
        <w:jc w:val="center"/>
        <w:rPr>
          <w:rFonts w:ascii="GHEA Grapalat" w:hAnsi="GHEA Grapalat"/>
          <w:lang w:val="af-ZA"/>
        </w:rPr>
      </w:pPr>
    </w:p>
    <w:p w14:paraId="2E0D5ED4" w14:textId="77777777" w:rsidR="00096865" w:rsidRPr="00E6597C" w:rsidRDefault="00096865" w:rsidP="00EF3662">
      <w:pPr>
        <w:pStyle w:val="BodyText"/>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BodyText"/>
        <w:ind w:right="-7" w:firstLine="567"/>
        <w:jc w:val="center"/>
        <w:rPr>
          <w:rFonts w:ascii="GHEA Grapalat" w:hAnsi="GHEA Grapalat" w:cs="Sylfaen"/>
          <w:lang w:val="af-ZA"/>
        </w:rPr>
      </w:pPr>
    </w:p>
    <w:p w14:paraId="422D8DA2" w14:textId="77777777" w:rsidR="00096865" w:rsidRPr="00E6597C" w:rsidRDefault="00096865" w:rsidP="00EF3662">
      <w:pPr>
        <w:pStyle w:val="BodyText"/>
        <w:ind w:right="-7" w:firstLine="567"/>
        <w:jc w:val="center"/>
        <w:rPr>
          <w:rFonts w:ascii="GHEA Grapalat" w:hAnsi="GHEA Grapalat" w:cs="Sylfaen"/>
          <w:lang w:val="af-ZA"/>
        </w:rPr>
      </w:pPr>
    </w:p>
    <w:p w14:paraId="270D6456" w14:textId="4350882D" w:rsidR="002420F2" w:rsidRPr="002420F2" w:rsidRDefault="005F2D78" w:rsidP="00B40B08">
      <w:pPr>
        <w:spacing w:after="120"/>
        <w:ind w:right="-7"/>
        <w:jc w:val="center"/>
        <w:rPr>
          <w:rFonts w:ascii="GHEA Grapalat" w:hAnsi="GHEA Grapalat"/>
          <w:b/>
          <w:lang w:val="af-ZA"/>
        </w:rPr>
      </w:pPr>
      <w:r w:rsidRPr="005F2D78">
        <w:rPr>
          <w:rFonts w:ascii="GHEA Grapalat" w:hAnsi="GHEA Grapalat" w:cs="Sylfaen"/>
          <w:lang w:val="af-ZA"/>
        </w:rPr>
        <w:t>«</w:t>
      </w:r>
      <w:r w:rsidRPr="005F2D78">
        <w:rPr>
          <w:rFonts w:ascii="GHEA Grapalat" w:hAnsi="GHEA Grapalat" w:cs="Sylfaen"/>
        </w:rPr>
        <w:t>ԴԵՂԵՐԻ</w:t>
      </w:r>
      <w:r w:rsidRPr="005F2D78">
        <w:rPr>
          <w:rFonts w:ascii="GHEA Grapalat" w:hAnsi="GHEA Grapalat" w:cs="Sylfaen"/>
          <w:lang w:val="af-ZA"/>
        </w:rPr>
        <w:t xml:space="preserve"> </w:t>
      </w:r>
      <w:r w:rsidR="00430986">
        <w:rPr>
          <w:rFonts w:ascii="GHEA Grapalat" w:hAnsi="GHEA Grapalat" w:cs="Sylfaen"/>
          <w:lang w:val="hy-AM"/>
        </w:rPr>
        <w:t>ԵՎ</w:t>
      </w:r>
      <w:r w:rsidRPr="005F2D78">
        <w:rPr>
          <w:rFonts w:ascii="GHEA Grapalat" w:hAnsi="GHEA Grapalat" w:cs="Sylfaen"/>
          <w:lang w:val="af-ZA"/>
        </w:rPr>
        <w:t xml:space="preserve"> </w:t>
      </w:r>
      <w:r w:rsidRPr="005F2D78">
        <w:rPr>
          <w:rFonts w:ascii="GHEA Grapalat" w:hAnsi="GHEA Grapalat" w:cs="Sylfaen"/>
        </w:rPr>
        <w:t>ԲԺՇԿԱԿԱՆ</w:t>
      </w:r>
      <w:r w:rsidRPr="005F2D78">
        <w:rPr>
          <w:rFonts w:ascii="GHEA Grapalat" w:hAnsi="GHEA Grapalat" w:cs="Sylfaen"/>
          <w:lang w:val="af-ZA"/>
        </w:rPr>
        <w:t xml:space="preserve"> </w:t>
      </w:r>
      <w:r w:rsidRPr="005F2D78">
        <w:rPr>
          <w:rFonts w:ascii="GHEA Grapalat" w:hAnsi="GHEA Grapalat" w:cs="Sylfaen"/>
        </w:rPr>
        <w:t>ՏԵԽՆՈԼՈԳԻԱՆԵՐԻ</w:t>
      </w:r>
      <w:r w:rsidRPr="005F2D78">
        <w:rPr>
          <w:rFonts w:ascii="GHEA Grapalat" w:hAnsi="GHEA Grapalat" w:cs="Sylfaen"/>
          <w:lang w:val="af-ZA"/>
        </w:rPr>
        <w:t xml:space="preserve"> </w:t>
      </w:r>
      <w:r w:rsidRPr="005F2D78">
        <w:rPr>
          <w:rFonts w:ascii="GHEA Grapalat" w:hAnsi="GHEA Grapalat" w:cs="Sylfaen"/>
        </w:rPr>
        <w:t>ՓՈՐՁԱԳԻՏԱԿԱՆ</w:t>
      </w:r>
      <w:r w:rsidRPr="005F2D78">
        <w:rPr>
          <w:rFonts w:ascii="GHEA Grapalat" w:hAnsi="GHEA Grapalat" w:cs="Sylfaen"/>
          <w:lang w:val="af-ZA"/>
        </w:rPr>
        <w:t xml:space="preserve"> </w:t>
      </w:r>
      <w:r w:rsidRPr="005F2D78">
        <w:rPr>
          <w:rFonts w:ascii="GHEA Grapalat" w:hAnsi="GHEA Grapalat" w:cs="Sylfaen"/>
        </w:rPr>
        <w:t>ԿԵՆՏՐՈՆ</w:t>
      </w:r>
      <w:r w:rsidRPr="005F2D78">
        <w:rPr>
          <w:rFonts w:ascii="GHEA Grapalat" w:hAnsi="GHEA Grapalat" w:cs="Sylfaen"/>
          <w:lang w:val="af-ZA"/>
        </w:rPr>
        <w:t xml:space="preserve">» </w:t>
      </w:r>
      <w:r w:rsidRPr="005F2D78">
        <w:rPr>
          <w:rFonts w:ascii="GHEA Grapalat" w:hAnsi="GHEA Grapalat" w:cs="Sylfaen"/>
        </w:rPr>
        <w:t>ՊՈԱԿ</w:t>
      </w:r>
      <w:r w:rsidR="002B32D6" w:rsidRPr="00E6597C">
        <w:rPr>
          <w:rFonts w:ascii="GHEA Grapalat" w:hAnsi="GHEA Grapalat" w:cs="Sylfaen"/>
          <w:lang w:val="af-ZA"/>
        </w:rPr>
        <w:t>-</w:t>
      </w:r>
      <w:r w:rsidR="002B32D6" w:rsidRPr="00E6597C">
        <w:rPr>
          <w:rFonts w:ascii="GHEA Grapalat" w:hAnsi="GHEA Grapalat" w:cs="Sylfaen"/>
        </w:rPr>
        <w:t>Ի</w:t>
      </w:r>
      <w:r w:rsidR="002B32D6" w:rsidRPr="00E6597C">
        <w:rPr>
          <w:rFonts w:ascii="GHEA Grapalat" w:hAnsi="GHEA Grapalat" w:cs="Sylfaen"/>
          <w:lang w:val="af-ZA"/>
        </w:rPr>
        <w:t xml:space="preserve"> </w:t>
      </w:r>
      <w:r w:rsidR="002B32D6" w:rsidRPr="00E6597C">
        <w:rPr>
          <w:rFonts w:ascii="GHEA Grapalat" w:hAnsi="GHEA Grapalat" w:cs="Sylfaen"/>
        </w:rPr>
        <w:t>ԿԱՐԻՔՆԵՐԻ</w:t>
      </w:r>
      <w:r w:rsidR="002B32D6" w:rsidRPr="00E6597C">
        <w:rPr>
          <w:rFonts w:ascii="GHEA Grapalat" w:hAnsi="GHEA Grapalat" w:cs="Times Armenian"/>
          <w:lang w:val="af-ZA"/>
        </w:rPr>
        <w:t xml:space="preserve"> </w:t>
      </w:r>
      <w:r w:rsidR="002B32D6" w:rsidRPr="00E6597C">
        <w:rPr>
          <w:rFonts w:ascii="GHEA Grapalat" w:hAnsi="GHEA Grapalat" w:cs="Sylfaen"/>
        </w:rPr>
        <w:t>ՀԱՄԱՐ</w:t>
      </w:r>
      <w:r w:rsidR="002B32D6" w:rsidRPr="00E6597C">
        <w:rPr>
          <w:rFonts w:ascii="GHEA Grapalat" w:hAnsi="GHEA Grapalat" w:cs="Times Armenian"/>
          <w:lang w:val="af-ZA"/>
        </w:rPr>
        <w:t xml:space="preserve">` </w:t>
      </w:r>
      <w:r w:rsidR="00B40B08" w:rsidRPr="00B40B08">
        <w:rPr>
          <w:rFonts w:ascii="GHEA Grapalat" w:hAnsi="GHEA Grapalat" w:cs="Sylfaen"/>
          <w:lang w:val="hy-AM"/>
        </w:rPr>
        <w:t xml:space="preserve"> </w:t>
      </w:r>
      <w:r w:rsidR="002420F2">
        <w:rPr>
          <w:rFonts w:ascii="Arial Unicode" w:hAnsi="Arial Unicode"/>
          <w:lang w:val="af-ZA"/>
        </w:rPr>
        <w:t>ՙ</w:t>
      </w:r>
      <w:r w:rsidR="005800F6">
        <w:rPr>
          <w:rFonts w:ascii="GHEA Grapalat" w:hAnsi="GHEA Grapalat"/>
          <w:b/>
        </w:rPr>
        <w:t>Թուղթ</w:t>
      </w:r>
      <w:r w:rsidR="005800F6" w:rsidRPr="005800F6">
        <w:rPr>
          <w:rFonts w:ascii="GHEA Grapalat" w:hAnsi="GHEA Grapalat"/>
          <w:b/>
          <w:lang w:val="af-ZA"/>
        </w:rPr>
        <w:t xml:space="preserve"> A4 </w:t>
      </w:r>
      <w:r w:rsidR="005800F6">
        <w:rPr>
          <w:rFonts w:ascii="GHEA Grapalat" w:hAnsi="GHEA Grapalat"/>
          <w:b/>
        </w:rPr>
        <w:t>ֆորմատի</w:t>
      </w:r>
      <w:r w:rsidR="002420F2">
        <w:rPr>
          <w:rFonts w:ascii="Calibri" w:hAnsi="Calibri"/>
          <w:b/>
          <w:lang w:val="af-ZA"/>
        </w:rPr>
        <w:t>»</w:t>
      </w:r>
      <w:r w:rsidR="002420F2" w:rsidRPr="00007E09">
        <w:rPr>
          <w:rFonts w:ascii="GHEA Grapalat" w:hAnsi="GHEA Grapalat"/>
          <w:b/>
          <w:lang w:val="hy-AM"/>
        </w:rPr>
        <w:t xml:space="preserve"> </w:t>
      </w:r>
    </w:p>
    <w:p w14:paraId="2F8880B0" w14:textId="47CF03D2" w:rsidR="00B40B08" w:rsidRPr="0025742C" w:rsidRDefault="00B40B08" w:rsidP="00B40B08">
      <w:pPr>
        <w:spacing w:after="120"/>
        <w:ind w:right="-7"/>
        <w:jc w:val="center"/>
        <w:rPr>
          <w:rFonts w:ascii="GHEA Grapalat" w:hAnsi="GHEA Grapalat"/>
          <w:lang w:val="hy-AM"/>
        </w:rPr>
      </w:pPr>
      <w:r w:rsidRPr="0025742C">
        <w:rPr>
          <w:rFonts w:ascii="GHEA Grapalat" w:hAnsi="GHEA Grapalat" w:cs="Sylfaen"/>
        </w:rPr>
        <w:t>ՁԵՌՔԲԵՐՄԱՆ</w:t>
      </w:r>
      <w:r w:rsidRPr="0025742C">
        <w:rPr>
          <w:rFonts w:ascii="GHEA Grapalat" w:hAnsi="GHEA Grapalat" w:cs="Sylfaen"/>
          <w:lang w:val="af-ZA"/>
        </w:rPr>
        <w:t xml:space="preserve"> </w:t>
      </w:r>
      <w:proofErr w:type="gramStart"/>
      <w:r w:rsidRPr="0025742C">
        <w:rPr>
          <w:rFonts w:ascii="GHEA Grapalat" w:hAnsi="GHEA Grapalat" w:cs="Sylfaen"/>
        </w:rPr>
        <w:t>ՆՊԱՏԱԿՈՎ</w:t>
      </w:r>
      <w:r w:rsidRPr="0025742C">
        <w:rPr>
          <w:rFonts w:ascii="GHEA Grapalat" w:hAnsi="GHEA Grapalat" w:cs="Sylfaen"/>
          <w:lang w:val="af-ZA"/>
        </w:rPr>
        <w:t xml:space="preserve">  </w:t>
      </w:r>
      <w:r w:rsidRPr="0025742C">
        <w:rPr>
          <w:rFonts w:ascii="GHEA Grapalat" w:hAnsi="GHEA Grapalat" w:cs="Sylfaen"/>
        </w:rPr>
        <w:t>ՀԱՅՏԱՐԱՐՎԱԾ</w:t>
      </w:r>
      <w:proofErr w:type="gramEnd"/>
      <w:r w:rsidRPr="0025742C">
        <w:rPr>
          <w:rFonts w:ascii="GHEA Grapalat" w:hAnsi="GHEA Grapalat" w:cs="Times Armenian"/>
          <w:lang w:val="af-ZA"/>
        </w:rPr>
        <w:t xml:space="preserve"> </w:t>
      </w:r>
      <w:r w:rsidRPr="0025742C">
        <w:rPr>
          <w:rFonts w:ascii="GHEA Grapalat" w:hAnsi="GHEA Grapalat" w:cs="Sylfaen"/>
          <w:lang w:val="hy-AM"/>
        </w:rPr>
        <w:t>ԳՆԱՆՇՄԱՆ ՀԱՐՑՄԱՆ</w:t>
      </w:r>
    </w:p>
    <w:p w14:paraId="689F5245" w14:textId="7F565F07" w:rsidR="00096865" w:rsidRPr="00B40B08" w:rsidRDefault="00096865" w:rsidP="00EF3662">
      <w:pPr>
        <w:pStyle w:val="BodyText"/>
        <w:ind w:right="-7"/>
        <w:jc w:val="center"/>
        <w:rPr>
          <w:rFonts w:ascii="GHEA Grapalat" w:hAnsi="GHEA Grapalat"/>
          <w:szCs w:val="22"/>
          <w:lang w:val="hy-AM"/>
        </w:rPr>
      </w:pPr>
    </w:p>
    <w:p w14:paraId="432419C7" w14:textId="77777777" w:rsidR="00096865" w:rsidRPr="00E6597C" w:rsidRDefault="00096865" w:rsidP="00EF3662">
      <w:pPr>
        <w:pStyle w:val="BodyText"/>
        <w:ind w:right="-7"/>
        <w:jc w:val="center"/>
        <w:rPr>
          <w:rFonts w:ascii="GHEA Grapalat" w:hAnsi="GHEA Grapalat"/>
          <w:szCs w:val="22"/>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5AC18C19" w14:textId="32EEFC85" w:rsidR="009F5D9B" w:rsidRPr="00E6597C" w:rsidRDefault="00060B0F" w:rsidP="00B40B08">
      <w:pPr>
        <w:ind w:firstLine="567"/>
        <w:jc w:val="center"/>
        <w:rPr>
          <w:rFonts w:ascii="GHEA Grapalat" w:hAnsi="GHEA Grapalat" w:cs="Sylfaen"/>
          <w:b/>
          <w:sz w:val="20"/>
          <w:szCs w:val="22"/>
          <w:lang w:val="af-ZA"/>
        </w:rPr>
      </w:pPr>
      <w:r w:rsidRPr="00060B0F">
        <w:rPr>
          <w:rFonts w:ascii="GHEA Grapalat" w:hAnsi="GHEA Grapalat"/>
          <w:b/>
          <w:sz w:val="20"/>
          <w:lang w:val="af-ZA"/>
        </w:rPr>
        <w:t xml:space="preserve">«ԴԵՂԵՐԻ </w:t>
      </w:r>
      <w:r>
        <w:rPr>
          <w:rFonts w:ascii="GHEA Grapalat" w:hAnsi="GHEA Grapalat"/>
          <w:b/>
          <w:sz w:val="20"/>
          <w:lang w:val="af-ZA"/>
        </w:rPr>
        <w:t>ԵՎ</w:t>
      </w:r>
      <w:r w:rsidRPr="00060B0F">
        <w:rPr>
          <w:rFonts w:ascii="GHEA Grapalat" w:hAnsi="GHEA Grapalat"/>
          <w:b/>
          <w:sz w:val="20"/>
          <w:lang w:val="af-ZA"/>
        </w:rPr>
        <w:t xml:space="preserve"> ԲԺՇԿԱԿԱՆ ՏԵԽՆՈԼՈԳԻԱՆԵՐԻ ՓՈՐՁԱԳԻՏԱԿԱՆ ԿԵՆՏՐՈՆ» ՊՈԱԿ-Ի </w:t>
      </w:r>
      <w:r w:rsidRPr="005F2D78">
        <w:rPr>
          <w:rFonts w:ascii="GHEA Grapalat" w:hAnsi="GHEA Grapalat"/>
          <w:b/>
          <w:sz w:val="20"/>
          <w:lang w:val="af-ZA"/>
        </w:rPr>
        <w:t>ԿԱՐԻՔՆԵՐԻ</w:t>
      </w:r>
      <w:r w:rsidRPr="00E6597C">
        <w:rPr>
          <w:rFonts w:ascii="GHEA Grapalat" w:hAnsi="GHEA Grapalat"/>
          <w:b/>
          <w:sz w:val="20"/>
          <w:lang w:val="af-ZA"/>
        </w:rPr>
        <w:t xml:space="preserve"> ՀԱՄԱՐ</w:t>
      </w:r>
      <w:r w:rsidRPr="00060B0F">
        <w:rPr>
          <w:rFonts w:ascii="GHEA Grapalat" w:hAnsi="GHEA Grapalat"/>
          <w:b/>
          <w:sz w:val="20"/>
          <w:lang w:val="af-ZA"/>
        </w:rPr>
        <w:t xml:space="preserve">  </w:t>
      </w:r>
      <w:r w:rsidR="002420F2">
        <w:rPr>
          <w:rFonts w:ascii="Arial Unicode" w:hAnsi="Arial Unicode"/>
          <w:lang w:val="af-ZA"/>
        </w:rPr>
        <w:t>ՙ</w:t>
      </w:r>
      <w:r w:rsidR="005800F6">
        <w:rPr>
          <w:rFonts w:ascii="GHEA Grapalat" w:hAnsi="GHEA Grapalat"/>
          <w:b/>
          <w:sz w:val="20"/>
          <w:lang w:val="af-ZA"/>
        </w:rPr>
        <w:t>Թուղթ A4 ֆորմատի</w:t>
      </w:r>
      <w:r w:rsidR="002420F2">
        <w:rPr>
          <w:rFonts w:ascii="Calibri" w:hAnsi="Calibri"/>
          <w:b/>
          <w:lang w:val="af-ZA"/>
        </w:rPr>
        <w:t>»</w:t>
      </w:r>
      <w:r w:rsidR="002420F2" w:rsidRPr="00007E09">
        <w:rPr>
          <w:rFonts w:ascii="GHEA Grapalat" w:hAnsi="GHEA Grapalat"/>
          <w:b/>
          <w:lang w:val="hy-AM"/>
        </w:rPr>
        <w:t xml:space="preserve"> </w:t>
      </w:r>
      <w:r w:rsidR="00B40B08" w:rsidRPr="0025742C">
        <w:rPr>
          <w:rFonts w:ascii="GHEA Grapalat" w:hAnsi="GHEA Grapalat"/>
          <w:b/>
          <w:sz w:val="20"/>
          <w:lang w:val="af-ZA"/>
        </w:rPr>
        <w:t xml:space="preserve"> </w:t>
      </w:r>
      <w:r w:rsidR="00B40B08" w:rsidRPr="0025742C">
        <w:rPr>
          <w:rFonts w:ascii="GHEA Grapalat" w:hAnsi="GHEA Grapalat"/>
          <w:b/>
          <w:sz w:val="20"/>
        </w:rPr>
        <w:t>ՁԵՌՔԲԵՐՄԱՆ</w:t>
      </w:r>
      <w:r w:rsidR="00B40B08" w:rsidRPr="0025742C">
        <w:rPr>
          <w:rFonts w:ascii="GHEA Grapalat" w:hAnsi="GHEA Grapalat"/>
          <w:b/>
          <w:sz w:val="20"/>
          <w:lang w:val="af-ZA"/>
        </w:rPr>
        <w:t xml:space="preserve"> </w:t>
      </w:r>
      <w:r w:rsidR="00B40B08" w:rsidRPr="0025742C">
        <w:rPr>
          <w:rFonts w:ascii="GHEA Grapalat" w:hAnsi="GHEA Grapalat"/>
          <w:b/>
          <w:sz w:val="20"/>
        </w:rPr>
        <w:t>ՆՊԱՏԱԿՈՎ</w:t>
      </w:r>
      <w:r w:rsidR="00B40B08" w:rsidRPr="0025742C">
        <w:rPr>
          <w:rFonts w:ascii="GHEA Grapalat" w:hAnsi="GHEA Grapalat"/>
          <w:b/>
          <w:sz w:val="20"/>
          <w:lang w:val="af-ZA"/>
        </w:rPr>
        <w:t xml:space="preserve">  </w:t>
      </w:r>
      <w:r w:rsidR="00B40B08" w:rsidRPr="0025742C">
        <w:rPr>
          <w:rFonts w:ascii="GHEA Grapalat" w:hAnsi="GHEA Grapalat"/>
          <w:b/>
          <w:sz w:val="20"/>
        </w:rPr>
        <w:t>ՀԱՅՏԱՐԱՐՎԱԾ</w:t>
      </w:r>
      <w:r w:rsidR="00B40B08" w:rsidRPr="0025742C">
        <w:rPr>
          <w:rFonts w:ascii="GHEA Grapalat" w:hAnsi="GHEA Grapalat"/>
          <w:b/>
          <w:sz w:val="20"/>
          <w:lang w:val="af-ZA"/>
        </w:rPr>
        <w:t xml:space="preserve"> </w:t>
      </w:r>
      <w:r w:rsidR="00B40B08" w:rsidRPr="0025742C">
        <w:rPr>
          <w:rFonts w:ascii="GHEA Grapalat" w:hAnsi="GHEA Grapalat"/>
          <w:b/>
          <w:sz w:val="20"/>
          <w:lang w:val="hy-AM"/>
        </w:rPr>
        <w:t>ԳՆԱՆՇՄԱՆ ՀԱՐՑՄԱՆ ՀՐԱՎԵՐԻ</w:t>
      </w: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r w:rsidRPr="00E6597C">
        <w:rPr>
          <w:rFonts w:ascii="GHEA Grapalat" w:hAnsi="GHEA Grapalat" w:cs="Times Armenian"/>
          <w:b/>
          <w:sz w:val="20"/>
          <w:szCs w:val="22"/>
          <w:lang w:val="af-ZA"/>
        </w:rPr>
        <w:t>.</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4B0DE115"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7D7C5B4B" w14:textId="77777777" w:rsidR="000D6587" w:rsidRPr="0025742C" w:rsidRDefault="00096865" w:rsidP="000D6587">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0D6587" w:rsidRPr="0025742C">
        <w:rPr>
          <w:rFonts w:ascii="GHEA Grapalat" w:hAnsi="GHEA Grapalat" w:cs="Sylfaen"/>
          <w:b/>
          <w:sz w:val="20"/>
        </w:rPr>
        <w:t>ԳՆԱՆՇՄԱՆ</w:t>
      </w:r>
      <w:r w:rsidR="000D6587" w:rsidRPr="0025742C">
        <w:rPr>
          <w:rFonts w:ascii="GHEA Grapalat" w:hAnsi="GHEA Grapalat" w:cs="Sylfaen"/>
          <w:b/>
          <w:sz w:val="20"/>
          <w:lang w:val="af-ZA"/>
        </w:rPr>
        <w:t xml:space="preserve"> </w:t>
      </w:r>
      <w:proofErr w:type="gramStart"/>
      <w:r w:rsidR="000D6587" w:rsidRPr="0025742C">
        <w:rPr>
          <w:rFonts w:ascii="GHEA Grapalat" w:hAnsi="GHEA Grapalat" w:cs="Sylfaen"/>
          <w:b/>
          <w:sz w:val="20"/>
        </w:rPr>
        <w:t>ՀԱՐՑՄԱՆ</w:t>
      </w:r>
      <w:r w:rsidR="000D6587" w:rsidRPr="0025742C">
        <w:rPr>
          <w:rFonts w:ascii="GHEA Grapalat" w:hAnsi="GHEA Grapalat" w:cs="Times Armenian"/>
          <w:b/>
          <w:sz w:val="20"/>
          <w:lang w:val="af-ZA"/>
        </w:rPr>
        <w:t xml:space="preserve">  </w:t>
      </w:r>
      <w:r w:rsidR="000D6587" w:rsidRPr="0025742C">
        <w:rPr>
          <w:rFonts w:ascii="GHEA Grapalat" w:hAnsi="GHEA Grapalat" w:cs="Sylfaen"/>
          <w:b/>
          <w:sz w:val="20"/>
        </w:rPr>
        <w:t>ՀԱՅՏԸ</w:t>
      </w:r>
      <w:proofErr w:type="gramEnd"/>
      <w:r w:rsidR="000D6587" w:rsidRPr="0025742C">
        <w:rPr>
          <w:rFonts w:ascii="GHEA Grapalat" w:hAnsi="GHEA Grapalat" w:cs="Times Armenian"/>
          <w:b/>
          <w:sz w:val="20"/>
          <w:lang w:val="af-ZA"/>
        </w:rPr>
        <w:t xml:space="preserve">  </w:t>
      </w:r>
      <w:r w:rsidR="000D6587" w:rsidRPr="0025742C">
        <w:rPr>
          <w:rFonts w:ascii="GHEA Grapalat" w:hAnsi="GHEA Grapalat" w:cs="Sylfaen"/>
          <w:b/>
          <w:sz w:val="20"/>
        </w:rPr>
        <w:t>ՊԱՏՐԱՍՏԵԼՈՒ</w:t>
      </w:r>
      <w:r w:rsidR="000D6587" w:rsidRPr="0025742C">
        <w:rPr>
          <w:rFonts w:ascii="GHEA Grapalat" w:hAnsi="GHEA Grapalat" w:cs="Times Armenian"/>
          <w:b/>
          <w:sz w:val="20"/>
          <w:lang w:val="af-ZA"/>
        </w:rPr>
        <w:t xml:space="preserve">  </w:t>
      </w:r>
      <w:r w:rsidR="000D6587" w:rsidRPr="0025742C">
        <w:rPr>
          <w:rFonts w:ascii="GHEA Grapalat" w:hAnsi="GHEA Grapalat" w:cs="Sylfaen"/>
          <w:b/>
          <w:sz w:val="20"/>
        </w:rPr>
        <w:t>ՀՐԱՀԱՆԳ</w:t>
      </w:r>
    </w:p>
    <w:p w14:paraId="20835B5D" w14:textId="490FC81A" w:rsidR="00096865" w:rsidRPr="00E6597C" w:rsidRDefault="00096865" w:rsidP="00EF3662">
      <w:pPr>
        <w:ind w:firstLine="567"/>
        <w:jc w:val="center"/>
        <w:rPr>
          <w:rFonts w:ascii="GHEA Grapalat" w:hAnsi="GHEA Grapalat"/>
          <w:b/>
          <w:sz w:val="20"/>
          <w:lang w:val="af-ZA"/>
        </w:rPr>
      </w:pP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1E3E0EFD"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03405C">
        <w:rPr>
          <w:rFonts w:ascii="GHEA Grapalat" w:hAnsi="GHEA Grapalat"/>
          <w:sz w:val="20"/>
          <w:lang w:val="af-ZA"/>
        </w:rPr>
        <w:t>«</w:t>
      </w:r>
      <w:r w:rsidR="0003405C">
        <w:rPr>
          <w:rFonts w:ascii="GHEA Grapalat" w:hAnsi="GHEA Grapalat" w:cs="Times Armenian"/>
          <w:sz w:val="20"/>
          <w:lang w:val="af-ZA"/>
        </w:rPr>
        <w:t>ԴՓԿ-</w:t>
      </w:r>
      <w:r w:rsidR="000D6587">
        <w:rPr>
          <w:rFonts w:ascii="GHEA Grapalat" w:hAnsi="GHEA Grapalat" w:cs="Times Armenian"/>
          <w:sz w:val="20"/>
          <w:lang w:val="af-ZA"/>
        </w:rPr>
        <w:t>ԳՀԱՊՁԲ</w:t>
      </w:r>
      <w:r w:rsidR="0003405C">
        <w:rPr>
          <w:rFonts w:ascii="GHEA Grapalat" w:hAnsi="GHEA Grapalat" w:cs="Times Armenian"/>
          <w:sz w:val="20"/>
          <w:lang w:val="af-ZA"/>
        </w:rPr>
        <w:t>-</w:t>
      </w:r>
      <w:r w:rsidR="005800F6">
        <w:rPr>
          <w:rFonts w:ascii="GHEA Grapalat" w:hAnsi="GHEA Grapalat" w:cs="Times Armenian"/>
          <w:sz w:val="20"/>
          <w:lang w:val="af-ZA"/>
        </w:rPr>
        <w:t>25/03</w:t>
      </w:r>
      <w:r w:rsidR="0003405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000D6587">
        <w:rPr>
          <w:rFonts w:ascii="GHEA Grapalat" w:hAnsi="GHEA Grapalat" w:cs="Sylfaen"/>
          <w:sz w:val="20"/>
        </w:rPr>
        <w:t>գնանշման</w:t>
      </w:r>
      <w:r w:rsidR="000D6587" w:rsidRPr="000D6587">
        <w:rPr>
          <w:rFonts w:ascii="GHEA Grapalat" w:hAnsi="GHEA Grapalat" w:cs="Sylfaen"/>
          <w:sz w:val="20"/>
          <w:lang w:val="af-ZA"/>
        </w:rPr>
        <w:t xml:space="preserve"> </w:t>
      </w:r>
      <w:r w:rsidR="000D6587">
        <w:rPr>
          <w:rFonts w:ascii="GHEA Grapalat" w:hAnsi="GHEA Grapalat" w:cs="Sylfaen"/>
          <w:sz w:val="20"/>
        </w:rPr>
        <w:t>հարցման</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3E151E29"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060B0F" w:rsidRPr="00060B0F">
        <w:rPr>
          <w:rFonts w:ascii="GHEA Grapalat" w:hAnsi="GHEA Grapalat"/>
          <w:sz w:val="20"/>
          <w:lang w:val="af-ZA"/>
        </w:rPr>
        <w:t>«ԴԵՂԵՐԻ ԵՎ ԲԺՇԿԱԿԱՆ ՏԵԽՆՈԼՈԳԻԱՆԵՐԻ ՓՈՐՁԱԳԻՏԱԿԱՆ ԿԵՆՏՐՈՆ» ՊՈԱԿ</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030F2673" w14:textId="77777777" w:rsidR="000D6587" w:rsidRPr="009E099B" w:rsidRDefault="00A81DD5" w:rsidP="000D6587">
      <w:pPr>
        <w:pStyle w:val="BodyTextIndent"/>
        <w:spacing w:line="240" w:lineRule="auto"/>
        <w:jc w:val="left"/>
        <w:rPr>
          <w:rFonts w:ascii="GHEA Grapalat" w:hAnsi="GHEA Grapalat"/>
          <w:b/>
          <w:i w:val="0"/>
          <w:lang w:val="af-ZA"/>
        </w:rPr>
      </w:pPr>
      <w:r w:rsidRPr="00E6597C">
        <w:rPr>
          <w:rFonts w:ascii="GHEA Grapalat" w:hAnsi="GHEA Grapalat"/>
        </w:rPr>
        <w:t>Գնահատող</w:t>
      </w:r>
      <w:r w:rsidRPr="000D6587">
        <w:rPr>
          <w:rFonts w:ascii="GHEA Grapalat" w:hAnsi="GHEA Grapalat"/>
          <w:lang w:val="af-ZA"/>
        </w:rPr>
        <w:t xml:space="preserve"> </w:t>
      </w:r>
      <w:r w:rsidRPr="00E6597C">
        <w:rPr>
          <w:rFonts w:ascii="GHEA Grapalat" w:hAnsi="GHEA Grapalat"/>
        </w:rPr>
        <w:t>հանձնաժողովի</w:t>
      </w:r>
      <w:r w:rsidRPr="000D6587">
        <w:rPr>
          <w:rFonts w:ascii="GHEA Grapalat" w:hAnsi="GHEA Grapalat"/>
          <w:lang w:val="af-ZA"/>
        </w:rPr>
        <w:t xml:space="preserve"> </w:t>
      </w:r>
      <w:r w:rsidRPr="00E6597C">
        <w:rPr>
          <w:rFonts w:ascii="GHEA Grapalat" w:hAnsi="GHEA Grapalat"/>
        </w:rPr>
        <w:t>քարտուղարի</w:t>
      </w:r>
      <w:r w:rsidRPr="000D6587">
        <w:rPr>
          <w:rFonts w:ascii="GHEA Grapalat" w:hAnsi="GHEA Grapalat"/>
          <w:lang w:val="af-ZA"/>
        </w:rPr>
        <w:t xml:space="preserve"> </w:t>
      </w:r>
      <w:r w:rsidR="003E1421" w:rsidRPr="00E6597C">
        <w:rPr>
          <w:rFonts w:ascii="GHEA Grapalat" w:hAnsi="GHEA Grapalat"/>
        </w:rPr>
        <w:t>էլեկտրոնային</w:t>
      </w:r>
      <w:r w:rsidR="003E1421" w:rsidRPr="000D6587">
        <w:rPr>
          <w:rFonts w:ascii="GHEA Grapalat" w:hAnsi="GHEA Grapalat"/>
          <w:lang w:val="af-ZA"/>
        </w:rPr>
        <w:t xml:space="preserve"> </w:t>
      </w:r>
      <w:r w:rsidR="003E1421" w:rsidRPr="00E6597C">
        <w:rPr>
          <w:rFonts w:ascii="GHEA Grapalat" w:hAnsi="GHEA Grapalat"/>
        </w:rPr>
        <w:t>փոստի</w:t>
      </w:r>
      <w:r w:rsidR="003E1421" w:rsidRPr="000D6587">
        <w:rPr>
          <w:rFonts w:ascii="GHEA Grapalat" w:hAnsi="GHEA Grapalat"/>
          <w:lang w:val="af-ZA"/>
        </w:rPr>
        <w:t xml:space="preserve"> </w:t>
      </w:r>
      <w:r w:rsidR="003E1421" w:rsidRPr="00E6597C">
        <w:rPr>
          <w:rFonts w:ascii="GHEA Grapalat" w:hAnsi="GHEA Grapalat"/>
        </w:rPr>
        <w:t>հասցեն</w:t>
      </w:r>
      <w:r w:rsidR="003E1421" w:rsidRPr="000D6587">
        <w:rPr>
          <w:rFonts w:ascii="GHEA Grapalat" w:hAnsi="GHEA Grapalat"/>
          <w:lang w:val="af-ZA"/>
        </w:rPr>
        <w:t xml:space="preserve"> </w:t>
      </w:r>
      <w:r w:rsidR="003E1421" w:rsidRPr="00E6597C">
        <w:rPr>
          <w:rFonts w:ascii="GHEA Grapalat" w:hAnsi="GHEA Grapalat"/>
        </w:rPr>
        <w:t>է</w:t>
      </w:r>
      <w:r w:rsidR="003E1421" w:rsidRPr="000D6587">
        <w:rPr>
          <w:rFonts w:ascii="GHEA Grapalat" w:hAnsi="GHEA Grapalat"/>
          <w:lang w:val="af-ZA"/>
        </w:rPr>
        <w:t xml:space="preserve">` </w:t>
      </w:r>
      <w:r w:rsidR="000D6587" w:rsidRPr="00B40B08">
        <w:rPr>
          <w:rFonts w:ascii="GHEA Grapalat" w:hAnsi="GHEA Grapalat"/>
          <w:b/>
          <w:i w:val="0"/>
          <w:lang w:val="af-ZA"/>
        </w:rPr>
        <w:t>petmar.gnumner@mail.ru</w:t>
      </w:r>
    </w:p>
    <w:p w14:paraId="6C7A0546" w14:textId="677EB5BE" w:rsidR="003E1421" w:rsidRPr="00E6597C" w:rsidRDefault="003E1421" w:rsidP="00EF3662">
      <w:pPr>
        <w:pStyle w:val="BodyTextIndent2"/>
        <w:spacing w:line="240" w:lineRule="auto"/>
        <w:ind w:firstLine="567"/>
        <w:rPr>
          <w:rFonts w:ascii="GHEA Grapalat" w:hAnsi="GHEA Grapalat"/>
        </w:rPr>
      </w:pP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6B453E3A" w:rsidR="00096865" w:rsidRPr="00E6597C" w:rsidRDefault="00845AA5" w:rsidP="00EF3662">
      <w:pPr>
        <w:pStyle w:val="Heading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gramStart"/>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060B0F" w:rsidRPr="00060B0F">
        <w:rPr>
          <w:rFonts w:ascii="GHEA Grapalat" w:hAnsi="GHEA Grapalat" w:cs="Sylfaen"/>
          <w:i w:val="0"/>
          <w:lang w:val="af-ZA"/>
        </w:rPr>
        <w:t>«</w:t>
      </w:r>
      <w:proofErr w:type="gramEnd"/>
      <w:r w:rsidR="00060B0F" w:rsidRPr="00060B0F">
        <w:rPr>
          <w:rFonts w:ascii="GHEA Grapalat" w:hAnsi="GHEA Grapalat" w:cs="Sylfaen"/>
          <w:i w:val="0"/>
          <w:lang w:val="af-ZA"/>
        </w:rPr>
        <w:t>ԴԵՂԵՐԻ ԵՎ ԲԺՇԿԱԿԱՆ ՏԵԽՆՈԼՈԳԻԱՆԵՐԻ ՓՈՐՁԱԳԻՏԱԿԱՆ ԿԵՆՏՐՈՆ» ՊՈԱԿ</w:t>
      </w:r>
      <w:r w:rsidR="00060B0F">
        <w:rPr>
          <w:rFonts w:ascii="GHEA Grapalat" w:hAnsi="GHEA Grapalat" w:cs="Sylfaen"/>
          <w:i w:val="0"/>
          <w:lang w:val="af-ZA"/>
        </w:rPr>
        <w:t>-ի</w:t>
      </w:r>
      <w:r w:rsidR="00060B0F" w:rsidRPr="00060B0F">
        <w:rPr>
          <w:rFonts w:ascii="GHEA Grapalat" w:hAnsi="GHEA Grapalat" w:cs="Sylfaen"/>
          <w:i w:val="0"/>
          <w:lang w:val="af-ZA"/>
        </w:rPr>
        <w:t xml:space="preserve">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w:t>
      </w:r>
      <w:r w:rsidR="002420F2" w:rsidRPr="00060B0F">
        <w:rPr>
          <w:rFonts w:ascii="GHEA Grapalat" w:hAnsi="GHEA Grapalat"/>
          <w:b/>
          <w:lang w:val="af-ZA"/>
        </w:rPr>
        <w:t xml:space="preserve">  </w:t>
      </w:r>
      <w:r w:rsidR="002420F2">
        <w:rPr>
          <w:rFonts w:ascii="Arial Unicode" w:hAnsi="Arial Unicode"/>
          <w:i w:val="0"/>
          <w:lang w:val="af-ZA"/>
        </w:rPr>
        <w:t>ՙ</w:t>
      </w:r>
      <w:r w:rsidR="005800F6">
        <w:rPr>
          <w:rFonts w:ascii="GHEA Grapalat" w:hAnsi="GHEA Grapalat"/>
          <w:b/>
          <w:i w:val="0"/>
          <w:lang w:val="af-ZA"/>
        </w:rPr>
        <w:t>Թուղթ A4 ֆորմատի</w:t>
      </w:r>
      <w:r w:rsidR="002420F2">
        <w:rPr>
          <w:rFonts w:ascii="Calibri" w:hAnsi="Calibri"/>
          <w:b/>
          <w:i w:val="0"/>
          <w:lang w:val="af-ZA"/>
        </w:rPr>
        <w:t>»</w:t>
      </w:r>
      <w:r w:rsidR="002420F2" w:rsidRPr="00007E09">
        <w:rPr>
          <w:rFonts w:ascii="GHEA Grapalat" w:hAnsi="GHEA Grapalat"/>
          <w:b/>
          <w:i w:val="0"/>
          <w:lang w:val="hy-AM"/>
        </w:rPr>
        <w:t xml:space="preserve"> </w:t>
      </w:r>
      <w:r w:rsidR="002420F2" w:rsidRPr="0025742C">
        <w:rPr>
          <w:rFonts w:ascii="GHEA Grapalat" w:hAnsi="GHEA Grapalat"/>
          <w:b/>
          <w:lang w:val="af-ZA"/>
        </w:rPr>
        <w:t xml:space="preserve">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w:t>
      </w:r>
      <w:r w:rsidR="00A14F63">
        <w:rPr>
          <w:rFonts w:ascii="GHEA Grapalat" w:hAnsi="GHEA Grapalat"/>
          <w:i w:val="0"/>
        </w:rPr>
        <w:t>ապրանք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CF5323" w:rsidRPr="00E6597C">
        <w:rPr>
          <w:rFonts w:ascii="GHEA Grapalat" w:hAnsi="GHEA Grapalat"/>
          <w:i w:val="0"/>
        </w:rPr>
        <w:t>որ</w:t>
      </w:r>
      <w:r w:rsidR="00CF5323">
        <w:rPr>
          <w:rFonts w:ascii="GHEA Grapalat" w:hAnsi="GHEA Grapalat"/>
          <w:i w:val="0"/>
        </w:rPr>
        <w:t>ը</w:t>
      </w:r>
      <w:r w:rsidR="00CF5323" w:rsidRPr="00E6597C">
        <w:rPr>
          <w:rFonts w:ascii="GHEA Grapalat" w:hAnsi="GHEA Grapalat"/>
          <w:i w:val="0"/>
          <w:lang w:val="af-ZA"/>
        </w:rPr>
        <w:t xml:space="preserve"> </w:t>
      </w:r>
      <w:r w:rsidR="00096865" w:rsidRPr="00E6597C">
        <w:rPr>
          <w:rFonts w:ascii="GHEA Grapalat" w:hAnsi="GHEA Grapalat"/>
          <w:i w:val="0"/>
        </w:rPr>
        <w:t>խմբավորված</w:t>
      </w:r>
      <w:r w:rsidR="00096865" w:rsidRPr="00E6597C">
        <w:rPr>
          <w:rFonts w:ascii="GHEA Grapalat" w:hAnsi="GHEA Grapalat"/>
          <w:i w:val="0"/>
          <w:lang w:val="af-ZA"/>
        </w:rPr>
        <w:t xml:space="preserve">  </w:t>
      </w:r>
      <w:r w:rsidR="00CF5323">
        <w:rPr>
          <w:rFonts w:ascii="GHEA Grapalat" w:hAnsi="GHEA Grapalat"/>
          <w:i w:val="0"/>
        </w:rPr>
        <w:t>է</w:t>
      </w:r>
      <w:r w:rsidR="00CF5323" w:rsidRPr="00E6597C">
        <w:rPr>
          <w:rFonts w:ascii="GHEA Grapalat" w:hAnsi="GHEA Grapalat"/>
          <w:i w:val="0"/>
          <w:lang w:val="af-ZA"/>
        </w:rPr>
        <w:t xml:space="preserve"> </w:t>
      </w:r>
      <w:r w:rsidR="00A76C15" w:rsidRPr="00572FF1">
        <w:rPr>
          <w:rFonts w:ascii="GHEA Grapalat" w:hAnsi="GHEA Grapalat" w:cs="Sylfaen"/>
          <w:i w:val="0"/>
        </w:rPr>
        <w:t>«</w:t>
      </w:r>
      <w:r w:rsidR="002420F2">
        <w:rPr>
          <w:rFonts w:ascii="GHEA Grapalat" w:hAnsi="GHEA Grapalat" w:cs="Sylfaen"/>
          <w:i w:val="0"/>
        </w:rPr>
        <w:t xml:space="preserve"> </w:t>
      </w:r>
      <w:r w:rsidR="00307B02">
        <w:rPr>
          <w:rFonts w:ascii="GHEA Grapalat" w:hAnsi="GHEA Grapalat" w:cs="Sylfaen"/>
          <w:i w:val="0"/>
        </w:rPr>
        <w:t>1</w:t>
      </w:r>
      <w:r w:rsidR="002420F2">
        <w:rPr>
          <w:rFonts w:ascii="GHEA Grapalat" w:hAnsi="GHEA Grapalat" w:cs="Sylfaen"/>
          <w:i w:val="0"/>
        </w:rPr>
        <w:t xml:space="preserve"> </w:t>
      </w:r>
      <w:r w:rsidR="00A76C15" w:rsidRPr="00572FF1">
        <w:rPr>
          <w:rFonts w:ascii="GHEA Grapalat" w:hAnsi="GHEA Grapalat" w:cs="Sylfaen"/>
          <w:i w:val="0"/>
        </w:rPr>
        <w:t>»</w:t>
      </w:r>
      <w:r w:rsidR="00096865" w:rsidRPr="00E6597C">
        <w:rPr>
          <w:rFonts w:ascii="GHEA Grapalat" w:hAnsi="GHEA Grapalat"/>
          <w:i w:val="0"/>
          <w:lang w:val="af-ZA"/>
        </w:rPr>
        <w:t xml:space="preserve"> </w:t>
      </w:r>
      <w:r w:rsidR="00096865" w:rsidRPr="00E6597C">
        <w:rPr>
          <w:rFonts w:ascii="GHEA Grapalat" w:hAnsi="GHEA Grapalat" w:cs="Sylfaen"/>
          <w:i w:val="0"/>
        </w:rPr>
        <w:t>չափաբաժ</w:t>
      </w:r>
      <w:r w:rsidR="00572FF1">
        <w:rPr>
          <w:rFonts w:ascii="GHEA Grapalat" w:hAnsi="GHEA Grapalat" w:cs="Sylfaen"/>
          <w:i w:val="0"/>
        </w:rPr>
        <w:t>ն</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55775D" w:rsidRPr="00B40B08" w14:paraId="5E891B7B" w14:textId="77777777" w:rsidTr="001529F3">
        <w:tc>
          <w:tcPr>
            <w:tcW w:w="1843" w:type="dxa"/>
            <w:vAlign w:val="bottom"/>
          </w:tcPr>
          <w:p w14:paraId="35B4A7E9" w14:textId="495C9635" w:rsidR="0055775D" w:rsidRPr="00E6597C" w:rsidRDefault="0055775D" w:rsidP="00EF3662">
            <w:pPr>
              <w:pStyle w:val="BodyTextIndent2"/>
              <w:spacing w:line="240" w:lineRule="auto"/>
              <w:ind w:firstLine="0"/>
              <w:jc w:val="center"/>
              <w:rPr>
                <w:rFonts w:ascii="GHEA Grapalat" w:hAnsi="GHEA Grapalat"/>
                <w:sz w:val="16"/>
              </w:rPr>
            </w:pPr>
            <w:r>
              <w:rPr>
                <w:rFonts w:ascii="Grapa" w:hAnsi="Grapa"/>
              </w:rPr>
              <w:t>1</w:t>
            </w:r>
          </w:p>
        </w:tc>
        <w:tc>
          <w:tcPr>
            <w:tcW w:w="1701" w:type="dxa"/>
            <w:vAlign w:val="bottom"/>
          </w:tcPr>
          <w:p w14:paraId="6E9A721B" w14:textId="7A0CC53F" w:rsidR="0055775D" w:rsidRPr="00E6597C" w:rsidRDefault="00110AC5" w:rsidP="001E412B">
            <w:pPr>
              <w:pStyle w:val="BodyTextIndent2"/>
              <w:spacing w:line="240" w:lineRule="auto"/>
              <w:ind w:firstLine="0"/>
              <w:jc w:val="center"/>
              <w:rPr>
                <w:rFonts w:ascii="GHEA Grapalat" w:hAnsi="GHEA Grapalat"/>
                <w:sz w:val="16"/>
              </w:rPr>
            </w:pPr>
            <w:r>
              <w:rPr>
                <w:rFonts w:ascii="GHEA Grapalat" w:hAnsi="GHEA Grapalat"/>
                <w:sz w:val="18"/>
                <w:szCs w:val="18"/>
              </w:rPr>
              <w:t>1750000</w:t>
            </w:r>
          </w:p>
        </w:tc>
        <w:tc>
          <w:tcPr>
            <w:tcW w:w="6806" w:type="dxa"/>
            <w:vAlign w:val="bottom"/>
          </w:tcPr>
          <w:p w14:paraId="36185531" w14:textId="6B20F03A" w:rsidR="0055775D" w:rsidRPr="00572FF1" w:rsidRDefault="00110AC5" w:rsidP="00110AC5">
            <w:pPr>
              <w:pStyle w:val="BodyTextIndent2"/>
              <w:spacing w:line="240" w:lineRule="auto"/>
              <w:ind w:firstLine="0"/>
              <w:jc w:val="center"/>
              <w:rPr>
                <w:rFonts w:ascii="GHEA Grapalat" w:hAnsi="GHEA Grapalat"/>
              </w:rPr>
            </w:pPr>
            <w:r>
              <w:rPr>
                <w:rFonts w:ascii="GHEA Grapalat" w:hAnsi="GHEA Grapalat"/>
              </w:rPr>
              <w:t>Թուղթ A 4</w:t>
            </w:r>
          </w:p>
        </w:tc>
      </w:tr>
    </w:tbl>
    <w:p w14:paraId="0D7A0EDB" w14:textId="2FC6F936" w:rsidR="00096865" w:rsidRPr="00D70570" w:rsidRDefault="006555A8" w:rsidP="00EF3662">
      <w:pPr>
        <w:pStyle w:val="BodyTextIndent2"/>
        <w:spacing w:line="240" w:lineRule="auto"/>
        <w:ind w:firstLine="567"/>
        <w:rPr>
          <w:rFonts w:ascii="GHEA Grapalat" w:hAnsi="GHEA Grapalat"/>
        </w:rPr>
      </w:pPr>
      <w:r>
        <w:rPr>
          <w:rFonts w:ascii="GHEA Grapalat" w:hAnsi="GHEA Grapalat"/>
          <w:lang w:val="en-US"/>
        </w:rPr>
        <w:t>Ապրանքի</w:t>
      </w:r>
      <w:r w:rsidR="00AA18C8" w:rsidRPr="00E6597C">
        <w:rPr>
          <w:rFonts w:ascii="GHEA Grapalat" w:hAnsi="GHEA Grapalat"/>
        </w:rPr>
        <w:t xml:space="preserve">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10B147FF" w14:textId="0A9486C6" w:rsidR="00096865" w:rsidRPr="00D862B9" w:rsidRDefault="002B32D6" w:rsidP="00EF3662">
      <w:pPr>
        <w:jc w:val="center"/>
        <w:rPr>
          <w:rFonts w:ascii="GHEA Grapalat" w:hAnsi="GHEA Grapalat"/>
          <w:b/>
          <w:sz w:val="20"/>
          <w:lang w:val="af-ZA"/>
        </w:rPr>
      </w:pPr>
      <w:r w:rsidRPr="00D862B9">
        <w:rPr>
          <w:rFonts w:ascii="GHEA Grapalat" w:hAnsi="GHEA Grapalat"/>
          <w:b/>
          <w:sz w:val="20"/>
          <w:lang w:val="af-ZA"/>
        </w:rPr>
        <w:t xml:space="preserve">2.  </w:t>
      </w:r>
      <w:r w:rsidRPr="00E6597C">
        <w:rPr>
          <w:rFonts w:ascii="GHEA Grapalat" w:hAnsi="GHEA Grapalat" w:cs="Sylfaen"/>
          <w:b/>
          <w:sz w:val="20"/>
        </w:rPr>
        <w:t>ՄԱՍՆԱԿՑԻ</w:t>
      </w:r>
      <w:r w:rsidRPr="00D862B9">
        <w:rPr>
          <w:rFonts w:ascii="GHEA Grapalat" w:hAnsi="GHEA Grapalat"/>
          <w:b/>
          <w:sz w:val="20"/>
          <w:lang w:val="af-ZA"/>
        </w:rPr>
        <w:t xml:space="preserve"> </w:t>
      </w:r>
      <w:r w:rsidRPr="00E6597C">
        <w:rPr>
          <w:rFonts w:ascii="GHEA Grapalat" w:hAnsi="GHEA Grapalat" w:cs="Sylfaen"/>
          <w:b/>
          <w:sz w:val="20"/>
        </w:rPr>
        <w:t>ՄԱՍՆԱԿՑՈՒԹՅԱՆ</w:t>
      </w:r>
      <w:r w:rsidRPr="00D862B9">
        <w:rPr>
          <w:rFonts w:ascii="GHEA Grapalat" w:hAnsi="GHEA Grapalat"/>
          <w:b/>
          <w:sz w:val="20"/>
          <w:lang w:val="af-ZA"/>
        </w:rPr>
        <w:t xml:space="preserve"> </w:t>
      </w:r>
      <w:r w:rsidRPr="00E6597C">
        <w:rPr>
          <w:rFonts w:ascii="GHEA Grapalat" w:hAnsi="GHEA Grapalat" w:cs="Sylfaen"/>
          <w:b/>
          <w:sz w:val="20"/>
        </w:rPr>
        <w:t>ԻՐԱՎՈՒՆՔԻ</w:t>
      </w:r>
      <w:r w:rsidRPr="00D862B9">
        <w:rPr>
          <w:rFonts w:ascii="GHEA Grapalat" w:hAnsi="GHEA Grapalat"/>
          <w:b/>
          <w:sz w:val="20"/>
          <w:lang w:val="af-ZA"/>
        </w:rPr>
        <w:t xml:space="preserve"> </w:t>
      </w:r>
      <w:r w:rsidRPr="00E6597C">
        <w:rPr>
          <w:rFonts w:ascii="GHEA Grapalat" w:hAnsi="GHEA Grapalat" w:cs="Sylfaen"/>
          <w:b/>
          <w:sz w:val="20"/>
        </w:rPr>
        <w:t>ՊԱՀԱՆՋՆԵՐԸ</w:t>
      </w:r>
      <w:r w:rsidRPr="00D862B9">
        <w:rPr>
          <w:rFonts w:ascii="GHEA Grapalat" w:hAnsi="GHEA Grapalat"/>
          <w:b/>
          <w:sz w:val="20"/>
          <w:lang w:val="af-ZA"/>
        </w:rPr>
        <w:t xml:space="preserve">, </w:t>
      </w:r>
      <w:r w:rsidRPr="00E6597C">
        <w:rPr>
          <w:rFonts w:ascii="GHEA Grapalat" w:hAnsi="GHEA Grapalat" w:cs="Sylfaen"/>
          <w:b/>
          <w:sz w:val="20"/>
        </w:rPr>
        <w:t>ՈՐԱԿԱՎՈՐՄԱՆ</w:t>
      </w:r>
      <w:r w:rsidRPr="00D862B9">
        <w:rPr>
          <w:rFonts w:ascii="GHEA Grapalat" w:hAnsi="GHEA Grapalat"/>
          <w:b/>
          <w:sz w:val="20"/>
          <w:lang w:val="af-ZA"/>
        </w:rPr>
        <w:t xml:space="preserve"> </w:t>
      </w:r>
      <w:r w:rsidRPr="00E6597C">
        <w:rPr>
          <w:rFonts w:ascii="GHEA Grapalat" w:hAnsi="GHEA Grapalat" w:cs="Sylfaen"/>
          <w:b/>
          <w:sz w:val="20"/>
        </w:rPr>
        <w:t>ՉԱՓԱՆԻՇՆԵՐԸ</w:t>
      </w:r>
      <w:r w:rsidRPr="00D862B9">
        <w:rPr>
          <w:rFonts w:ascii="GHEA Grapalat" w:hAnsi="GHEA Grapalat"/>
          <w:b/>
          <w:sz w:val="20"/>
          <w:lang w:val="af-ZA"/>
        </w:rPr>
        <w:t xml:space="preserve"> </w:t>
      </w:r>
      <w:r w:rsidRPr="00E6597C">
        <w:rPr>
          <w:rFonts w:ascii="GHEA Grapalat" w:hAnsi="GHEA Grapalat"/>
          <w:b/>
          <w:sz w:val="20"/>
          <w:lang w:val="es-ES"/>
        </w:rPr>
        <w:t>ԵՎ</w:t>
      </w:r>
      <w:r w:rsidRPr="00D862B9">
        <w:rPr>
          <w:rFonts w:ascii="GHEA Grapalat" w:hAnsi="GHEA Grapalat"/>
          <w:b/>
          <w:sz w:val="20"/>
          <w:lang w:val="af-ZA"/>
        </w:rPr>
        <w:t xml:space="preserve"> </w:t>
      </w:r>
      <w:r w:rsidRPr="00E6597C">
        <w:rPr>
          <w:rFonts w:ascii="GHEA Grapalat" w:hAnsi="GHEA Grapalat" w:cs="Sylfaen"/>
          <w:b/>
          <w:sz w:val="20"/>
        </w:rPr>
        <w:t>ԴՐԱՆՑ</w:t>
      </w:r>
      <w:r w:rsidRPr="00D862B9">
        <w:rPr>
          <w:rFonts w:ascii="GHEA Grapalat" w:hAnsi="GHEA Grapalat"/>
          <w:b/>
          <w:sz w:val="20"/>
          <w:lang w:val="af-ZA"/>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D862B9">
        <w:rPr>
          <w:rFonts w:ascii="GHEA Grapalat" w:hAnsi="GHEA Grapalat"/>
          <w:b/>
          <w:sz w:val="20"/>
          <w:lang w:val="af-ZA"/>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D862B9">
        <w:rPr>
          <w:rFonts w:ascii="GHEA Grapalat" w:hAnsi="GHEA Grapalat"/>
          <w:b/>
          <w:sz w:val="20"/>
          <w:lang w:val="af-ZA"/>
        </w:rPr>
        <w:t xml:space="preserve"> </w:t>
      </w:r>
    </w:p>
    <w:p w14:paraId="7C23AD04" w14:textId="77777777" w:rsidR="00096865" w:rsidRPr="00D862B9" w:rsidRDefault="00096865" w:rsidP="00EF3662">
      <w:pPr>
        <w:ind w:firstLine="567"/>
        <w:jc w:val="both"/>
        <w:rPr>
          <w:rFonts w:ascii="GHEA Grapalat" w:hAnsi="GHEA Grapalat"/>
          <w:szCs w:val="22"/>
          <w:lang w:val="af-ZA"/>
        </w:rPr>
      </w:pPr>
    </w:p>
    <w:p w14:paraId="7FB1792C" w14:textId="4ABB32B1" w:rsidR="00753E6E" w:rsidRPr="00D862B9" w:rsidRDefault="00096865" w:rsidP="00EF3662">
      <w:pPr>
        <w:ind w:firstLine="567"/>
        <w:jc w:val="both"/>
        <w:rPr>
          <w:rFonts w:ascii="GHEA Grapalat" w:hAnsi="GHEA Grapalat" w:cs="Arial Armenian"/>
          <w:sz w:val="20"/>
          <w:lang w:val="af-ZA"/>
        </w:rPr>
      </w:pPr>
      <w:r w:rsidRPr="00D862B9">
        <w:rPr>
          <w:rFonts w:ascii="GHEA Grapalat" w:hAnsi="GHEA Grapalat" w:cs="Arial Armenian"/>
          <w:sz w:val="20"/>
          <w:lang w:val="af-ZA"/>
        </w:rPr>
        <w:t xml:space="preserve">2.1 </w:t>
      </w:r>
      <w:r w:rsidR="00753E6E" w:rsidRPr="00E6597C">
        <w:rPr>
          <w:rFonts w:ascii="GHEA Grapalat" w:hAnsi="GHEA Grapalat" w:cs="Sylfaen"/>
          <w:sz w:val="20"/>
          <w:lang w:val="ru-RU"/>
        </w:rPr>
        <w:t>Սույն</w:t>
      </w:r>
      <w:r w:rsidR="00753E6E" w:rsidRPr="00D862B9">
        <w:rPr>
          <w:rFonts w:ascii="GHEA Grapalat" w:hAnsi="GHEA Grapalat" w:cs="Arial Armenian"/>
          <w:sz w:val="20"/>
          <w:lang w:val="af-ZA"/>
        </w:rPr>
        <w:t xml:space="preserve"> </w:t>
      </w:r>
      <w:r w:rsidR="006F49AA" w:rsidRPr="00E6597C">
        <w:rPr>
          <w:rFonts w:ascii="GHEA Grapalat" w:hAnsi="GHEA Grapalat" w:cs="Arial Armenian"/>
          <w:sz w:val="20"/>
          <w:lang w:val="es-ES"/>
        </w:rPr>
        <w:t>ընթացակարգին</w:t>
      </w:r>
      <w:r w:rsidR="006F49AA" w:rsidRPr="00D862B9">
        <w:rPr>
          <w:rFonts w:ascii="GHEA Grapalat" w:hAnsi="GHEA Grapalat" w:cs="Arial Armenian"/>
          <w:sz w:val="20"/>
          <w:lang w:val="af-ZA"/>
        </w:rPr>
        <w:t xml:space="preserve"> </w:t>
      </w:r>
      <w:r w:rsidR="00753E6E" w:rsidRPr="00E6597C">
        <w:rPr>
          <w:rFonts w:ascii="GHEA Grapalat" w:hAnsi="GHEA Grapalat" w:cs="Sylfaen"/>
          <w:sz w:val="20"/>
          <w:lang w:val="ru-RU"/>
        </w:rPr>
        <w:t>մասնակցելու</w:t>
      </w:r>
      <w:r w:rsidR="00753E6E" w:rsidRPr="00D862B9">
        <w:rPr>
          <w:rFonts w:ascii="GHEA Grapalat" w:hAnsi="GHEA Grapalat" w:cs="Arial Armenian"/>
          <w:sz w:val="20"/>
          <w:lang w:val="af-ZA"/>
        </w:rPr>
        <w:t xml:space="preserve"> </w:t>
      </w:r>
      <w:r w:rsidR="00753E6E" w:rsidRPr="00E6597C">
        <w:rPr>
          <w:rFonts w:ascii="GHEA Grapalat" w:hAnsi="GHEA Grapalat" w:cs="Sylfaen"/>
          <w:sz w:val="20"/>
          <w:lang w:val="ru-RU"/>
        </w:rPr>
        <w:t>իրավունք</w:t>
      </w:r>
      <w:r w:rsidR="00753E6E" w:rsidRPr="00D862B9">
        <w:rPr>
          <w:rFonts w:ascii="GHEA Grapalat" w:hAnsi="GHEA Grapalat" w:cs="Arial Armenian"/>
          <w:sz w:val="20"/>
          <w:lang w:val="af-ZA"/>
        </w:rPr>
        <w:t xml:space="preserve"> </w:t>
      </w:r>
      <w:r w:rsidR="00753E6E" w:rsidRPr="00E6597C">
        <w:rPr>
          <w:rFonts w:ascii="GHEA Grapalat" w:hAnsi="GHEA Grapalat" w:cs="Sylfaen"/>
          <w:sz w:val="20"/>
          <w:lang w:val="ru-RU"/>
        </w:rPr>
        <w:t>չունեն</w:t>
      </w:r>
      <w:r w:rsidR="00753E6E" w:rsidRPr="00D862B9">
        <w:rPr>
          <w:rFonts w:ascii="GHEA Grapalat" w:hAnsi="GHEA Grapalat" w:cs="Arial Armenian"/>
          <w:sz w:val="20"/>
          <w:lang w:val="af-ZA"/>
        </w:rPr>
        <w:t xml:space="preserve"> </w:t>
      </w:r>
      <w:r w:rsidR="00753E6E" w:rsidRPr="00E6597C">
        <w:rPr>
          <w:rFonts w:ascii="GHEA Grapalat" w:hAnsi="GHEA Grapalat" w:cs="Sylfaen"/>
          <w:sz w:val="20"/>
          <w:lang w:val="ru-RU"/>
        </w:rPr>
        <w:t>անձինք</w:t>
      </w:r>
      <w:r w:rsidR="00753E6E" w:rsidRPr="00D862B9">
        <w:rPr>
          <w:rFonts w:ascii="GHEA Grapalat" w:hAnsi="GHEA Grapalat" w:cs="Sylfaen"/>
          <w:sz w:val="20"/>
          <w:lang w:val="af-ZA"/>
        </w:rPr>
        <w:t>.</w:t>
      </w:r>
    </w:p>
    <w:p w14:paraId="56827D9A" w14:textId="77777777" w:rsidR="00753E6E" w:rsidRPr="00D862B9" w:rsidRDefault="00753E6E" w:rsidP="00971114">
      <w:pPr>
        <w:ind w:firstLine="720"/>
        <w:jc w:val="both"/>
        <w:rPr>
          <w:rFonts w:ascii="GHEA Grapalat" w:hAnsi="GHEA Grapalat"/>
          <w:sz w:val="20"/>
          <w:szCs w:val="20"/>
          <w:lang w:val="af-ZA"/>
        </w:rPr>
      </w:pPr>
      <w:r w:rsidRPr="00D862B9">
        <w:rPr>
          <w:rFonts w:ascii="GHEA Grapalat" w:hAnsi="GHEA Grapalat"/>
          <w:sz w:val="20"/>
          <w:szCs w:val="20"/>
          <w:lang w:val="af-ZA"/>
        </w:rPr>
        <w:t xml:space="preserve">1) </w:t>
      </w:r>
      <w:r w:rsidRPr="00E6597C">
        <w:rPr>
          <w:rFonts w:ascii="GHEA Grapalat" w:hAnsi="GHEA Grapalat" w:cs="Sylfaen"/>
          <w:sz w:val="20"/>
          <w:szCs w:val="20"/>
        </w:rPr>
        <w:t>որոնք</w:t>
      </w:r>
      <w:r w:rsidRPr="00D862B9">
        <w:rPr>
          <w:rFonts w:ascii="GHEA Grapalat" w:hAnsi="GHEA Grapalat" w:cs="Sylfaen"/>
          <w:sz w:val="20"/>
          <w:szCs w:val="20"/>
          <w:lang w:val="af-ZA"/>
        </w:rPr>
        <w:t xml:space="preserve"> </w:t>
      </w:r>
      <w:r w:rsidRPr="00E6597C">
        <w:rPr>
          <w:rFonts w:ascii="GHEA Grapalat" w:hAnsi="GHEA Grapalat" w:cs="Sylfaen"/>
          <w:sz w:val="20"/>
          <w:szCs w:val="20"/>
        </w:rPr>
        <w:t>հայտը</w:t>
      </w:r>
      <w:r w:rsidRPr="00D862B9">
        <w:rPr>
          <w:rFonts w:ascii="GHEA Grapalat" w:hAnsi="GHEA Grapalat" w:cs="Sylfaen"/>
          <w:sz w:val="20"/>
          <w:szCs w:val="20"/>
          <w:lang w:val="af-ZA"/>
        </w:rPr>
        <w:t xml:space="preserve"> </w:t>
      </w:r>
      <w:r w:rsidRPr="00E6597C">
        <w:rPr>
          <w:rFonts w:ascii="GHEA Grapalat" w:hAnsi="GHEA Grapalat" w:cs="Sylfaen"/>
          <w:sz w:val="20"/>
          <w:szCs w:val="20"/>
        </w:rPr>
        <w:t>ներկայացնելու</w:t>
      </w:r>
      <w:r w:rsidRPr="00D862B9">
        <w:rPr>
          <w:rFonts w:ascii="GHEA Grapalat" w:hAnsi="GHEA Grapalat" w:cs="Sylfaen"/>
          <w:sz w:val="20"/>
          <w:szCs w:val="20"/>
          <w:lang w:val="af-ZA"/>
        </w:rPr>
        <w:t xml:space="preserve"> </w:t>
      </w:r>
      <w:r w:rsidRPr="00E6597C">
        <w:rPr>
          <w:rFonts w:ascii="GHEA Grapalat" w:hAnsi="GHEA Grapalat" w:cs="Sylfaen"/>
          <w:sz w:val="20"/>
          <w:szCs w:val="20"/>
        </w:rPr>
        <w:t>օրվա</w:t>
      </w:r>
      <w:r w:rsidRPr="00D862B9">
        <w:rPr>
          <w:rFonts w:ascii="GHEA Grapalat" w:hAnsi="GHEA Grapalat" w:cs="Sylfaen"/>
          <w:sz w:val="20"/>
          <w:szCs w:val="20"/>
          <w:lang w:val="af-ZA"/>
        </w:rPr>
        <w:t xml:space="preserve"> </w:t>
      </w:r>
      <w:r w:rsidRPr="00E6597C">
        <w:rPr>
          <w:rFonts w:ascii="GHEA Grapalat" w:hAnsi="GHEA Grapalat" w:cs="Sylfaen"/>
          <w:sz w:val="20"/>
          <w:szCs w:val="20"/>
        </w:rPr>
        <w:t>դրությամբ</w:t>
      </w:r>
      <w:r w:rsidRPr="00D862B9">
        <w:rPr>
          <w:rFonts w:ascii="GHEA Grapalat" w:hAnsi="GHEA Grapalat" w:cs="Sylfaen"/>
          <w:sz w:val="20"/>
          <w:szCs w:val="20"/>
          <w:lang w:val="af-ZA"/>
        </w:rPr>
        <w:t xml:space="preserve"> </w:t>
      </w:r>
      <w:r w:rsidRPr="00E6597C">
        <w:rPr>
          <w:rFonts w:ascii="GHEA Grapalat" w:hAnsi="GHEA Grapalat" w:cs="Sylfaen"/>
          <w:sz w:val="20"/>
          <w:szCs w:val="20"/>
        </w:rPr>
        <w:t>դատական</w:t>
      </w:r>
      <w:r w:rsidRPr="00D862B9">
        <w:rPr>
          <w:rFonts w:ascii="GHEA Grapalat" w:hAnsi="GHEA Grapalat"/>
          <w:sz w:val="20"/>
          <w:szCs w:val="20"/>
          <w:lang w:val="af-ZA"/>
        </w:rPr>
        <w:t xml:space="preserve"> </w:t>
      </w:r>
      <w:r w:rsidRPr="00E6597C">
        <w:rPr>
          <w:rFonts w:ascii="GHEA Grapalat" w:hAnsi="GHEA Grapalat" w:cs="Sylfaen"/>
          <w:sz w:val="20"/>
          <w:szCs w:val="20"/>
        </w:rPr>
        <w:t>կարգով</w:t>
      </w:r>
      <w:r w:rsidRPr="00D862B9">
        <w:rPr>
          <w:rFonts w:ascii="GHEA Grapalat" w:hAnsi="GHEA Grapalat"/>
          <w:sz w:val="20"/>
          <w:szCs w:val="20"/>
          <w:lang w:val="af-ZA"/>
        </w:rPr>
        <w:t xml:space="preserve"> </w:t>
      </w:r>
      <w:r w:rsidRPr="00E6597C">
        <w:rPr>
          <w:rFonts w:ascii="GHEA Grapalat" w:hAnsi="GHEA Grapalat" w:cs="Sylfaen"/>
          <w:sz w:val="20"/>
          <w:szCs w:val="20"/>
        </w:rPr>
        <w:t>ճանաչվել</w:t>
      </w:r>
      <w:r w:rsidRPr="00D862B9">
        <w:rPr>
          <w:rFonts w:ascii="GHEA Grapalat" w:hAnsi="GHEA Grapalat"/>
          <w:sz w:val="20"/>
          <w:szCs w:val="20"/>
          <w:lang w:val="af-ZA"/>
        </w:rPr>
        <w:t xml:space="preserve"> </w:t>
      </w:r>
      <w:r w:rsidRPr="00E6597C">
        <w:rPr>
          <w:rFonts w:ascii="GHEA Grapalat" w:hAnsi="GHEA Grapalat" w:cs="Sylfaen"/>
          <w:sz w:val="20"/>
          <w:szCs w:val="20"/>
        </w:rPr>
        <w:t>են</w:t>
      </w:r>
      <w:r w:rsidRPr="00D862B9">
        <w:rPr>
          <w:rFonts w:ascii="GHEA Grapalat" w:hAnsi="GHEA Grapalat"/>
          <w:sz w:val="20"/>
          <w:szCs w:val="20"/>
          <w:lang w:val="af-ZA"/>
        </w:rPr>
        <w:t xml:space="preserve"> </w:t>
      </w:r>
      <w:r w:rsidRPr="00E6597C">
        <w:rPr>
          <w:rFonts w:ascii="GHEA Grapalat" w:hAnsi="GHEA Grapalat" w:cs="Sylfaen"/>
          <w:sz w:val="20"/>
          <w:szCs w:val="20"/>
        </w:rPr>
        <w:t>սնանկ</w:t>
      </w:r>
      <w:r w:rsidRPr="00D862B9">
        <w:rPr>
          <w:rFonts w:ascii="GHEA Grapalat" w:hAnsi="GHEA Grapalat"/>
          <w:sz w:val="20"/>
          <w:szCs w:val="20"/>
          <w:lang w:val="af-ZA"/>
        </w:rPr>
        <w:t xml:space="preserve">. </w:t>
      </w:r>
    </w:p>
    <w:p w14:paraId="67195715" w14:textId="4855481D" w:rsidR="00753E6E" w:rsidRPr="00D862B9" w:rsidRDefault="00753E6E" w:rsidP="00971114">
      <w:pPr>
        <w:ind w:firstLine="720"/>
        <w:jc w:val="both"/>
        <w:rPr>
          <w:rFonts w:ascii="GHEA Grapalat" w:hAnsi="GHEA Grapalat"/>
          <w:sz w:val="20"/>
          <w:szCs w:val="20"/>
          <w:lang w:val="af-ZA"/>
        </w:rPr>
      </w:pPr>
      <w:r w:rsidRPr="00D862B9">
        <w:rPr>
          <w:rFonts w:ascii="GHEA Grapalat" w:hAnsi="GHEA Grapalat"/>
          <w:sz w:val="20"/>
          <w:szCs w:val="20"/>
          <w:lang w:val="af-ZA"/>
        </w:rPr>
        <w:t xml:space="preserve">3) </w:t>
      </w:r>
      <w:r w:rsidRPr="00E6597C">
        <w:rPr>
          <w:rFonts w:ascii="GHEA Grapalat" w:hAnsi="GHEA Grapalat"/>
          <w:sz w:val="20"/>
          <w:szCs w:val="20"/>
        </w:rPr>
        <w:t>որոնք</w:t>
      </w:r>
      <w:r w:rsidRPr="00D862B9">
        <w:rPr>
          <w:rFonts w:ascii="GHEA Grapalat" w:hAnsi="GHEA Grapalat"/>
          <w:sz w:val="20"/>
          <w:szCs w:val="20"/>
          <w:lang w:val="af-ZA"/>
        </w:rPr>
        <w:t xml:space="preserve"> </w:t>
      </w:r>
      <w:r w:rsidRPr="00E6597C">
        <w:rPr>
          <w:rFonts w:ascii="GHEA Grapalat" w:hAnsi="GHEA Grapalat"/>
          <w:sz w:val="20"/>
          <w:szCs w:val="20"/>
        </w:rPr>
        <w:t>կամ</w:t>
      </w:r>
      <w:r w:rsidRPr="00D862B9">
        <w:rPr>
          <w:rFonts w:ascii="GHEA Grapalat" w:hAnsi="GHEA Grapalat"/>
          <w:sz w:val="20"/>
          <w:szCs w:val="20"/>
          <w:lang w:val="af-ZA"/>
        </w:rPr>
        <w:t xml:space="preserve"> </w:t>
      </w:r>
      <w:r w:rsidRPr="00E6597C">
        <w:rPr>
          <w:rFonts w:ascii="GHEA Grapalat" w:hAnsi="GHEA Grapalat"/>
          <w:sz w:val="20"/>
          <w:szCs w:val="20"/>
        </w:rPr>
        <w:t>որոնց</w:t>
      </w:r>
      <w:r w:rsidRPr="00D862B9">
        <w:rPr>
          <w:rFonts w:ascii="GHEA Grapalat" w:hAnsi="GHEA Grapalat"/>
          <w:sz w:val="20"/>
          <w:szCs w:val="20"/>
          <w:lang w:val="af-ZA"/>
        </w:rPr>
        <w:t xml:space="preserve"> </w:t>
      </w:r>
      <w:r w:rsidRPr="00E6597C">
        <w:rPr>
          <w:rFonts w:ascii="GHEA Grapalat" w:hAnsi="GHEA Grapalat" w:cs="Sylfaen"/>
          <w:sz w:val="20"/>
          <w:szCs w:val="20"/>
        </w:rPr>
        <w:t>գործադիր</w:t>
      </w:r>
      <w:r w:rsidRPr="00D862B9">
        <w:rPr>
          <w:rFonts w:ascii="GHEA Grapalat" w:hAnsi="GHEA Grapalat"/>
          <w:sz w:val="20"/>
          <w:szCs w:val="20"/>
          <w:lang w:val="af-ZA"/>
        </w:rPr>
        <w:t xml:space="preserve"> </w:t>
      </w:r>
      <w:r w:rsidRPr="00E6597C">
        <w:rPr>
          <w:rFonts w:ascii="GHEA Grapalat" w:hAnsi="GHEA Grapalat" w:cs="Sylfaen"/>
          <w:sz w:val="20"/>
          <w:szCs w:val="20"/>
        </w:rPr>
        <w:t>մարմնի</w:t>
      </w:r>
      <w:r w:rsidRPr="00D862B9">
        <w:rPr>
          <w:rFonts w:ascii="GHEA Grapalat" w:hAnsi="GHEA Grapalat"/>
          <w:sz w:val="20"/>
          <w:szCs w:val="20"/>
          <w:lang w:val="af-ZA"/>
        </w:rPr>
        <w:t xml:space="preserve"> </w:t>
      </w:r>
      <w:r w:rsidRPr="00E6597C">
        <w:rPr>
          <w:rFonts w:ascii="GHEA Grapalat" w:hAnsi="GHEA Grapalat" w:cs="Sylfaen"/>
          <w:sz w:val="20"/>
          <w:szCs w:val="20"/>
        </w:rPr>
        <w:t>ներկայացուցիչը</w:t>
      </w:r>
      <w:r w:rsidRPr="00D862B9">
        <w:rPr>
          <w:rFonts w:ascii="GHEA Grapalat" w:hAnsi="GHEA Grapalat"/>
          <w:sz w:val="20"/>
          <w:szCs w:val="20"/>
          <w:lang w:val="af-ZA"/>
        </w:rPr>
        <w:t xml:space="preserve"> </w:t>
      </w:r>
      <w:r w:rsidRPr="00E6597C">
        <w:rPr>
          <w:rFonts w:ascii="GHEA Grapalat" w:hAnsi="GHEA Grapalat" w:cs="Sylfaen"/>
          <w:sz w:val="20"/>
          <w:szCs w:val="20"/>
        </w:rPr>
        <w:t>հայտը</w:t>
      </w:r>
      <w:r w:rsidRPr="00D862B9">
        <w:rPr>
          <w:rFonts w:ascii="GHEA Grapalat" w:hAnsi="GHEA Grapalat"/>
          <w:sz w:val="20"/>
          <w:szCs w:val="20"/>
          <w:lang w:val="af-ZA"/>
        </w:rPr>
        <w:t xml:space="preserve"> </w:t>
      </w:r>
      <w:r w:rsidRPr="00E6597C">
        <w:rPr>
          <w:rFonts w:ascii="GHEA Grapalat" w:hAnsi="GHEA Grapalat" w:cs="Sylfaen"/>
          <w:sz w:val="20"/>
          <w:szCs w:val="20"/>
        </w:rPr>
        <w:t>ներկայացնելու</w:t>
      </w:r>
      <w:r w:rsidRPr="00D862B9">
        <w:rPr>
          <w:rFonts w:ascii="GHEA Grapalat" w:hAnsi="GHEA Grapalat"/>
          <w:sz w:val="20"/>
          <w:szCs w:val="20"/>
          <w:lang w:val="af-ZA"/>
        </w:rPr>
        <w:t xml:space="preserve"> </w:t>
      </w:r>
      <w:r w:rsidRPr="00E6597C">
        <w:rPr>
          <w:rFonts w:ascii="GHEA Grapalat" w:hAnsi="GHEA Grapalat" w:cs="Sylfaen"/>
          <w:sz w:val="20"/>
          <w:szCs w:val="20"/>
        </w:rPr>
        <w:t>օրվան</w:t>
      </w:r>
      <w:r w:rsidRPr="00D862B9">
        <w:rPr>
          <w:rFonts w:ascii="GHEA Grapalat" w:hAnsi="GHEA Grapalat"/>
          <w:sz w:val="20"/>
          <w:szCs w:val="20"/>
          <w:lang w:val="af-ZA"/>
        </w:rPr>
        <w:t xml:space="preserve"> </w:t>
      </w:r>
      <w:r w:rsidRPr="00E6597C">
        <w:rPr>
          <w:rFonts w:ascii="GHEA Grapalat" w:hAnsi="GHEA Grapalat" w:cs="Sylfaen"/>
          <w:sz w:val="20"/>
          <w:szCs w:val="20"/>
        </w:rPr>
        <w:t>նախորդող</w:t>
      </w:r>
      <w:r w:rsidRPr="00D862B9">
        <w:rPr>
          <w:rFonts w:ascii="GHEA Grapalat" w:hAnsi="GHEA Grapalat"/>
          <w:sz w:val="20"/>
          <w:szCs w:val="20"/>
          <w:lang w:val="af-ZA"/>
        </w:rPr>
        <w:t xml:space="preserve"> </w:t>
      </w:r>
      <w:r w:rsidR="006F3F15">
        <w:rPr>
          <w:rFonts w:ascii="GHEA Grapalat" w:hAnsi="GHEA Grapalat"/>
          <w:sz w:val="20"/>
          <w:szCs w:val="20"/>
          <w:lang w:val="hy-AM"/>
        </w:rPr>
        <w:t>հինգ</w:t>
      </w:r>
      <w:r w:rsidR="000904CC" w:rsidRPr="000904CC">
        <w:rPr>
          <w:rFonts w:ascii="GHEA Grapalat" w:hAnsi="GHEA Grapalat"/>
          <w:sz w:val="20"/>
          <w:szCs w:val="20"/>
          <w:lang w:val="af-ZA"/>
        </w:rPr>
        <w:t xml:space="preserve"> </w:t>
      </w:r>
      <w:r w:rsidRPr="00E6597C">
        <w:rPr>
          <w:rFonts w:ascii="GHEA Grapalat" w:hAnsi="GHEA Grapalat" w:cs="Sylfaen"/>
          <w:sz w:val="20"/>
          <w:szCs w:val="20"/>
        </w:rPr>
        <w:t>տարիների</w:t>
      </w:r>
      <w:r w:rsidRPr="00D862B9">
        <w:rPr>
          <w:rFonts w:ascii="GHEA Grapalat" w:hAnsi="GHEA Grapalat"/>
          <w:sz w:val="20"/>
          <w:szCs w:val="20"/>
          <w:lang w:val="af-ZA"/>
        </w:rPr>
        <w:t xml:space="preserve"> </w:t>
      </w:r>
      <w:r w:rsidRPr="00E6597C">
        <w:rPr>
          <w:rFonts w:ascii="GHEA Grapalat" w:hAnsi="GHEA Grapalat" w:cs="Sylfaen"/>
          <w:sz w:val="20"/>
          <w:szCs w:val="20"/>
        </w:rPr>
        <w:t>ընթացքում</w:t>
      </w:r>
      <w:r w:rsidRPr="00D862B9">
        <w:rPr>
          <w:rFonts w:ascii="GHEA Grapalat" w:hAnsi="GHEA Grapalat"/>
          <w:sz w:val="20"/>
          <w:szCs w:val="20"/>
          <w:lang w:val="af-ZA"/>
        </w:rPr>
        <w:t xml:space="preserve"> </w:t>
      </w:r>
      <w:r w:rsidRPr="00E6597C">
        <w:rPr>
          <w:rFonts w:ascii="GHEA Grapalat" w:hAnsi="GHEA Grapalat" w:cs="Sylfaen"/>
          <w:sz w:val="20"/>
          <w:szCs w:val="20"/>
        </w:rPr>
        <w:t>դատապարտված</w:t>
      </w:r>
      <w:r w:rsidRPr="00D862B9">
        <w:rPr>
          <w:rFonts w:ascii="GHEA Grapalat" w:hAnsi="GHEA Grapalat"/>
          <w:sz w:val="20"/>
          <w:szCs w:val="20"/>
          <w:lang w:val="af-ZA"/>
        </w:rPr>
        <w:t xml:space="preserve"> </w:t>
      </w:r>
      <w:r w:rsidRPr="00E6597C">
        <w:rPr>
          <w:rFonts w:ascii="GHEA Grapalat" w:hAnsi="GHEA Grapalat" w:cs="Sylfaen"/>
          <w:sz w:val="20"/>
          <w:szCs w:val="20"/>
        </w:rPr>
        <w:t>է</w:t>
      </w:r>
      <w:r w:rsidRPr="00D862B9">
        <w:rPr>
          <w:rFonts w:ascii="GHEA Grapalat" w:hAnsi="GHEA Grapalat"/>
          <w:sz w:val="20"/>
          <w:szCs w:val="20"/>
          <w:lang w:val="af-ZA"/>
        </w:rPr>
        <w:t xml:space="preserve"> </w:t>
      </w:r>
      <w:r w:rsidRPr="00E6597C">
        <w:rPr>
          <w:rFonts w:ascii="GHEA Grapalat" w:hAnsi="GHEA Grapalat" w:cs="Sylfaen"/>
          <w:sz w:val="20"/>
          <w:szCs w:val="20"/>
        </w:rPr>
        <w:t>եղել</w:t>
      </w:r>
      <w:r w:rsidRPr="00D862B9">
        <w:rPr>
          <w:rFonts w:ascii="GHEA Grapalat" w:hAnsi="GHEA Grapalat"/>
          <w:sz w:val="20"/>
          <w:szCs w:val="20"/>
          <w:lang w:val="af-ZA"/>
        </w:rPr>
        <w:t xml:space="preserve"> </w:t>
      </w:r>
      <w:r w:rsidRPr="00E6597C">
        <w:rPr>
          <w:rFonts w:ascii="GHEA Grapalat" w:hAnsi="GHEA Grapalat"/>
          <w:sz w:val="20"/>
          <w:szCs w:val="20"/>
        </w:rPr>
        <w:t>ահաբեկչության</w:t>
      </w:r>
      <w:r w:rsidRPr="00D862B9">
        <w:rPr>
          <w:rFonts w:ascii="GHEA Grapalat" w:hAnsi="GHEA Grapalat"/>
          <w:sz w:val="20"/>
          <w:szCs w:val="20"/>
          <w:lang w:val="af-ZA"/>
        </w:rPr>
        <w:t xml:space="preserve"> </w:t>
      </w:r>
      <w:r w:rsidRPr="00E6597C">
        <w:rPr>
          <w:rFonts w:ascii="GHEA Grapalat" w:hAnsi="GHEA Grapalat"/>
          <w:sz w:val="20"/>
          <w:szCs w:val="20"/>
        </w:rPr>
        <w:t>ֆինանսավորման</w:t>
      </w:r>
      <w:r w:rsidRPr="00D862B9">
        <w:rPr>
          <w:rFonts w:ascii="GHEA Grapalat" w:hAnsi="GHEA Grapalat"/>
          <w:sz w:val="20"/>
          <w:szCs w:val="20"/>
          <w:lang w:val="af-ZA"/>
        </w:rPr>
        <w:t xml:space="preserve">, </w:t>
      </w:r>
      <w:r w:rsidRPr="00E6597C">
        <w:rPr>
          <w:rFonts w:ascii="GHEA Grapalat" w:hAnsi="GHEA Grapalat"/>
          <w:sz w:val="20"/>
          <w:szCs w:val="20"/>
        </w:rPr>
        <w:t>երեխայի</w:t>
      </w:r>
      <w:r w:rsidRPr="00D862B9">
        <w:rPr>
          <w:rFonts w:ascii="GHEA Grapalat" w:hAnsi="GHEA Grapalat"/>
          <w:sz w:val="20"/>
          <w:szCs w:val="20"/>
          <w:lang w:val="af-ZA"/>
        </w:rPr>
        <w:t xml:space="preserve"> </w:t>
      </w:r>
      <w:r w:rsidRPr="00E6597C">
        <w:rPr>
          <w:rFonts w:ascii="GHEA Grapalat" w:hAnsi="GHEA Grapalat"/>
          <w:sz w:val="20"/>
          <w:szCs w:val="20"/>
        </w:rPr>
        <w:t>շահագործման</w:t>
      </w:r>
      <w:r w:rsidRPr="00D862B9">
        <w:rPr>
          <w:rFonts w:ascii="GHEA Grapalat" w:hAnsi="GHEA Grapalat"/>
          <w:sz w:val="20"/>
          <w:szCs w:val="20"/>
          <w:lang w:val="af-ZA"/>
        </w:rPr>
        <w:t xml:space="preserve"> </w:t>
      </w:r>
      <w:r w:rsidRPr="00E6597C">
        <w:rPr>
          <w:rFonts w:ascii="GHEA Grapalat" w:hAnsi="GHEA Grapalat"/>
          <w:sz w:val="20"/>
          <w:szCs w:val="20"/>
        </w:rPr>
        <w:t>կամ</w:t>
      </w:r>
      <w:r w:rsidRPr="00D862B9">
        <w:rPr>
          <w:rFonts w:ascii="GHEA Grapalat" w:hAnsi="GHEA Grapalat"/>
          <w:sz w:val="20"/>
          <w:szCs w:val="20"/>
          <w:lang w:val="af-ZA"/>
        </w:rPr>
        <w:t xml:space="preserve"> </w:t>
      </w:r>
      <w:r w:rsidRPr="00E6597C">
        <w:rPr>
          <w:rFonts w:ascii="GHEA Grapalat" w:hAnsi="GHEA Grapalat"/>
          <w:sz w:val="20"/>
          <w:szCs w:val="20"/>
        </w:rPr>
        <w:t>մարդկային</w:t>
      </w:r>
      <w:r w:rsidRPr="00D862B9">
        <w:rPr>
          <w:rFonts w:ascii="GHEA Grapalat" w:hAnsi="GHEA Grapalat"/>
          <w:sz w:val="20"/>
          <w:szCs w:val="20"/>
          <w:lang w:val="af-ZA"/>
        </w:rPr>
        <w:t xml:space="preserve"> </w:t>
      </w:r>
      <w:r w:rsidRPr="00E6597C">
        <w:rPr>
          <w:rFonts w:ascii="GHEA Grapalat" w:hAnsi="GHEA Grapalat"/>
          <w:sz w:val="20"/>
          <w:szCs w:val="20"/>
        </w:rPr>
        <w:t>թրաֆիքինգ</w:t>
      </w:r>
      <w:r w:rsidRPr="00D862B9">
        <w:rPr>
          <w:rFonts w:ascii="GHEA Grapalat" w:hAnsi="GHEA Grapalat"/>
          <w:sz w:val="20"/>
          <w:szCs w:val="20"/>
          <w:lang w:val="af-ZA"/>
        </w:rPr>
        <w:t xml:space="preserve"> </w:t>
      </w:r>
      <w:r w:rsidRPr="00E6597C">
        <w:rPr>
          <w:rFonts w:ascii="GHEA Grapalat" w:hAnsi="GHEA Grapalat"/>
          <w:sz w:val="20"/>
          <w:szCs w:val="20"/>
        </w:rPr>
        <w:t>ներառող</w:t>
      </w:r>
      <w:r w:rsidRPr="00D862B9">
        <w:rPr>
          <w:rFonts w:ascii="GHEA Grapalat" w:hAnsi="GHEA Grapalat"/>
          <w:sz w:val="20"/>
          <w:szCs w:val="20"/>
          <w:lang w:val="af-ZA"/>
        </w:rPr>
        <w:t xml:space="preserve"> </w:t>
      </w:r>
      <w:r w:rsidRPr="00E6597C">
        <w:rPr>
          <w:rFonts w:ascii="GHEA Grapalat" w:hAnsi="GHEA Grapalat"/>
          <w:sz w:val="20"/>
          <w:szCs w:val="20"/>
        </w:rPr>
        <w:t>հանցագործության</w:t>
      </w:r>
      <w:r w:rsidRPr="00D862B9">
        <w:rPr>
          <w:rFonts w:ascii="GHEA Grapalat" w:hAnsi="GHEA Grapalat"/>
          <w:sz w:val="20"/>
          <w:szCs w:val="20"/>
          <w:lang w:val="af-ZA"/>
        </w:rPr>
        <w:t xml:space="preserve">, </w:t>
      </w:r>
      <w:r w:rsidRPr="00E6597C">
        <w:rPr>
          <w:rFonts w:ascii="GHEA Grapalat" w:hAnsi="GHEA Grapalat" w:cs="Sylfaen"/>
          <w:sz w:val="20"/>
          <w:szCs w:val="20"/>
        </w:rPr>
        <w:t>հանցավոր</w:t>
      </w:r>
      <w:r w:rsidRPr="00D862B9">
        <w:rPr>
          <w:rFonts w:ascii="GHEA Grapalat" w:hAnsi="GHEA Grapalat" w:cs="Sylfaen"/>
          <w:sz w:val="20"/>
          <w:szCs w:val="20"/>
          <w:lang w:val="af-ZA"/>
        </w:rPr>
        <w:t xml:space="preserve"> </w:t>
      </w:r>
      <w:r w:rsidRPr="00E6597C">
        <w:rPr>
          <w:rFonts w:ascii="GHEA Grapalat" w:hAnsi="GHEA Grapalat" w:cs="Sylfaen"/>
          <w:sz w:val="20"/>
          <w:szCs w:val="20"/>
        </w:rPr>
        <w:t>համագործակցություն</w:t>
      </w:r>
      <w:r w:rsidRPr="00D862B9">
        <w:rPr>
          <w:rFonts w:ascii="GHEA Grapalat" w:hAnsi="GHEA Grapalat" w:cs="Sylfaen"/>
          <w:sz w:val="20"/>
          <w:szCs w:val="20"/>
          <w:lang w:val="af-ZA"/>
        </w:rPr>
        <w:t xml:space="preserve"> </w:t>
      </w:r>
      <w:r w:rsidRPr="00E6597C">
        <w:rPr>
          <w:rFonts w:ascii="GHEA Grapalat" w:hAnsi="GHEA Grapalat" w:cs="Sylfaen"/>
          <w:sz w:val="20"/>
          <w:szCs w:val="20"/>
        </w:rPr>
        <w:t>ստեղծելու</w:t>
      </w:r>
      <w:r w:rsidRPr="00D862B9">
        <w:rPr>
          <w:rFonts w:ascii="GHEA Grapalat" w:hAnsi="GHEA Grapalat" w:cs="Sylfaen"/>
          <w:sz w:val="20"/>
          <w:szCs w:val="20"/>
          <w:lang w:val="af-ZA"/>
        </w:rPr>
        <w:t xml:space="preserve"> </w:t>
      </w:r>
      <w:r w:rsidRPr="00E6597C">
        <w:rPr>
          <w:rFonts w:ascii="GHEA Grapalat" w:hAnsi="GHEA Grapalat" w:cs="Sylfaen"/>
          <w:sz w:val="20"/>
          <w:szCs w:val="20"/>
        </w:rPr>
        <w:t>կամ</w:t>
      </w:r>
      <w:r w:rsidRPr="00D862B9">
        <w:rPr>
          <w:rFonts w:ascii="GHEA Grapalat" w:hAnsi="GHEA Grapalat" w:cs="Sylfaen"/>
          <w:sz w:val="20"/>
          <w:szCs w:val="20"/>
          <w:lang w:val="af-ZA"/>
        </w:rPr>
        <w:t xml:space="preserve"> </w:t>
      </w:r>
      <w:r w:rsidRPr="00E6597C">
        <w:rPr>
          <w:rFonts w:ascii="GHEA Grapalat" w:hAnsi="GHEA Grapalat" w:cs="Sylfaen"/>
          <w:sz w:val="20"/>
          <w:szCs w:val="20"/>
        </w:rPr>
        <w:t>դրան</w:t>
      </w:r>
      <w:r w:rsidRPr="00D862B9">
        <w:rPr>
          <w:rFonts w:ascii="GHEA Grapalat" w:hAnsi="GHEA Grapalat" w:cs="Sylfaen"/>
          <w:sz w:val="20"/>
          <w:szCs w:val="20"/>
          <w:lang w:val="af-ZA"/>
        </w:rPr>
        <w:t xml:space="preserve"> </w:t>
      </w:r>
      <w:r w:rsidRPr="00E6597C">
        <w:rPr>
          <w:rFonts w:ascii="GHEA Grapalat" w:hAnsi="GHEA Grapalat" w:cs="Sylfaen"/>
          <w:sz w:val="20"/>
          <w:szCs w:val="20"/>
        </w:rPr>
        <w:t>մասնակցելու</w:t>
      </w:r>
      <w:r w:rsidRPr="00D862B9">
        <w:rPr>
          <w:rFonts w:ascii="GHEA Grapalat" w:hAnsi="GHEA Grapalat" w:cs="Sylfaen"/>
          <w:sz w:val="20"/>
          <w:szCs w:val="20"/>
          <w:lang w:val="af-ZA"/>
        </w:rPr>
        <w:t xml:space="preserve">, </w:t>
      </w:r>
      <w:r w:rsidRPr="00E6597C">
        <w:rPr>
          <w:rFonts w:ascii="GHEA Grapalat" w:hAnsi="GHEA Grapalat" w:cs="Sylfaen"/>
          <w:sz w:val="20"/>
          <w:szCs w:val="20"/>
        </w:rPr>
        <w:t>կաշառք</w:t>
      </w:r>
      <w:r w:rsidRPr="00D862B9">
        <w:rPr>
          <w:rFonts w:ascii="GHEA Grapalat" w:hAnsi="GHEA Grapalat" w:cs="Sylfaen"/>
          <w:sz w:val="20"/>
          <w:szCs w:val="20"/>
          <w:lang w:val="af-ZA"/>
        </w:rPr>
        <w:t xml:space="preserve"> </w:t>
      </w:r>
      <w:r w:rsidRPr="00E6597C">
        <w:rPr>
          <w:rFonts w:ascii="GHEA Grapalat" w:hAnsi="GHEA Grapalat" w:cs="Sylfaen"/>
          <w:sz w:val="20"/>
          <w:szCs w:val="20"/>
        </w:rPr>
        <w:t>ստանալու</w:t>
      </w:r>
      <w:r w:rsidRPr="00D862B9">
        <w:rPr>
          <w:rFonts w:ascii="GHEA Grapalat" w:hAnsi="GHEA Grapalat"/>
          <w:sz w:val="20"/>
          <w:szCs w:val="20"/>
          <w:lang w:val="af-ZA"/>
        </w:rPr>
        <w:t xml:space="preserve">, </w:t>
      </w:r>
      <w:r w:rsidRPr="00E6597C">
        <w:rPr>
          <w:rFonts w:ascii="GHEA Grapalat" w:hAnsi="GHEA Grapalat"/>
          <w:sz w:val="20"/>
          <w:szCs w:val="20"/>
        </w:rPr>
        <w:t>կաշառք</w:t>
      </w:r>
      <w:r w:rsidRPr="00D862B9">
        <w:rPr>
          <w:rFonts w:ascii="GHEA Grapalat" w:hAnsi="GHEA Grapalat"/>
          <w:sz w:val="20"/>
          <w:szCs w:val="20"/>
          <w:lang w:val="af-ZA"/>
        </w:rPr>
        <w:t xml:space="preserve"> </w:t>
      </w:r>
      <w:r w:rsidRPr="00E6597C">
        <w:rPr>
          <w:rFonts w:ascii="GHEA Grapalat" w:hAnsi="GHEA Grapalat"/>
          <w:sz w:val="20"/>
          <w:szCs w:val="20"/>
        </w:rPr>
        <w:t>տալու</w:t>
      </w:r>
      <w:r w:rsidRPr="00D862B9">
        <w:rPr>
          <w:rFonts w:ascii="GHEA Grapalat" w:hAnsi="GHEA Grapalat"/>
          <w:sz w:val="20"/>
          <w:szCs w:val="20"/>
          <w:lang w:val="af-ZA"/>
        </w:rPr>
        <w:t xml:space="preserve"> </w:t>
      </w:r>
      <w:r w:rsidRPr="00E6597C">
        <w:rPr>
          <w:rFonts w:ascii="GHEA Grapalat" w:hAnsi="GHEA Grapalat"/>
          <w:sz w:val="20"/>
          <w:szCs w:val="20"/>
        </w:rPr>
        <w:t>կամ</w:t>
      </w:r>
      <w:r w:rsidRPr="00D862B9">
        <w:rPr>
          <w:rFonts w:ascii="GHEA Grapalat" w:hAnsi="GHEA Grapalat"/>
          <w:sz w:val="20"/>
          <w:szCs w:val="20"/>
          <w:lang w:val="af-ZA"/>
        </w:rPr>
        <w:t xml:space="preserve"> </w:t>
      </w:r>
      <w:r w:rsidRPr="00E6597C">
        <w:rPr>
          <w:rFonts w:ascii="GHEA Grapalat" w:hAnsi="GHEA Grapalat"/>
          <w:sz w:val="20"/>
          <w:szCs w:val="20"/>
        </w:rPr>
        <w:t>կաշառքի</w:t>
      </w:r>
      <w:r w:rsidRPr="00D862B9">
        <w:rPr>
          <w:rFonts w:ascii="GHEA Grapalat" w:hAnsi="GHEA Grapalat"/>
          <w:sz w:val="20"/>
          <w:szCs w:val="20"/>
          <w:lang w:val="af-ZA"/>
        </w:rPr>
        <w:t xml:space="preserve"> </w:t>
      </w:r>
      <w:r w:rsidRPr="00E6597C">
        <w:rPr>
          <w:rFonts w:ascii="GHEA Grapalat" w:hAnsi="GHEA Grapalat"/>
          <w:sz w:val="20"/>
          <w:szCs w:val="20"/>
        </w:rPr>
        <w:t>միջնորդության</w:t>
      </w:r>
      <w:r w:rsidRPr="00D862B9">
        <w:rPr>
          <w:rFonts w:ascii="GHEA Grapalat" w:hAnsi="GHEA Grapalat"/>
          <w:sz w:val="20"/>
          <w:szCs w:val="20"/>
          <w:lang w:val="af-ZA"/>
        </w:rPr>
        <w:t xml:space="preserve"> </w:t>
      </w:r>
      <w:r w:rsidRPr="00E6597C">
        <w:rPr>
          <w:rFonts w:ascii="GHEA Grapalat" w:hAnsi="GHEA Grapalat"/>
          <w:sz w:val="20"/>
          <w:szCs w:val="20"/>
        </w:rPr>
        <w:t>և</w:t>
      </w:r>
      <w:r w:rsidRPr="00D862B9">
        <w:rPr>
          <w:rFonts w:ascii="GHEA Grapalat" w:hAnsi="GHEA Grapalat"/>
          <w:sz w:val="20"/>
          <w:szCs w:val="20"/>
          <w:lang w:val="af-ZA"/>
        </w:rPr>
        <w:t xml:space="preserve"> </w:t>
      </w:r>
      <w:r w:rsidRPr="00E6597C">
        <w:rPr>
          <w:rFonts w:ascii="GHEA Grapalat" w:hAnsi="GHEA Grapalat"/>
          <w:sz w:val="20"/>
          <w:szCs w:val="20"/>
        </w:rPr>
        <w:t>օրենքով</w:t>
      </w:r>
      <w:r w:rsidRPr="00D862B9">
        <w:rPr>
          <w:rFonts w:ascii="GHEA Grapalat" w:hAnsi="GHEA Grapalat"/>
          <w:sz w:val="20"/>
          <w:szCs w:val="20"/>
          <w:lang w:val="af-ZA"/>
        </w:rPr>
        <w:t xml:space="preserve"> </w:t>
      </w:r>
      <w:r w:rsidRPr="00E6597C">
        <w:rPr>
          <w:rFonts w:ascii="GHEA Grapalat" w:hAnsi="GHEA Grapalat"/>
          <w:sz w:val="20"/>
          <w:szCs w:val="20"/>
        </w:rPr>
        <w:t>նախատեսված</w:t>
      </w:r>
      <w:r w:rsidRPr="00D862B9">
        <w:rPr>
          <w:rFonts w:ascii="GHEA Grapalat" w:hAnsi="GHEA Grapalat"/>
          <w:sz w:val="20"/>
          <w:szCs w:val="20"/>
          <w:lang w:val="af-ZA"/>
        </w:rPr>
        <w:t xml:space="preserve"> </w:t>
      </w:r>
      <w:r w:rsidRPr="00E6597C">
        <w:rPr>
          <w:rFonts w:ascii="GHEA Grapalat" w:hAnsi="GHEA Grapalat"/>
          <w:sz w:val="20"/>
          <w:szCs w:val="20"/>
        </w:rPr>
        <w:t>տնտեսական</w:t>
      </w:r>
      <w:r w:rsidRPr="00D862B9">
        <w:rPr>
          <w:rFonts w:ascii="GHEA Grapalat" w:hAnsi="GHEA Grapalat"/>
          <w:sz w:val="20"/>
          <w:szCs w:val="20"/>
          <w:lang w:val="af-ZA"/>
        </w:rPr>
        <w:t xml:space="preserve"> </w:t>
      </w:r>
      <w:r w:rsidRPr="00E6597C">
        <w:rPr>
          <w:rFonts w:ascii="GHEA Grapalat" w:hAnsi="GHEA Grapalat"/>
          <w:sz w:val="20"/>
          <w:szCs w:val="20"/>
        </w:rPr>
        <w:t>գործունեության</w:t>
      </w:r>
      <w:r w:rsidRPr="00D862B9">
        <w:rPr>
          <w:rFonts w:ascii="GHEA Grapalat" w:hAnsi="GHEA Grapalat"/>
          <w:sz w:val="20"/>
          <w:szCs w:val="20"/>
          <w:lang w:val="af-ZA"/>
        </w:rPr>
        <w:t xml:space="preserve"> </w:t>
      </w:r>
      <w:r w:rsidRPr="00E6597C">
        <w:rPr>
          <w:rFonts w:ascii="GHEA Grapalat" w:hAnsi="GHEA Grapalat"/>
          <w:sz w:val="20"/>
          <w:szCs w:val="20"/>
        </w:rPr>
        <w:t>դեմ</w:t>
      </w:r>
      <w:r w:rsidRPr="00D862B9">
        <w:rPr>
          <w:rFonts w:ascii="GHEA Grapalat" w:hAnsi="GHEA Grapalat"/>
          <w:sz w:val="20"/>
          <w:szCs w:val="20"/>
          <w:lang w:val="af-ZA"/>
        </w:rPr>
        <w:t xml:space="preserve"> </w:t>
      </w:r>
      <w:r w:rsidRPr="00E6597C">
        <w:rPr>
          <w:rFonts w:ascii="GHEA Grapalat" w:hAnsi="GHEA Grapalat"/>
          <w:sz w:val="20"/>
          <w:szCs w:val="20"/>
        </w:rPr>
        <w:t>ուղղված</w:t>
      </w:r>
      <w:r w:rsidRPr="00D862B9">
        <w:rPr>
          <w:rFonts w:ascii="GHEA Grapalat" w:hAnsi="GHEA Grapalat"/>
          <w:sz w:val="20"/>
          <w:szCs w:val="20"/>
          <w:lang w:val="af-ZA"/>
        </w:rPr>
        <w:t xml:space="preserve"> </w:t>
      </w:r>
      <w:r w:rsidRPr="00E6597C">
        <w:rPr>
          <w:rFonts w:ascii="GHEA Grapalat" w:hAnsi="GHEA Grapalat"/>
          <w:sz w:val="20"/>
          <w:szCs w:val="20"/>
        </w:rPr>
        <w:t>հանցագործությունների</w:t>
      </w:r>
      <w:r w:rsidRPr="00D862B9">
        <w:rPr>
          <w:rFonts w:ascii="GHEA Grapalat" w:hAnsi="GHEA Grapalat"/>
          <w:sz w:val="20"/>
          <w:szCs w:val="20"/>
          <w:lang w:val="af-ZA"/>
        </w:rPr>
        <w:t xml:space="preserve"> </w:t>
      </w:r>
      <w:r w:rsidRPr="00E6597C">
        <w:rPr>
          <w:rFonts w:ascii="GHEA Grapalat" w:hAnsi="GHEA Grapalat"/>
          <w:sz w:val="20"/>
          <w:szCs w:val="20"/>
        </w:rPr>
        <w:t>համար</w:t>
      </w:r>
      <w:r w:rsidRPr="00D862B9">
        <w:rPr>
          <w:rFonts w:ascii="GHEA Grapalat" w:hAnsi="GHEA Grapalat"/>
          <w:sz w:val="20"/>
          <w:szCs w:val="20"/>
          <w:lang w:val="af-ZA"/>
        </w:rPr>
        <w:t>,</w:t>
      </w:r>
      <w:r w:rsidRPr="00D862B9">
        <w:rPr>
          <w:rFonts w:ascii="GHEA Grapalat" w:hAnsi="GHEA Grapalat" w:cs="Sylfaen"/>
          <w:sz w:val="20"/>
          <w:szCs w:val="20"/>
          <w:lang w:val="af-ZA"/>
        </w:rPr>
        <w:t xml:space="preserve"> </w:t>
      </w:r>
      <w:r w:rsidRPr="00E6597C">
        <w:rPr>
          <w:rFonts w:ascii="GHEA Grapalat" w:hAnsi="GHEA Grapalat" w:cs="Sylfaen"/>
          <w:sz w:val="20"/>
          <w:szCs w:val="20"/>
        </w:rPr>
        <w:t>բացառությամբ</w:t>
      </w:r>
      <w:r w:rsidRPr="00D862B9">
        <w:rPr>
          <w:rFonts w:ascii="GHEA Grapalat" w:hAnsi="GHEA Grapalat"/>
          <w:sz w:val="20"/>
          <w:szCs w:val="20"/>
          <w:lang w:val="af-ZA"/>
        </w:rPr>
        <w:t xml:space="preserve"> </w:t>
      </w:r>
      <w:r w:rsidRPr="00E6597C">
        <w:rPr>
          <w:rFonts w:ascii="GHEA Grapalat" w:hAnsi="GHEA Grapalat" w:cs="Sylfaen"/>
          <w:sz w:val="20"/>
          <w:szCs w:val="20"/>
        </w:rPr>
        <w:t>այն</w:t>
      </w:r>
      <w:r w:rsidRPr="00D862B9">
        <w:rPr>
          <w:rFonts w:ascii="GHEA Grapalat" w:hAnsi="GHEA Grapalat"/>
          <w:sz w:val="20"/>
          <w:szCs w:val="20"/>
          <w:lang w:val="af-ZA"/>
        </w:rPr>
        <w:t xml:space="preserve"> </w:t>
      </w:r>
      <w:r w:rsidRPr="00E6597C">
        <w:rPr>
          <w:rFonts w:ascii="GHEA Grapalat" w:hAnsi="GHEA Grapalat" w:cs="Sylfaen"/>
          <w:sz w:val="20"/>
          <w:szCs w:val="20"/>
        </w:rPr>
        <w:t>դեպքերի</w:t>
      </w:r>
      <w:r w:rsidRPr="00D862B9">
        <w:rPr>
          <w:rFonts w:ascii="GHEA Grapalat" w:hAnsi="GHEA Grapalat"/>
          <w:sz w:val="20"/>
          <w:szCs w:val="20"/>
          <w:lang w:val="af-ZA"/>
        </w:rPr>
        <w:t xml:space="preserve">, </w:t>
      </w:r>
      <w:r w:rsidRPr="00E6597C">
        <w:rPr>
          <w:rFonts w:ascii="GHEA Grapalat" w:hAnsi="GHEA Grapalat" w:cs="Sylfaen"/>
          <w:sz w:val="20"/>
          <w:szCs w:val="20"/>
        </w:rPr>
        <w:t>երբ</w:t>
      </w:r>
      <w:r w:rsidRPr="00D862B9">
        <w:rPr>
          <w:rFonts w:ascii="GHEA Grapalat" w:hAnsi="GHEA Grapalat"/>
          <w:sz w:val="20"/>
          <w:szCs w:val="20"/>
          <w:lang w:val="af-ZA"/>
        </w:rPr>
        <w:t xml:space="preserve"> </w:t>
      </w:r>
      <w:r w:rsidRPr="00E6597C">
        <w:rPr>
          <w:rFonts w:ascii="GHEA Grapalat" w:hAnsi="GHEA Grapalat" w:cs="Sylfaen"/>
          <w:sz w:val="20"/>
          <w:szCs w:val="20"/>
        </w:rPr>
        <w:t>դատվածությունը</w:t>
      </w:r>
      <w:r w:rsidRPr="00D862B9">
        <w:rPr>
          <w:rFonts w:ascii="GHEA Grapalat" w:hAnsi="GHEA Grapalat"/>
          <w:sz w:val="20"/>
          <w:szCs w:val="20"/>
          <w:lang w:val="af-ZA"/>
        </w:rPr>
        <w:t xml:space="preserve"> </w:t>
      </w:r>
      <w:r w:rsidRPr="00E6597C">
        <w:rPr>
          <w:rFonts w:ascii="GHEA Grapalat" w:hAnsi="GHEA Grapalat" w:cs="Sylfaen"/>
          <w:sz w:val="20"/>
          <w:szCs w:val="20"/>
        </w:rPr>
        <w:t>օրենքով</w:t>
      </w:r>
      <w:r w:rsidRPr="00D862B9">
        <w:rPr>
          <w:rFonts w:ascii="GHEA Grapalat" w:hAnsi="GHEA Grapalat"/>
          <w:sz w:val="20"/>
          <w:szCs w:val="20"/>
          <w:lang w:val="af-ZA"/>
        </w:rPr>
        <w:t xml:space="preserve"> </w:t>
      </w:r>
      <w:r w:rsidRPr="00E6597C">
        <w:rPr>
          <w:rFonts w:ascii="GHEA Grapalat" w:hAnsi="GHEA Grapalat" w:cs="Sylfaen"/>
          <w:sz w:val="20"/>
          <w:szCs w:val="20"/>
        </w:rPr>
        <w:t>սահմանված</w:t>
      </w:r>
      <w:r w:rsidRPr="00D862B9">
        <w:rPr>
          <w:rFonts w:ascii="GHEA Grapalat" w:hAnsi="GHEA Grapalat"/>
          <w:sz w:val="20"/>
          <w:szCs w:val="20"/>
          <w:lang w:val="af-ZA"/>
        </w:rPr>
        <w:t xml:space="preserve"> </w:t>
      </w:r>
      <w:r w:rsidRPr="00E6597C">
        <w:rPr>
          <w:rFonts w:ascii="GHEA Grapalat" w:hAnsi="GHEA Grapalat" w:cs="Sylfaen"/>
          <w:sz w:val="20"/>
          <w:szCs w:val="20"/>
        </w:rPr>
        <w:t>կարգով</w:t>
      </w:r>
      <w:r w:rsidRPr="00D862B9">
        <w:rPr>
          <w:rFonts w:ascii="GHEA Grapalat" w:hAnsi="GHEA Grapalat"/>
          <w:sz w:val="20"/>
          <w:szCs w:val="20"/>
          <w:lang w:val="af-ZA"/>
        </w:rPr>
        <w:t xml:space="preserve"> </w:t>
      </w:r>
      <w:r w:rsidRPr="00E6597C">
        <w:rPr>
          <w:rFonts w:ascii="GHEA Grapalat" w:hAnsi="GHEA Grapalat" w:cs="Sylfaen"/>
          <w:sz w:val="20"/>
          <w:szCs w:val="20"/>
        </w:rPr>
        <w:t>մարված</w:t>
      </w:r>
      <w:r w:rsidRPr="00D862B9">
        <w:rPr>
          <w:rFonts w:ascii="GHEA Grapalat" w:hAnsi="GHEA Grapalat"/>
          <w:sz w:val="20"/>
          <w:szCs w:val="20"/>
          <w:lang w:val="af-ZA"/>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D862B9">
        <w:rPr>
          <w:rFonts w:ascii="GHEA Grapalat" w:hAnsi="GHEA Grapalat"/>
          <w:sz w:val="20"/>
          <w:szCs w:val="20"/>
          <w:lang w:val="af-ZA"/>
        </w:rPr>
        <w:t xml:space="preserve">.  </w:t>
      </w:r>
    </w:p>
    <w:p w14:paraId="65824E61" w14:textId="77777777" w:rsidR="004E649B" w:rsidRPr="00D862B9" w:rsidRDefault="00753E6E" w:rsidP="00971114">
      <w:pPr>
        <w:ind w:firstLine="720"/>
        <w:jc w:val="both"/>
        <w:rPr>
          <w:rFonts w:ascii="GHEA Grapalat" w:hAnsi="GHEA Grapalat"/>
          <w:sz w:val="20"/>
          <w:szCs w:val="20"/>
          <w:lang w:val="af-ZA"/>
        </w:rPr>
      </w:pPr>
      <w:r w:rsidRPr="00D862B9">
        <w:rPr>
          <w:rFonts w:ascii="GHEA Grapalat" w:hAnsi="GHEA Grapalat" w:cs="Sylfaen"/>
          <w:sz w:val="20"/>
          <w:szCs w:val="20"/>
          <w:lang w:val="af-ZA"/>
        </w:rPr>
        <w:t>4)</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որոնց</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վերաբերյալ</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գնումների</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ոլորտում</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հակամրցակցային</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համաձայնության</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գերիշխող</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դիրքի</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չարաշահման</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կամ</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անբարեխիղճ</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մրցակցության</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համար</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պատասխանատվություն</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սահմանող</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վարչական</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ակտը</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հայտը</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ներկայացվելու</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օրվան</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նախորդող</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երեք</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տարվա</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ընթացքում</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դարձել</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է</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անբողոքարկելի</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իսկ</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բողոքարկված</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լինելու</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դեպքում</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թողնվել</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է</w:t>
      </w:r>
      <w:r w:rsidR="006F3F15" w:rsidRPr="00D862B9">
        <w:rPr>
          <w:rFonts w:ascii="GHEA Grapalat" w:hAnsi="GHEA Grapalat" w:cs="Sylfaen"/>
          <w:sz w:val="20"/>
          <w:szCs w:val="20"/>
          <w:lang w:val="af-ZA"/>
        </w:rPr>
        <w:t xml:space="preserve"> </w:t>
      </w:r>
      <w:r w:rsidR="006F3F15" w:rsidRPr="00BA41C0">
        <w:rPr>
          <w:rFonts w:ascii="GHEA Grapalat" w:hAnsi="GHEA Grapalat" w:cs="Sylfaen"/>
          <w:sz w:val="20"/>
          <w:szCs w:val="20"/>
        </w:rPr>
        <w:t>անփոփոխ</w:t>
      </w:r>
      <w:r w:rsidR="006F3F15" w:rsidRPr="00D862B9">
        <w:rPr>
          <w:rFonts w:ascii="Cambria Math" w:hAnsi="Cambria Math" w:cs="Cambria Math"/>
          <w:sz w:val="20"/>
          <w:szCs w:val="20"/>
          <w:lang w:val="af-ZA"/>
        </w:rPr>
        <w:t>․</w:t>
      </w:r>
      <w:r w:rsidR="006F3F15" w:rsidRPr="00D862B9">
        <w:rPr>
          <w:rFonts w:ascii="GHEA Grapalat" w:hAnsi="GHEA Grapalat"/>
          <w:sz w:val="20"/>
          <w:szCs w:val="20"/>
          <w:lang w:val="af-ZA"/>
        </w:rPr>
        <w:t xml:space="preserve"> </w:t>
      </w:r>
      <w:r w:rsidRPr="00D862B9">
        <w:rPr>
          <w:rFonts w:ascii="GHEA Grapalat" w:hAnsi="GHEA Grapalat"/>
          <w:sz w:val="20"/>
          <w:szCs w:val="20"/>
          <w:lang w:val="af-ZA"/>
        </w:rPr>
        <w:t xml:space="preserve"> </w:t>
      </w:r>
    </w:p>
    <w:p w14:paraId="522EAE2C" w14:textId="517DE335" w:rsidR="00753E6E" w:rsidRPr="00D862B9" w:rsidRDefault="00753E6E" w:rsidP="00971114">
      <w:pPr>
        <w:ind w:firstLine="720"/>
        <w:jc w:val="both"/>
        <w:rPr>
          <w:rFonts w:ascii="GHEA Grapalat" w:hAnsi="GHEA Grapalat"/>
          <w:sz w:val="20"/>
          <w:szCs w:val="20"/>
          <w:lang w:val="af-ZA"/>
        </w:rPr>
      </w:pPr>
      <w:r w:rsidRPr="00D862B9">
        <w:rPr>
          <w:rFonts w:ascii="GHEA Grapalat" w:hAnsi="GHEA Grapalat" w:cs="Sylfaen"/>
          <w:sz w:val="20"/>
          <w:szCs w:val="20"/>
          <w:lang w:val="af-ZA"/>
        </w:rPr>
        <w:t xml:space="preserve">5) </w:t>
      </w:r>
      <w:r w:rsidRPr="00E6597C">
        <w:rPr>
          <w:rFonts w:ascii="GHEA Grapalat" w:hAnsi="GHEA Grapalat" w:cs="Sylfaen"/>
          <w:sz w:val="20"/>
          <w:szCs w:val="20"/>
        </w:rPr>
        <w:t>որոնք</w:t>
      </w:r>
      <w:r w:rsidRPr="00D862B9">
        <w:rPr>
          <w:rFonts w:ascii="GHEA Grapalat" w:hAnsi="GHEA Grapalat" w:cs="Sylfaen"/>
          <w:sz w:val="20"/>
          <w:szCs w:val="20"/>
          <w:lang w:val="af-ZA"/>
        </w:rPr>
        <w:t xml:space="preserve"> </w:t>
      </w:r>
      <w:r w:rsidRPr="00E6597C">
        <w:rPr>
          <w:rFonts w:ascii="GHEA Grapalat" w:hAnsi="GHEA Grapalat" w:cs="Sylfaen"/>
          <w:sz w:val="20"/>
          <w:szCs w:val="20"/>
        </w:rPr>
        <w:t>հայտը</w:t>
      </w:r>
      <w:r w:rsidRPr="00D862B9">
        <w:rPr>
          <w:rFonts w:ascii="GHEA Grapalat" w:hAnsi="GHEA Grapalat" w:cs="Sylfaen"/>
          <w:sz w:val="20"/>
          <w:szCs w:val="20"/>
          <w:lang w:val="af-ZA"/>
        </w:rPr>
        <w:t xml:space="preserve"> </w:t>
      </w:r>
      <w:r w:rsidRPr="00E6597C">
        <w:rPr>
          <w:rFonts w:ascii="GHEA Grapalat" w:hAnsi="GHEA Grapalat" w:cs="Sylfaen"/>
          <w:sz w:val="20"/>
          <w:szCs w:val="20"/>
        </w:rPr>
        <w:t>ներկայացնելու</w:t>
      </w:r>
      <w:r w:rsidRPr="00D862B9">
        <w:rPr>
          <w:rFonts w:ascii="GHEA Grapalat" w:hAnsi="GHEA Grapalat" w:cs="Sylfaen"/>
          <w:sz w:val="20"/>
          <w:szCs w:val="20"/>
          <w:lang w:val="af-ZA"/>
        </w:rPr>
        <w:t xml:space="preserve"> </w:t>
      </w:r>
      <w:r w:rsidRPr="00E6597C">
        <w:rPr>
          <w:rFonts w:ascii="GHEA Grapalat" w:hAnsi="GHEA Grapalat" w:cs="Sylfaen"/>
          <w:sz w:val="20"/>
          <w:szCs w:val="20"/>
        </w:rPr>
        <w:t>օրվա</w:t>
      </w:r>
      <w:r w:rsidRPr="00D862B9">
        <w:rPr>
          <w:rFonts w:ascii="GHEA Grapalat" w:hAnsi="GHEA Grapalat" w:cs="Sylfaen"/>
          <w:sz w:val="20"/>
          <w:szCs w:val="20"/>
          <w:lang w:val="af-ZA"/>
        </w:rPr>
        <w:t xml:space="preserve"> </w:t>
      </w:r>
      <w:r w:rsidRPr="00E6597C">
        <w:rPr>
          <w:rFonts w:ascii="GHEA Grapalat" w:hAnsi="GHEA Grapalat" w:cs="Sylfaen"/>
          <w:sz w:val="20"/>
          <w:szCs w:val="20"/>
        </w:rPr>
        <w:t>դրությամբ</w:t>
      </w:r>
      <w:r w:rsidRPr="00D862B9">
        <w:rPr>
          <w:rFonts w:ascii="GHEA Grapalat" w:hAnsi="GHEA Grapalat" w:cs="Sylfaen"/>
          <w:sz w:val="20"/>
          <w:szCs w:val="20"/>
          <w:lang w:val="af-ZA"/>
        </w:rPr>
        <w:t xml:space="preserve"> </w:t>
      </w:r>
      <w:r w:rsidRPr="00E6597C">
        <w:rPr>
          <w:rFonts w:ascii="GHEA Grapalat" w:hAnsi="GHEA Grapalat" w:cs="Sylfaen"/>
          <w:sz w:val="20"/>
          <w:szCs w:val="20"/>
        </w:rPr>
        <w:t>ներառված</w:t>
      </w:r>
      <w:r w:rsidRPr="00D862B9">
        <w:rPr>
          <w:rFonts w:ascii="GHEA Grapalat" w:hAnsi="GHEA Grapalat" w:cs="Sylfaen"/>
          <w:sz w:val="20"/>
          <w:szCs w:val="20"/>
          <w:lang w:val="af-ZA"/>
        </w:rPr>
        <w:t xml:space="preserve"> </w:t>
      </w:r>
      <w:r w:rsidRPr="00E6597C">
        <w:rPr>
          <w:rFonts w:ascii="GHEA Grapalat" w:hAnsi="GHEA Grapalat" w:cs="Sylfaen"/>
          <w:sz w:val="20"/>
          <w:szCs w:val="20"/>
        </w:rPr>
        <w:t>են</w:t>
      </w:r>
      <w:r w:rsidRPr="00D862B9">
        <w:rPr>
          <w:rFonts w:ascii="GHEA Grapalat" w:hAnsi="GHEA Grapalat" w:cs="Sylfaen"/>
          <w:sz w:val="20"/>
          <w:szCs w:val="20"/>
          <w:lang w:val="af-ZA"/>
        </w:rPr>
        <w:t xml:space="preserve"> </w:t>
      </w:r>
      <w:r w:rsidRPr="00E6597C">
        <w:rPr>
          <w:rFonts w:ascii="GHEA Grapalat" w:hAnsi="GHEA Grapalat" w:cs="Sylfaen"/>
          <w:sz w:val="20"/>
          <w:szCs w:val="20"/>
        </w:rPr>
        <w:t>Եվրասիական</w:t>
      </w:r>
      <w:r w:rsidRPr="00D862B9">
        <w:rPr>
          <w:rFonts w:ascii="GHEA Grapalat" w:hAnsi="GHEA Grapalat" w:cs="Sylfaen"/>
          <w:sz w:val="20"/>
          <w:szCs w:val="20"/>
          <w:lang w:val="af-ZA"/>
        </w:rPr>
        <w:t xml:space="preserve"> </w:t>
      </w:r>
      <w:r w:rsidRPr="00E6597C">
        <w:rPr>
          <w:rFonts w:ascii="GHEA Grapalat" w:hAnsi="GHEA Grapalat" w:cs="Sylfaen"/>
          <w:sz w:val="20"/>
          <w:szCs w:val="20"/>
        </w:rPr>
        <w:t>տնտեսական</w:t>
      </w:r>
      <w:r w:rsidRPr="00D862B9">
        <w:rPr>
          <w:rFonts w:ascii="GHEA Grapalat" w:hAnsi="GHEA Grapalat" w:cs="Sylfaen"/>
          <w:sz w:val="20"/>
          <w:szCs w:val="20"/>
          <w:lang w:val="af-ZA"/>
        </w:rPr>
        <w:t xml:space="preserve"> </w:t>
      </w:r>
      <w:r w:rsidRPr="00E6597C">
        <w:rPr>
          <w:rFonts w:ascii="GHEA Grapalat" w:hAnsi="GHEA Grapalat" w:cs="Sylfaen"/>
          <w:sz w:val="20"/>
          <w:szCs w:val="20"/>
        </w:rPr>
        <w:t>միությանն</w:t>
      </w:r>
      <w:r w:rsidRPr="00D862B9">
        <w:rPr>
          <w:rFonts w:ascii="GHEA Grapalat" w:hAnsi="GHEA Grapalat" w:cs="Sylfaen"/>
          <w:sz w:val="20"/>
          <w:szCs w:val="20"/>
          <w:lang w:val="af-ZA"/>
        </w:rPr>
        <w:t xml:space="preserve"> </w:t>
      </w:r>
      <w:r w:rsidRPr="00E6597C">
        <w:rPr>
          <w:rFonts w:ascii="GHEA Grapalat" w:hAnsi="GHEA Grapalat" w:cs="Sylfaen"/>
          <w:sz w:val="20"/>
          <w:szCs w:val="20"/>
        </w:rPr>
        <w:t>անդամակցող</w:t>
      </w:r>
      <w:r w:rsidRPr="00D862B9">
        <w:rPr>
          <w:rFonts w:ascii="GHEA Grapalat" w:hAnsi="GHEA Grapalat" w:cs="Sylfaen"/>
          <w:sz w:val="20"/>
          <w:szCs w:val="20"/>
          <w:lang w:val="af-ZA"/>
        </w:rPr>
        <w:t xml:space="preserve"> </w:t>
      </w:r>
      <w:r w:rsidRPr="00E6597C">
        <w:rPr>
          <w:rFonts w:ascii="GHEA Grapalat" w:hAnsi="GHEA Grapalat" w:cs="Sylfaen"/>
          <w:sz w:val="20"/>
          <w:szCs w:val="20"/>
        </w:rPr>
        <w:t>երկրների</w:t>
      </w:r>
      <w:r w:rsidRPr="00D862B9">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D862B9">
        <w:rPr>
          <w:rFonts w:ascii="GHEA Grapalat" w:hAnsi="GHEA Grapalat" w:cs="Sylfaen"/>
          <w:sz w:val="20"/>
          <w:szCs w:val="20"/>
          <w:lang w:val="af-ZA"/>
        </w:rPr>
        <w:t xml:space="preserve"> </w:t>
      </w:r>
      <w:r w:rsidRPr="00E6597C">
        <w:rPr>
          <w:rFonts w:ascii="GHEA Grapalat" w:hAnsi="GHEA Grapalat" w:cs="Sylfaen"/>
          <w:sz w:val="20"/>
          <w:szCs w:val="20"/>
        </w:rPr>
        <w:t>մասին</w:t>
      </w:r>
      <w:r w:rsidRPr="00D862B9">
        <w:rPr>
          <w:rFonts w:ascii="GHEA Grapalat" w:hAnsi="GHEA Grapalat" w:cs="Sylfaen"/>
          <w:sz w:val="20"/>
          <w:szCs w:val="20"/>
          <w:lang w:val="af-ZA"/>
        </w:rPr>
        <w:t xml:space="preserve"> </w:t>
      </w:r>
      <w:r w:rsidRPr="00E6597C">
        <w:rPr>
          <w:rFonts w:ascii="GHEA Grapalat" w:hAnsi="GHEA Grapalat" w:cs="Sylfaen"/>
          <w:sz w:val="20"/>
          <w:szCs w:val="20"/>
        </w:rPr>
        <w:t>օրենսդրության</w:t>
      </w:r>
      <w:r w:rsidRPr="00D862B9">
        <w:rPr>
          <w:rFonts w:ascii="GHEA Grapalat" w:hAnsi="GHEA Grapalat" w:cs="Sylfaen"/>
          <w:sz w:val="20"/>
          <w:szCs w:val="20"/>
          <w:lang w:val="af-ZA"/>
        </w:rPr>
        <w:t xml:space="preserve"> </w:t>
      </w:r>
      <w:r w:rsidRPr="00E6597C">
        <w:rPr>
          <w:rFonts w:ascii="GHEA Grapalat" w:hAnsi="GHEA Grapalat" w:cs="Sylfaen"/>
          <w:sz w:val="20"/>
          <w:szCs w:val="20"/>
        </w:rPr>
        <w:t>համաձայն</w:t>
      </w:r>
      <w:r w:rsidRPr="00D862B9">
        <w:rPr>
          <w:rFonts w:ascii="GHEA Grapalat" w:hAnsi="GHEA Grapalat" w:cs="Sylfaen"/>
          <w:sz w:val="20"/>
          <w:szCs w:val="20"/>
          <w:lang w:val="af-ZA"/>
        </w:rPr>
        <w:t xml:space="preserve"> </w:t>
      </w:r>
      <w:r w:rsidRPr="00E6597C">
        <w:rPr>
          <w:rFonts w:ascii="GHEA Grapalat" w:hAnsi="GHEA Grapalat" w:cs="Sylfaen"/>
          <w:sz w:val="20"/>
          <w:szCs w:val="20"/>
        </w:rPr>
        <w:t>հրապարակված</w:t>
      </w:r>
      <w:r w:rsidRPr="00D862B9">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D862B9">
        <w:rPr>
          <w:rFonts w:ascii="GHEA Grapalat" w:hAnsi="GHEA Grapalat" w:cs="Sylfaen"/>
          <w:sz w:val="20"/>
          <w:szCs w:val="20"/>
          <w:lang w:val="af-ZA"/>
        </w:rPr>
        <w:t xml:space="preserve"> </w:t>
      </w:r>
      <w:r w:rsidRPr="00E6597C">
        <w:rPr>
          <w:rFonts w:ascii="GHEA Grapalat" w:hAnsi="GHEA Grapalat" w:cs="Sylfaen"/>
          <w:sz w:val="20"/>
          <w:szCs w:val="20"/>
        </w:rPr>
        <w:t>գործընթացին</w:t>
      </w:r>
      <w:r w:rsidRPr="00D862B9">
        <w:rPr>
          <w:rFonts w:ascii="GHEA Grapalat" w:hAnsi="GHEA Grapalat"/>
          <w:sz w:val="20"/>
          <w:szCs w:val="20"/>
          <w:lang w:val="af-ZA"/>
        </w:rPr>
        <w:t xml:space="preserve"> </w:t>
      </w:r>
      <w:r w:rsidRPr="00E6597C">
        <w:rPr>
          <w:rFonts w:ascii="GHEA Grapalat" w:hAnsi="GHEA Grapalat" w:cs="Sylfaen"/>
          <w:sz w:val="20"/>
          <w:szCs w:val="20"/>
        </w:rPr>
        <w:t>մասնակցելու</w:t>
      </w:r>
      <w:r w:rsidRPr="00D862B9">
        <w:rPr>
          <w:rFonts w:ascii="GHEA Grapalat" w:hAnsi="GHEA Grapalat"/>
          <w:sz w:val="20"/>
          <w:szCs w:val="20"/>
          <w:lang w:val="af-ZA"/>
        </w:rPr>
        <w:t xml:space="preserve"> </w:t>
      </w:r>
      <w:r w:rsidRPr="00E6597C">
        <w:rPr>
          <w:rFonts w:ascii="GHEA Grapalat" w:hAnsi="GHEA Grapalat" w:cs="Sylfaen"/>
          <w:sz w:val="20"/>
          <w:szCs w:val="20"/>
        </w:rPr>
        <w:t>իրավունք</w:t>
      </w:r>
      <w:r w:rsidRPr="00D862B9">
        <w:rPr>
          <w:rFonts w:ascii="GHEA Grapalat" w:hAnsi="GHEA Grapalat"/>
          <w:sz w:val="20"/>
          <w:szCs w:val="20"/>
          <w:lang w:val="af-ZA"/>
        </w:rPr>
        <w:t xml:space="preserve"> </w:t>
      </w:r>
      <w:r w:rsidRPr="00E6597C">
        <w:rPr>
          <w:rFonts w:ascii="GHEA Grapalat" w:hAnsi="GHEA Grapalat" w:cs="Sylfaen"/>
          <w:sz w:val="20"/>
          <w:szCs w:val="20"/>
        </w:rPr>
        <w:t>չունեցող</w:t>
      </w:r>
      <w:r w:rsidRPr="00D862B9">
        <w:rPr>
          <w:rFonts w:ascii="GHEA Grapalat" w:hAnsi="GHEA Grapalat"/>
          <w:sz w:val="20"/>
          <w:szCs w:val="20"/>
          <w:lang w:val="af-ZA"/>
        </w:rPr>
        <w:t xml:space="preserve"> </w:t>
      </w:r>
      <w:r w:rsidRPr="00E6597C">
        <w:rPr>
          <w:rFonts w:ascii="GHEA Grapalat" w:hAnsi="GHEA Grapalat" w:cs="Sylfaen"/>
          <w:sz w:val="20"/>
          <w:szCs w:val="20"/>
        </w:rPr>
        <w:t>մասնակիցների</w:t>
      </w:r>
      <w:r w:rsidRPr="00D862B9">
        <w:rPr>
          <w:rFonts w:ascii="GHEA Grapalat" w:hAnsi="GHEA Grapalat"/>
          <w:sz w:val="20"/>
          <w:szCs w:val="20"/>
          <w:lang w:val="af-ZA"/>
        </w:rPr>
        <w:t xml:space="preserve"> </w:t>
      </w:r>
      <w:r w:rsidRPr="00E6597C">
        <w:rPr>
          <w:rFonts w:ascii="GHEA Grapalat" w:hAnsi="GHEA Grapalat" w:cs="Sylfaen"/>
          <w:sz w:val="20"/>
          <w:szCs w:val="20"/>
        </w:rPr>
        <w:t>ցուցակում</w:t>
      </w:r>
      <w:r w:rsidRPr="00D862B9">
        <w:rPr>
          <w:rFonts w:ascii="GHEA Grapalat" w:hAnsi="GHEA Grapalat" w:cs="Sylfaen"/>
          <w:sz w:val="20"/>
          <w:szCs w:val="20"/>
          <w:lang w:val="af-ZA"/>
        </w:rPr>
        <w:t xml:space="preserve">. </w:t>
      </w:r>
    </w:p>
    <w:p w14:paraId="63DCBD40" w14:textId="34A57661" w:rsidR="00753E6E" w:rsidRPr="00D862B9" w:rsidRDefault="00753E6E" w:rsidP="00971114">
      <w:pPr>
        <w:ind w:firstLine="720"/>
        <w:jc w:val="both"/>
        <w:rPr>
          <w:rFonts w:ascii="GHEA Grapalat" w:hAnsi="GHEA Grapalat"/>
          <w:sz w:val="20"/>
          <w:szCs w:val="20"/>
          <w:lang w:val="af-ZA"/>
        </w:rPr>
      </w:pPr>
      <w:r w:rsidRPr="00D862B9">
        <w:rPr>
          <w:rFonts w:ascii="GHEA Grapalat" w:hAnsi="GHEA Grapalat"/>
          <w:sz w:val="20"/>
          <w:szCs w:val="20"/>
          <w:lang w:val="af-ZA"/>
        </w:rPr>
        <w:t xml:space="preserve">6) </w:t>
      </w:r>
      <w:r w:rsidRPr="00E6597C">
        <w:rPr>
          <w:rFonts w:ascii="GHEA Grapalat" w:hAnsi="GHEA Grapalat"/>
          <w:sz w:val="20"/>
          <w:szCs w:val="20"/>
        </w:rPr>
        <w:t>որոնք</w:t>
      </w:r>
      <w:r w:rsidRPr="00D862B9">
        <w:rPr>
          <w:rFonts w:ascii="GHEA Grapalat" w:hAnsi="GHEA Grapalat"/>
          <w:sz w:val="20"/>
          <w:szCs w:val="20"/>
          <w:lang w:val="af-ZA"/>
        </w:rPr>
        <w:t xml:space="preserve"> </w:t>
      </w:r>
      <w:r w:rsidRPr="00E6597C">
        <w:rPr>
          <w:rFonts w:ascii="GHEA Grapalat" w:hAnsi="GHEA Grapalat"/>
          <w:sz w:val="20"/>
          <w:szCs w:val="20"/>
        </w:rPr>
        <w:t>հայտը</w:t>
      </w:r>
      <w:r w:rsidRPr="00D862B9">
        <w:rPr>
          <w:rFonts w:ascii="GHEA Grapalat" w:hAnsi="GHEA Grapalat"/>
          <w:sz w:val="20"/>
          <w:szCs w:val="20"/>
          <w:lang w:val="af-ZA"/>
        </w:rPr>
        <w:t xml:space="preserve"> </w:t>
      </w:r>
      <w:r w:rsidRPr="00E6597C">
        <w:rPr>
          <w:rFonts w:ascii="GHEA Grapalat" w:hAnsi="GHEA Grapalat"/>
          <w:sz w:val="20"/>
          <w:szCs w:val="20"/>
        </w:rPr>
        <w:t>ներկայացնելու</w:t>
      </w:r>
      <w:r w:rsidRPr="00D862B9">
        <w:rPr>
          <w:rFonts w:ascii="GHEA Grapalat" w:hAnsi="GHEA Grapalat"/>
          <w:sz w:val="20"/>
          <w:szCs w:val="20"/>
          <w:lang w:val="af-ZA"/>
        </w:rPr>
        <w:t xml:space="preserve"> </w:t>
      </w:r>
      <w:r w:rsidRPr="00E6597C">
        <w:rPr>
          <w:rFonts w:ascii="GHEA Grapalat" w:hAnsi="GHEA Grapalat"/>
          <w:sz w:val="20"/>
          <w:szCs w:val="20"/>
        </w:rPr>
        <w:t>օրվա</w:t>
      </w:r>
      <w:r w:rsidRPr="00D862B9">
        <w:rPr>
          <w:rFonts w:ascii="GHEA Grapalat" w:hAnsi="GHEA Grapalat"/>
          <w:sz w:val="20"/>
          <w:szCs w:val="20"/>
          <w:lang w:val="af-ZA"/>
        </w:rPr>
        <w:t xml:space="preserve"> </w:t>
      </w:r>
      <w:r w:rsidRPr="00E6597C">
        <w:rPr>
          <w:rFonts w:ascii="GHEA Grapalat" w:hAnsi="GHEA Grapalat"/>
          <w:sz w:val="20"/>
          <w:szCs w:val="20"/>
        </w:rPr>
        <w:t>դրությամբ</w:t>
      </w:r>
      <w:r w:rsidRPr="00D862B9">
        <w:rPr>
          <w:rFonts w:ascii="GHEA Grapalat" w:hAnsi="GHEA Grapalat"/>
          <w:sz w:val="20"/>
          <w:szCs w:val="20"/>
          <w:lang w:val="af-ZA"/>
        </w:rPr>
        <w:t xml:space="preserve"> </w:t>
      </w:r>
      <w:r w:rsidRPr="00E6597C">
        <w:rPr>
          <w:rFonts w:ascii="GHEA Grapalat" w:hAnsi="GHEA Grapalat" w:cs="Sylfaen"/>
          <w:sz w:val="20"/>
          <w:szCs w:val="20"/>
        </w:rPr>
        <w:t>ներառված</w:t>
      </w:r>
      <w:r w:rsidRPr="00D862B9">
        <w:rPr>
          <w:rFonts w:ascii="GHEA Grapalat" w:hAnsi="GHEA Grapalat"/>
          <w:sz w:val="20"/>
          <w:szCs w:val="20"/>
          <w:lang w:val="af-ZA"/>
        </w:rPr>
        <w:t xml:space="preserve"> </w:t>
      </w:r>
      <w:r w:rsidRPr="00E6597C">
        <w:rPr>
          <w:rFonts w:ascii="GHEA Grapalat" w:hAnsi="GHEA Grapalat" w:cs="Sylfaen"/>
          <w:sz w:val="20"/>
          <w:szCs w:val="20"/>
        </w:rPr>
        <w:t>են</w:t>
      </w:r>
      <w:r w:rsidRPr="00D862B9">
        <w:rPr>
          <w:rFonts w:ascii="GHEA Grapalat" w:hAnsi="GHEA Grapalat"/>
          <w:sz w:val="20"/>
          <w:szCs w:val="20"/>
          <w:lang w:val="af-ZA"/>
        </w:rPr>
        <w:t xml:space="preserve"> </w:t>
      </w:r>
      <w:r w:rsidRPr="00E6597C">
        <w:rPr>
          <w:rFonts w:ascii="GHEA Grapalat" w:hAnsi="GHEA Grapalat" w:cs="Sylfaen"/>
          <w:sz w:val="20"/>
          <w:szCs w:val="20"/>
        </w:rPr>
        <w:t>գնումների</w:t>
      </w:r>
      <w:r w:rsidRPr="00D862B9">
        <w:rPr>
          <w:rFonts w:ascii="GHEA Grapalat" w:hAnsi="GHEA Grapalat" w:cs="Sylfaen"/>
          <w:sz w:val="20"/>
          <w:szCs w:val="20"/>
          <w:lang w:val="af-ZA"/>
        </w:rPr>
        <w:t xml:space="preserve"> </w:t>
      </w:r>
      <w:r w:rsidRPr="00E6597C">
        <w:rPr>
          <w:rFonts w:ascii="GHEA Grapalat" w:hAnsi="GHEA Grapalat" w:cs="Sylfaen"/>
          <w:sz w:val="20"/>
          <w:szCs w:val="20"/>
        </w:rPr>
        <w:t>գործընթացին</w:t>
      </w:r>
      <w:r w:rsidRPr="00D862B9">
        <w:rPr>
          <w:rFonts w:ascii="GHEA Grapalat" w:hAnsi="GHEA Grapalat"/>
          <w:sz w:val="20"/>
          <w:szCs w:val="20"/>
          <w:lang w:val="af-ZA"/>
        </w:rPr>
        <w:t xml:space="preserve"> </w:t>
      </w:r>
      <w:r w:rsidRPr="00E6597C">
        <w:rPr>
          <w:rFonts w:ascii="GHEA Grapalat" w:hAnsi="GHEA Grapalat" w:cs="Sylfaen"/>
          <w:sz w:val="20"/>
          <w:szCs w:val="20"/>
        </w:rPr>
        <w:t>մասնակցելու</w:t>
      </w:r>
      <w:r w:rsidRPr="00D862B9">
        <w:rPr>
          <w:rFonts w:ascii="GHEA Grapalat" w:hAnsi="GHEA Grapalat"/>
          <w:sz w:val="20"/>
          <w:szCs w:val="20"/>
          <w:lang w:val="af-ZA"/>
        </w:rPr>
        <w:t xml:space="preserve"> </w:t>
      </w:r>
      <w:r w:rsidRPr="00E6597C">
        <w:rPr>
          <w:rFonts w:ascii="GHEA Grapalat" w:hAnsi="GHEA Grapalat" w:cs="Sylfaen"/>
          <w:sz w:val="20"/>
          <w:szCs w:val="20"/>
        </w:rPr>
        <w:t>իրավունք</w:t>
      </w:r>
      <w:r w:rsidRPr="00D862B9">
        <w:rPr>
          <w:rFonts w:ascii="GHEA Grapalat" w:hAnsi="GHEA Grapalat"/>
          <w:sz w:val="20"/>
          <w:szCs w:val="20"/>
          <w:lang w:val="af-ZA"/>
        </w:rPr>
        <w:t xml:space="preserve"> </w:t>
      </w:r>
      <w:r w:rsidRPr="00E6597C">
        <w:rPr>
          <w:rFonts w:ascii="GHEA Grapalat" w:hAnsi="GHEA Grapalat" w:cs="Sylfaen"/>
          <w:sz w:val="20"/>
          <w:szCs w:val="20"/>
        </w:rPr>
        <w:t>չունեցող</w:t>
      </w:r>
      <w:r w:rsidRPr="00D862B9">
        <w:rPr>
          <w:rFonts w:ascii="GHEA Grapalat" w:hAnsi="GHEA Grapalat"/>
          <w:sz w:val="20"/>
          <w:szCs w:val="20"/>
          <w:lang w:val="af-ZA"/>
        </w:rPr>
        <w:t xml:space="preserve"> </w:t>
      </w:r>
      <w:r w:rsidRPr="00015CC3">
        <w:rPr>
          <w:rFonts w:ascii="GHEA Grapalat" w:hAnsi="GHEA Grapalat" w:cs="Sylfaen"/>
          <w:sz w:val="20"/>
          <w:szCs w:val="20"/>
        </w:rPr>
        <w:t>մասնակիցների</w:t>
      </w:r>
      <w:r w:rsidRPr="00D862B9">
        <w:rPr>
          <w:rFonts w:ascii="GHEA Grapalat" w:hAnsi="GHEA Grapalat"/>
          <w:sz w:val="20"/>
          <w:szCs w:val="20"/>
          <w:lang w:val="af-ZA"/>
        </w:rPr>
        <w:t xml:space="preserve"> </w:t>
      </w:r>
      <w:r w:rsidRPr="00015CC3">
        <w:rPr>
          <w:rFonts w:ascii="GHEA Grapalat" w:hAnsi="GHEA Grapalat" w:cs="Sylfaen"/>
          <w:sz w:val="20"/>
          <w:szCs w:val="20"/>
        </w:rPr>
        <w:t>ցուցակում</w:t>
      </w:r>
      <w:r w:rsidRPr="00D862B9">
        <w:rPr>
          <w:rFonts w:ascii="GHEA Grapalat" w:hAnsi="GHEA Grapalat"/>
          <w:sz w:val="20"/>
          <w:szCs w:val="20"/>
          <w:lang w:val="af-ZA"/>
        </w:rPr>
        <w:t>:</w:t>
      </w:r>
    </w:p>
    <w:p w14:paraId="26553657" w14:textId="77777777" w:rsidR="00990561" w:rsidRPr="00D862B9" w:rsidRDefault="00990561" w:rsidP="00971114">
      <w:pPr>
        <w:ind w:firstLine="720"/>
        <w:jc w:val="both"/>
        <w:rPr>
          <w:rFonts w:ascii="GHEA Grapalat" w:hAnsi="GHEA Grapalat" w:cs="Sylfaen"/>
          <w:sz w:val="20"/>
          <w:lang w:val="af-ZA"/>
        </w:rPr>
      </w:pPr>
      <w:r w:rsidRPr="00015CC3">
        <w:rPr>
          <w:rFonts w:ascii="GHEA Grapalat" w:hAnsi="GHEA Grapalat" w:cs="Sylfaen"/>
          <w:sz w:val="20"/>
          <w:lang w:val="es-ES"/>
        </w:rPr>
        <w:t>Ընդ</w:t>
      </w:r>
      <w:r w:rsidRPr="00D862B9">
        <w:rPr>
          <w:rFonts w:ascii="GHEA Grapalat" w:hAnsi="GHEA Grapalat" w:cs="Sylfaen"/>
          <w:sz w:val="20"/>
          <w:lang w:val="af-ZA"/>
        </w:rPr>
        <w:t xml:space="preserve"> </w:t>
      </w:r>
      <w:r w:rsidRPr="00015CC3">
        <w:rPr>
          <w:rFonts w:ascii="GHEA Grapalat" w:hAnsi="GHEA Grapalat" w:cs="Sylfaen"/>
          <w:sz w:val="20"/>
          <w:lang w:val="es-ES"/>
        </w:rPr>
        <w:t>որում</w:t>
      </w:r>
      <w:r w:rsidRPr="00D862B9">
        <w:rPr>
          <w:rFonts w:ascii="GHEA Grapalat" w:hAnsi="GHEA Grapalat" w:cs="Sylfaen"/>
          <w:sz w:val="20"/>
          <w:lang w:val="af-ZA"/>
        </w:rPr>
        <w:t xml:space="preserve">, </w:t>
      </w:r>
      <w:r w:rsidRPr="00015CC3">
        <w:rPr>
          <w:rFonts w:ascii="GHEA Grapalat" w:hAnsi="GHEA Grapalat" w:cs="Sylfaen"/>
          <w:sz w:val="20"/>
          <w:lang w:val="es-ES"/>
        </w:rPr>
        <w:t>եթե</w:t>
      </w:r>
      <w:r w:rsidRPr="00D862B9">
        <w:rPr>
          <w:rFonts w:ascii="GHEA Grapalat" w:hAnsi="GHEA Grapalat" w:cs="Sylfaen"/>
          <w:sz w:val="20"/>
          <w:lang w:val="af-ZA"/>
        </w:rPr>
        <w:t xml:space="preserve"> </w:t>
      </w:r>
      <w:r w:rsidRPr="00015CC3">
        <w:rPr>
          <w:rFonts w:ascii="GHEA Grapalat" w:hAnsi="GHEA Grapalat" w:cs="Sylfaen"/>
          <w:sz w:val="20"/>
          <w:lang w:val="es-ES"/>
        </w:rPr>
        <w:t>մասնակիցը</w:t>
      </w:r>
      <w:r w:rsidRPr="00D862B9">
        <w:rPr>
          <w:rFonts w:ascii="GHEA Grapalat" w:hAnsi="GHEA Grapalat" w:cs="Sylfaen"/>
          <w:sz w:val="20"/>
          <w:lang w:val="af-ZA"/>
        </w:rPr>
        <w:t xml:space="preserve"> </w:t>
      </w:r>
      <w:r w:rsidRPr="00015CC3">
        <w:rPr>
          <w:rFonts w:ascii="GHEA Grapalat" w:hAnsi="GHEA Grapalat" w:cs="Sylfaen"/>
          <w:sz w:val="20"/>
          <w:lang w:val="es-ES"/>
        </w:rPr>
        <w:t>սույն</w:t>
      </w:r>
      <w:r w:rsidRPr="00D862B9">
        <w:rPr>
          <w:rFonts w:ascii="GHEA Grapalat" w:hAnsi="GHEA Grapalat" w:cs="Sylfaen"/>
          <w:sz w:val="20"/>
          <w:lang w:val="af-ZA"/>
        </w:rPr>
        <w:t xml:space="preserve"> </w:t>
      </w:r>
      <w:r w:rsidRPr="00015CC3">
        <w:rPr>
          <w:rFonts w:ascii="GHEA Grapalat" w:hAnsi="GHEA Grapalat" w:cs="Sylfaen"/>
          <w:sz w:val="20"/>
          <w:lang w:val="es-ES"/>
        </w:rPr>
        <w:t>կետի</w:t>
      </w:r>
      <w:r w:rsidRPr="00D862B9">
        <w:rPr>
          <w:rFonts w:ascii="GHEA Grapalat" w:hAnsi="GHEA Grapalat" w:cs="Sylfaen"/>
          <w:sz w:val="20"/>
          <w:lang w:val="af-ZA"/>
        </w:rPr>
        <w:t xml:space="preserve"> 5-</w:t>
      </w:r>
      <w:r w:rsidRPr="00015CC3">
        <w:rPr>
          <w:rFonts w:ascii="GHEA Grapalat" w:hAnsi="GHEA Grapalat" w:cs="Sylfaen"/>
          <w:sz w:val="20"/>
          <w:lang w:val="es-ES"/>
        </w:rPr>
        <w:t>րդ</w:t>
      </w:r>
      <w:r w:rsidRPr="00D862B9">
        <w:rPr>
          <w:rFonts w:ascii="GHEA Grapalat" w:hAnsi="GHEA Grapalat" w:cs="Sylfaen"/>
          <w:sz w:val="20"/>
          <w:lang w:val="af-ZA"/>
        </w:rPr>
        <w:t xml:space="preserve"> </w:t>
      </w:r>
      <w:r w:rsidRPr="00015CC3">
        <w:rPr>
          <w:rFonts w:ascii="GHEA Grapalat" w:hAnsi="GHEA Grapalat" w:cs="Sylfaen"/>
          <w:sz w:val="20"/>
          <w:lang w:val="es-ES"/>
        </w:rPr>
        <w:t>և</w:t>
      </w:r>
      <w:r w:rsidRPr="00D862B9">
        <w:rPr>
          <w:rFonts w:ascii="GHEA Grapalat" w:hAnsi="GHEA Grapalat" w:cs="Sylfaen"/>
          <w:sz w:val="20"/>
          <w:lang w:val="af-ZA"/>
        </w:rPr>
        <w:t xml:space="preserve"> 6-</w:t>
      </w:r>
      <w:r w:rsidRPr="00015CC3">
        <w:rPr>
          <w:rFonts w:ascii="GHEA Grapalat" w:hAnsi="GHEA Grapalat" w:cs="Sylfaen"/>
          <w:sz w:val="20"/>
          <w:lang w:val="es-ES"/>
        </w:rPr>
        <w:t>րդ</w:t>
      </w:r>
      <w:r w:rsidRPr="00D862B9">
        <w:rPr>
          <w:rFonts w:ascii="GHEA Grapalat" w:hAnsi="GHEA Grapalat" w:cs="Sylfaen"/>
          <w:sz w:val="20"/>
          <w:lang w:val="af-ZA"/>
        </w:rPr>
        <w:t xml:space="preserve"> </w:t>
      </w:r>
      <w:r w:rsidRPr="00015CC3">
        <w:rPr>
          <w:rFonts w:ascii="GHEA Grapalat" w:hAnsi="GHEA Grapalat" w:cs="Sylfaen"/>
          <w:sz w:val="20"/>
          <w:lang w:val="es-ES"/>
        </w:rPr>
        <w:t>ենթակետերով</w:t>
      </w:r>
      <w:r w:rsidRPr="00D862B9">
        <w:rPr>
          <w:rFonts w:ascii="GHEA Grapalat" w:hAnsi="GHEA Grapalat" w:cs="Sylfaen"/>
          <w:sz w:val="20"/>
          <w:lang w:val="af-ZA"/>
        </w:rPr>
        <w:t xml:space="preserve"> </w:t>
      </w:r>
      <w:r w:rsidRPr="00015CC3">
        <w:rPr>
          <w:rFonts w:ascii="GHEA Grapalat" w:hAnsi="GHEA Grapalat" w:cs="Sylfaen"/>
          <w:sz w:val="20"/>
          <w:lang w:val="es-ES"/>
        </w:rPr>
        <w:t>նախատեսված</w:t>
      </w:r>
      <w:r w:rsidRPr="00D862B9">
        <w:rPr>
          <w:rFonts w:ascii="GHEA Grapalat" w:hAnsi="GHEA Grapalat" w:cs="Sylfaen"/>
          <w:sz w:val="20"/>
          <w:lang w:val="af-ZA"/>
        </w:rPr>
        <w:t xml:space="preserve"> </w:t>
      </w:r>
      <w:r w:rsidRPr="00015CC3">
        <w:rPr>
          <w:rFonts w:ascii="GHEA Grapalat" w:hAnsi="GHEA Grapalat" w:cs="Sylfaen"/>
          <w:sz w:val="20"/>
          <w:lang w:val="es-ES"/>
        </w:rPr>
        <w:t>ցուցակներում</w:t>
      </w:r>
      <w:r w:rsidRPr="00D862B9">
        <w:rPr>
          <w:rFonts w:ascii="GHEA Grapalat" w:hAnsi="GHEA Grapalat" w:cs="Sylfaen"/>
          <w:sz w:val="20"/>
          <w:lang w:val="af-ZA"/>
        </w:rPr>
        <w:t xml:space="preserve"> </w:t>
      </w:r>
      <w:r w:rsidRPr="00015CC3">
        <w:rPr>
          <w:rFonts w:ascii="GHEA Grapalat" w:hAnsi="GHEA Grapalat" w:cs="Sylfaen"/>
          <w:sz w:val="20"/>
          <w:lang w:val="es-ES"/>
        </w:rPr>
        <w:t>ներառվել</w:t>
      </w:r>
      <w:r w:rsidRPr="00D862B9">
        <w:rPr>
          <w:rFonts w:ascii="GHEA Grapalat" w:hAnsi="GHEA Grapalat" w:cs="Sylfaen"/>
          <w:sz w:val="20"/>
          <w:lang w:val="af-ZA"/>
        </w:rPr>
        <w:t xml:space="preserve"> </w:t>
      </w:r>
      <w:r w:rsidRPr="00015CC3">
        <w:rPr>
          <w:rFonts w:ascii="GHEA Grapalat" w:hAnsi="GHEA Grapalat" w:cs="Sylfaen"/>
          <w:sz w:val="20"/>
          <w:lang w:val="es-ES"/>
        </w:rPr>
        <w:t>է</w:t>
      </w:r>
      <w:r w:rsidRPr="00D862B9">
        <w:rPr>
          <w:rFonts w:ascii="GHEA Grapalat" w:hAnsi="GHEA Grapalat" w:cs="Sylfaen"/>
          <w:sz w:val="20"/>
          <w:lang w:val="af-ZA"/>
        </w:rPr>
        <w:t xml:space="preserve"> </w:t>
      </w:r>
      <w:r w:rsidRPr="00015CC3">
        <w:rPr>
          <w:rFonts w:ascii="GHEA Grapalat" w:hAnsi="GHEA Grapalat" w:cs="Sylfaen"/>
          <w:sz w:val="20"/>
          <w:lang w:val="es-ES"/>
        </w:rPr>
        <w:t>հայտը</w:t>
      </w:r>
      <w:r w:rsidRPr="00D862B9">
        <w:rPr>
          <w:rFonts w:ascii="GHEA Grapalat" w:hAnsi="GHEA Grapalat" w:cs="Sylfaen"/>
          <w:sz w:val="20"/>
          <w:lang w:val="af-ZA"/>
        </w:rPr>
        <w:t xml:space="preserve"> </w:t>
      </w:r>
      <w:r w:rsidRPr="00015CC3">
        <w:rPr>
          <w:rFonts w:ascii="GHEA Grapalat" w:hAnsi="GHEA Grapalat" w:cs="Sylfaen"/>
          <w:sz w:val="20"/>
          <w:lang w:val="es-ES"/>
        </w:rPr>
        <w:t>ներկայացնելու</w:t>
      </w:r>
      <w:r w:rsidRPr="00D862B9">
        <w:rPr>
          <w:rFonts w:ascii="GHEA Grapalat" w:hAnsi="GHEA Grapalat" w:cs="Sylfaen"/>
          <w:sz w:val="20"/>
          <w:lang w:val="af-ZA"/>
        </w:rPr>
        <w:t xml:space="preserve"> </w:t>
      </w:r>
      <w:r w:rsidRPr="00015CC3">
        <w:rPr>
          <w:rFonts w:ascii="GHEA Grapalat" w:hAnsi="GHEA Grapalat" w:cs="Sylfaen"/>
          <w:sz w:val="20"/>
          <w:lang w:val="es-ES"/>
        </w:rPr>
        <w:t>օրվանից</w:t>
      </w:r>
      <w:r w:rsidRPr="00D862B9">
        <w:rPr>
          <w:rFonts w:ascii="GHEA Grapalat" w:hAnsi="GHEA Grapalat" w:cs="Sylfaen"/>
          <w:sz w:val="20"/>
          <w:lang w:val="af-ZA"/>
        </w:rPr>
        <w:t xml:space="preserve"> </w:t>
      </w:r>
      <w:r w:rsidRPr="00015CC3">
        <w:rPr>
          <w:rFonts w:ascii="GHEA Grapalat" w:hAnsi="GHEA Grapalat" w:cs="Sylfaen"/>
          <w:sz w:val="20"/>
          <w:lang w:val="es-ES"/>
        </w:rPr>
        <w:t>հետո</w:t>
      </w:r>
      <w:r w:rsidRPr="00D862B9">
        <w:rPr>
          <w:rFonts w:ascii="GHEA Grapalat" w:hAnsi="GHEA Grapalat" w:cs="Sylfaen"/>
          <w:sz w:val="20"/>
          <w:lang w:val="af-ZA"/>
        </w:rPr>
        <w:t xml:space="preserve">, </w:t>
      </w:r>
      <w:r w:rsidRPr="00015CC3">
        <w:rPr>
          <w:rFonts w:ascii="GHEA Grapalat" w:hAnsi="GHEA Grapalat" w:cs="Sylfaen"/>
          <w:sz w:val="20"/>
          <w:lang w:val="es-ES"/>
        </w:rPr>
        <w:t>ապա</w:t>
      </w:r>
      <w:r w:rsidRPr="00D862B9">
        <w:rPr>
          <w:rFonts w:ascii="GHEA Grapalat" w:hAnsi="GHEA Grapalat" w:cs="Sylfaen"/>
          <w:sz w:val="20"/>
          <w:lang w:val="af-ZA"/>
        </w:rPr>
        <w:t xml:space="preserve"> </w:t>
      </w:r>
      <w:r w:rsidRPr="00015CC3">
        <w:rPr>
          <w:rFonts w:ascii="GHEA Grapalat" w:hAnsi="GHEA Grapalat" w:cs="Sylfaen"/>
          <w:sz w:val="20"/>
          <w:lang w:val="es-ES"/>
        </w:rPr>
        <w:t>նրա</w:t>
      </w:r>
      <w:r w:rsidRPr="00D862B9">
        <w:rPr>
          <w:rFonts w:ascii="GHEA Grapalat" w:hAnsi="GHEA Grapalat" w:cs="Sylfaen"/>
          <w:sz w:val="20"/>
          <w:lang w:val="af-ZA"/>
        </w:rPr>
        <w:t xml:space="preserve"> </w:t>
      </w:r>
      <w:r w:rsidRPr="00015CC3">
        <w:rPr>
          <w:rFonts w:ascii="GHEA Grapalat" w:hAnsi="GHEA Grapalat" w:cs="Sylfaen"/>
          <w:sz w:val="20"/>
          <w:lang w:val="es-ES"/>
        </w:rPr>
        <w:t>տվյալ</w:t>
      </w:r>
      <w:r w:rsidRPr="00D862B9">
        <w:rPr>
          <w:rFonts w:ascii="GHEA Grapalat" w:hAnsi="GHEA Grapalat" w:cs="Sylfaen"/>
          <w:sz w:val="20"/>
          <w:lang w:val="af-ZA"/>
        </w:rPr>
        <w:t xml:space="preserve"> </w:t>
      </w:r>
      <w:r w:rsidRPr="00015CC3">
        <w:rPr>
          <w:rFonts w:ascii="GHEA Grapalat" w:hAnsi="GHEA Grapalat" w:cs="Sylfaen"/>
          <w:sz w:val="20"/>
          <w:lang w:val="es-ES"/>
        </w:rPr>
        <w:t>հայտը</w:t>
      </w:r>
      <w:r w:rsidRPr="00D862B9">
        <w:rPr>
          <w:rFonts w:ascii="GHEA Grapalat" w:hAnsi="GHEA Grapalat" w:cs="Sylfaen"/>
          <w:sz w:val="20"/>
          <w:lang w:val="af-ZA"/>
        </w:rPr>
        <w:t xml:space="preserve"> </w:t>
      </w:r>
      <w:r w:rsidRPr="00015CC3">
        <w:rPr>
          <w:rFonts w:ascii="GHEA Grapalat" w:hAnsi="GHEA Grapalat" w:cs="Sylfaen"/>
          <w:sz w:val="20"/>
          <w:lang w:val="es-ES"/>
        </w:rPr>
        <w:t>ենթակա</w:t>
      </w:r>
      <w:r w:rsidRPr="00D862B9">
        <w:rPr>
          <w:rFonts w:ascii="GHEA Grapalat" w:hAnsi="GHEA Grapalat" w:cs="Sylfaen"/>
          <w:sz w:val="20"/>
          <w:lang w:val="af-ZA"/>
        </w:rPr>
        <w:t xml:space="preserve"> </w:t>
      </w:r>
      <w:r w:rsidRPr="00015CC3">
        <w:rPr>
          <w:rFonts w:ascii="GHEA Grapalat" w:hAnsi="GHEA Grapalat" w:cs="Sylfaen"/>
          <w:sz w:val="20"/>
          <w:lang w:val="es-ES"/>
        </w:rPr>
        <w:t>չէ</w:t>
      </w:r>
      <w:r w:rsidRPr="00D862B9">
        <w:rPr>
          <w:rFonts w:ascii="GHEA Grapalat" w:hAnsi="GHEA Grapalat" w:cs="Sylfaen"/>
          <w:sz w:val="20"/>
          <w:lang w:val="af-ZA"/>
        </w:rPr>
        <w:t xml:space="preserve"> </w:t>
      </w:r>
      <w:r w:rsidRPr="00015CC3">
        <w:rPr>
          <w:rFonts w:ascii="GHEA Grapalat" w:hAnsi="GHEA Grapalat" w:cs="Sylfaen"/>
          <w:sz w:val="20"/>
          <w:lang w:val="es-ES"/>
        </w:rPr>
        <w:t>մերժման</w:t>
      </w:r>
      <w:r w:rsidRPr="00D862B9">
        <w:rPr>
          <w:rFonts w:ascii="GHEA Grapalat" w:hAnsi="GHEA Grapalat" w:cs="Sylfaen"/>
          <w:sz w:val="20"/>
          <w:lang w:val="af-ZA"/>
        </w:rPr>
        <w:t>:</w:t>
      </w:r>
    </w:p>
    <w:p w14:paraId="2E126546" w14:textId="77777777" w:rsidR="00C8399F" w:rsidRPr="00D862B9" w:rsidRDefault="00C8399F" w:rsidP="00971114">
      <w:pPr>
        <w:shd w:val="clear" w:color="auto" w:fill="FFFFFF"/>
        <w:ind w:firstLine="720"/>
        <w:jc w:val="both"/>
        <w:rPr>
          <w:rFonts w:ascii="GHEA Grapalat" w:hAnsi="GHEA Grapalat" w:cs="Arial"/>
          <w:sz w:val="20"/>
          <w:lang w:val="af-ZA"/>
        </w:rPr>
      </w:pPr>
      <w:r w:rsidRPr="00015CC3">
        <w:rPr>
          <w:rFonts w:ascii="GHEA Grapalat" w:hAnsi="GHEA Grapalat" w:cs="Arial"/>
          <w:sz w:val="20"/>
          <w:lang w:val="es-ES"/>
        </w:rPr>
        <w:t>Մասնակիցն</w:t>
      </w:r>
      <w:r w:rsidRPr="00D862B9">
        <w:rPr>
          <w:rFonts w:ascii="GHEA Grapalat" w:hAnsi="GHEA Grapalat" w:cs="Arial"/>
          <w:sz w:val="20"/>
          <w:lang w:val="af-ZA"/>
        </w:rPr>
        <w:t xml:space="preserve"> </w:t>
      </w:r>
      <w:r w:rsidRPr="00015CC3">
        <w:rPr>
          <w:rFonts w:ascii="GHEA Grapalat" w:hAnsi="GHEA Grapalat" w:cs="Arial"/>
          <w:sz w:val="20"/>
          <w:lang w:val="es-ES"/>
        </w:rPr>
        <w:t>ընդգրկվում</w:t>
      </w:r>
      <w:r w:rsidRPr="00D862B9">
        <w:rPr>
          <w:rFonts w:ascii="GHEA Grapalat" w:hAnsi="GHEA Grapalat" w:cs="Arial"/>
          <w:sz w:val="20"/>
          <w:lang w:val="af-ZA"/>
        </w:rPr>
        <w:t xml:space="preserve"> </w:t>
      </w:r>
      <w:r w:rsidRPr="00015CC3">
        <w:rPr>
          <w:rFonts w:ascii="GHEA Grapalat" w:hAnsi="GHEA Grapalat" w:cs="Arial"/>
          <w:sz w:val="20"/>
          <w:lang w:val="es-ES"/>
        </w:rPr>
        <w:t>է</w:t>
      </w:r>
      <w:r w:rsidRPr="00D862B9">
        <w:rPr>
          <w:rFonts w:ascii="GHEA Grapalat" w:hAnsi="GHEA Grapalat" w:cs="Arial"/>
          <w:sz w:val="20"/>
          <w:lang w:val="af-ZA"/>
        </w:rPr>
        <w:t xml:space="preserve"> </w:t>
      </w:r>
      <w:r w:rsidRPr="00015CC3">
        <w:rPr>
          <w:rFonts w:ascii="GHEA Grapalat" w:hAnsi="GHEA Grapalat" w:cs="Arial"/>
          <w:sz w:val="20"/>
          <w:lang w:val="es-ES"/>
        </w:rPr>
        <w:t>գնումների</w:t>
      </w:r>
      <w:r w:rsidRPr="00D862B9">
        <w:rPr>
          <w:rFonts w:ascii="GHEA Grapalat" w:hAnsi="GHEA Grapalat" w:cs="Arial"/>
          <w:sz w:val="20"/>
          <w:lang w:val="af-ZA"/>
        </w:rPr>
        <w:t xml:space="preserve"> </w:t>
      </w:r>
      <w:r w:rsidRPr="00015CC3">
        <w:rPr>
          <w:rFonts w:ascii="GHEA Grapalat" w:hAnsi="GHEA Grapalat" w:cs="Arial"/>
          <w:sz w:val="20"/>
          <w:lang w:val="es-ES"/>
        </w:rPr>
        <w:t>գործընթացին</w:t>
      </w:r>
      <w:r w:rsidRPr="00D862B9">
        <w:rPr>
          <w:rFonts w:ascii="GHEA Grapalat" w:hAnsi="GHEA Grapalat" w:cs="Arial"/>
          <w:sz w:val="20"/>
          <w:lang w:val="af-ZA"/>
        </w:rPr>
        <w:t xml:space="preserve"> </w:t>
      </w:r>
      <w:r w:rsidRPr="00015CC3">
        <w:rPr>
          <w:rFonts w:ascii="GHEA Grapalat" w:hAnsi="GHEA Grapalat" w:cs="Arial"/>
          <w:sz w:val="20"/>
          <w:lang w:val="es-ES"/>
        </w:rPr>
        <w:t>մասնակցելու</w:t>
      </w:r>
      <w:r w:rsidRPr="00D862B9">
        <w:rPr>
          <w:rFonts w:ascii="GHEA Grapalat" w:hAnsi="GHEA Grapalat" w:cs="Arial"/>
          <w:sz w:val="20"/>
          <w:lang w:val="af-ZA"/>
        </w:rPr>
        <w:t xml:space="preserve"> </w:t>
      </w:r>
      <w:r w:rsidRPr="00015CC3">
        <w:rPr>
          <w:rFonts w:ascii="GHEA Grapalat" w:hAnsi="GHEA Grapalat" w:cs="Arial"/>
          <w:sz w:val="20"/>
          <w:lang w:val="es-ES"/>
        </w:rPr>
        <w:t>իրավունք</w:t>
      </w:r>
      <w:r w:rsidRPr="00D862B9">
        <w:rPr>
          <w:rFonts w:ascii="GHEA Grapalat" w:hAnsi="GHEA Grapalat" w:cs="Arial"/>
          <w:sz w:val="20"/>
          <w:lang w:val="af-ZA"/>
        </w:rPr>
        <w:t xml:space="preserve"> </w:t>
      </w:r>
      <w:r w:rsidRPr="00015CC3">
        <w:rPr>
          <w:rFonts w:ascii="GHEA Grapalat" w:hAnsi="GHEA Grapalat" w:cs="Arial"/>
          <w:sz w:val="20"/>
          <w:lang w:val="es-ES"/>
        </w:rPr>
        <w:t>չունեցող</w:t>
      </w:r>
      <w:r w:rsidRPr="00D862B9">
        <w:rPr>
          <w:rFonts w:ascii="GHEA Grapalat" w:hAnsi="GHEA Grapalat" w:cs="Arial"/>
          <w:sz w:val="20"/>
          <w:lang w:val="af-ZA"/>
        </w:rPr>
        <w:t xml:space="preserve"> </w:t>
      </w:r>
      <w:r w:rsidRPr="00015CC3">
        <w:rPr>
          <w:rFonts w:ascii="GHEA Grapalat" w:hAnsi="GHEA Grapalat" w:cs="Arial"/>
          <w:sz w:val="20"/>
          <w:lang w:val="es-ES"/>
        </w:rPr>
        <w:t>մասնակիցների</w:t>
      </w:r>
      <w:r w:rsidRPr="00D862B9">
        <w:rPr>
          <w:rFonts w:ascii="GHEA Grapalat" w:hAnsi="GHEA Grapalat" w:cs="Arial"/>
          <w:sz w:val="20"/>
          <w:lang w:val="af-ZA"/>
        </w:rPr>
        <w:t xml:space="preserve"> </w:t>
      </w:r>
      <w:r w:rsidRPr="00015CC3">
        <w:rPr>
          <w:rFonts w:ascii="GHEA Grapalat" w:hAnsi="GHEA Grapalat" w:cs="Arial"/>
          <w:sz w:val="20"/>
          <w:lang w:val="es-ES"/>
        </w:rPr>
        <w:t>ցուցակում</w:t>
      </w:r>
      <w:r w:rsidRPr="00D862B9">
        <w:rPr>
          <w:rFonts w:ascii="GHEA Grapalat" w:hAnsi="GHEA Grapalat" w:cs="Arial"/>
          <w:sz w:val="20"/>
          <w:lang w:val="af-ZA"/>
        </w:rPr>
        <w:t xml:space="preserve"> (</w:t>
      </w:r>
      <w:r w:rsidRPr="00015CC3">
        <w:rPr>
          <w:rFonts w:ascii="GHEA Grapalat" w:hAnsi="GHEA Grapalat" w:cs="Arial"/>
          <w:sz w:val="20"/>
          <w:lang w:val="es-ES"/>
        </w:rPr>
        <w:t>այսուհետ</w:t>
      </w:r>
      <w:r w:rsidRPr="00D862B9">
        <w:rPr>
          <w:rFonts w:ascii="GHEA Grapalat" w:hAnsi="GHEA Grapalat" w:cs="Arial"/>
          <w:sz w:val="20"/>
          <w:lang w:val="af-ZA"/>
        </w:rPr>
        <w:t xml:space="preserve"> </w:t>
      </w:r>
      <w:r w:rsidRPr="00015CC3">
        <w:rPr>
          <w:rFonts w:ascii="GHEA Grapalat" w:hAnsi="GHEA Grapalat" w:cs="Arial"/>
          <w:sz w:val="20"/>
          <w:lang w:val="es-ES"/>
        </w:rPr>
        <w:t>նաև</w:t>
      </w:r>
      <w:r w:rsidRPr="00D862B9">
        <w:rPr>
          <w:rFonts w:ascii="GHEA Grapalat" w:hAnsi="GHEA Grapalat" w:cs="Arial"/>
          <w:sz w:val="20"/>
          <w:lang w:val="af-ZA"/>
        </w:rPr>
        <w:t xml:space="preserve"> </w:t>
      </w:r>
      <w:r w:rsidRPr="00015CC3">
        <w:rPr>
          <w:rFonts w:ascii="GHEA Grapalat" w:hAnsi="GHEA Grapalat" w:cs="Arial"/>
          <w:sz w:val="20"/>
          <w:lang w:val="es-ES"/>
        </w:rPr>
        <w:t>ցուցակ</w:t>
      </w:r>
      <w:r w:rsidRPr="00D862B9">
        <w:rPr>
          <w:rFonts w:ascii="GHEA Grapalat" w:hAnsi="GHEA Grapalat" w:cs="Arial"/>
          <w:sz w:val="20"/>
          <w:lang w:val="af-ZA"/>
        </w:rPr>
        <w:t xml:space="preserve">), </w:t>
      </w:r>
      <w:r w:rsidRPr="00015CC3">
        <w:rPr>
          <w:rFonts w:ascii="GHEA Grapalat" w:hAnsi="GHEA Grapalat" w:cs="Arial"/>
          <w:sz w:val="20"/>
          <w:lang w:val="es-ES"/>
        </w:rPr>
        <w:t>եթե</w:t>
      </w:r>
      <w:r w:rsidRPr="00D862B9">
        <w:rPr>
          <w:rFonts w:ascii="GHEA Grapalat" w:hAnsi="GHEA Grapalat" w:cs="Arial"/>
          <w:sz w:val="20"/>
          <w:lang w:val="af-ZA"/>
        </w:rPr>
        <w:t>`</w:t>
      </w:r>
    </w:p>
    <w:p w14:paraId="12C3F4B7" w14:textId="77777777" w:rsidR="00C8399F" w:rsidRPr="00D862B9" w:rsidRDefault="00C8399F" w:rsidP="00971114">
      <w:pPr>
        <w:pStyle w:val="ListParagraph"/>
        <w:numPr>
          <w:ilvl w:val="0"/>
          <w:numId w:val="31"/>
        </w:numPr>
        <w:shd w:val="clear" w:color="auto" w:fill="FFFFFF"/>
        <w:ind w:left="0" w:firstLine="720"/>
        <w:jc w:val="both"/>
        <w:rPr>
          <w:rFonts w:ascii="GHEA Grapalat" w:hAnsi="GHEA Grapalat" w:cs="Arial"/>
          <w:sz w:val="20"/>
          <w:lang w:val="af-ZA" w:eastAsia="en-US"/>
        </w:rPr>
      </w:pPr>
      <w:r w:rsidRPr="00015CC3">
        <w:rPr>
          <w:rFonts w:ascii="GHEA Grapalat" w:hAnsi="GHEA Grapalat" w:cs="Arial"/>
          <w:sz w:val="20"/>
          <w:lang w:val="es-ES" w:eastAsia="en-US"/>
        </w:rPr>
        <w:t>խախտել</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է</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պայմանագրով</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նախատեսված</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կամ</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գնման</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գործընթացի</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շրջանակում</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ստանձնած</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պարտավորությունը</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որը</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հանգեցրել</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է</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պատվիրատուի</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կողմից</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պայմանագրի</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միակողմանի</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լուծմանը</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կամ</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գնման</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գործընթացին</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տվյալ</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մասնակցի</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հետագա</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մասնակցության</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դադարեցմանը</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և</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մասնակիցը</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հրավերով</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և</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կամ</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պայմանագրով</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սահմանված</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ժամկետում</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չի</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վճարել</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հայտի</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պայմանագրի</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և</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կամ</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որակավորան</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ապահովման</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գումարը</w:t>
      </w:r>
      <w:r w:rsidRPr="00D862B9">
        <w:rPr>
          <w:rFonts w:ascii="GHEA Grapalat" w:hAnsi="GHEA Grapalat" w:cs="Arial"/>
          <w:sz w:val="20"/>
          <w:lang w:val="af-ZA" w:eastAsia="en-US"/>
        </w:rPr>
        <w:t>.</w:t>
      </w:r>
    </w:p>
    <w:p w14:paraId="028FD27F" w14:textId="77777777" w:rsidR="00C8399F" w:rsidRPr="00D862B9" w:rsidRDefault="00C8399F" w:rsidP="00971114">
      <w:pPr>
        <w:pStyle w:val="ListParagraph"/>
        <w:numPr>
          <w:ilvl w:val="0"/>
          <w:numId w:val="31"/>
        </w:numPr>
        <w:shd w:val="clear" w:color="auto" w:fill="FFFFFF"/>
        <w:ind w:left="0" w:firstLine="720"/>
        <w:jc w:val="both"/>
        <w:rPr>
          <w:rFonts w:ascii="GHEA Grapalat" w:hAnsi="GHEA Grapalat" w:cs="Arial"/>
          <w:sz w:val="20"/>
          <w:lang w:val="af-ZA"/>
        </w:rPr>
      </w:pPr>
      <w:r w:rsidRPr="00015CC3">
        <w:rPr>
          <w:rFonts w:ascii="GHEA Grapalat" w:hAnsi="GHEA Grapalat" w:cs="Arial"/>
          <w:sz w:val="20"/>
          <w:lang w:val="es-ES" w:eastAsia="en-US"/>
        </w:rPr>
        <w:t>որպես</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ընտրված</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մասնակից</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հրաժարվել</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կամ</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զրկվել</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է</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պայմանագիր</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կնքելու</w:t>
      </w:r>
      <w:r w:rsidRPr="00D862B9">
        <w:rPr>
          <w:rFonts w:ascii="GHEA Grapalat" w:hAnsi="GHEA Grapalat" w:cs="Arial"/>
          <w:sz w:val="20"/>
          <w:lang w:val="af-ZA" w:eastAsia="en-US"/>
        </w:rPr>
        <w:t xml:space="preserve"> </w:t>
      </w:r>
      <w:r w:rsidRPr="00015CC3">
        <w:rPr>
          <w:rFonts w:ascii="GHEA Grapalat" w:hAnsi="GHEA Grapalat" w:cs="Arial"/>
          <w:sz w:val="20"/>
          <w:lang w:val="es-ES" w:eastAsia="en-US"/>
        </w:rPr>
        <w:t>իրավունքից</w:t>
      </w:r>
      <w:r w:rsidRPr="00D862B9">
        <w:rPr>
          <w:rFonts w:ascii="GHEA Grapalat" w:hAnsi="GHEA Grapalat" w:cs="Arial"/>
          <w:sz w:val="20"/>
          <w:lang w:val="af-ZA" w:eastAsia="en-US"/>
        </w:rPr>
        <w:t>:</w:t>
      </w:r>
    </w:p>
    <w:p w14:paraId="628B0696" w14:textId="77777777" w:rsidR="00753E6E" w:rsidRPr="00D862B9" w:rsidRDefault="00753E6E" w:rsidP="00971114">
      <w:pPr>
        <w:ind w:firstLine="720"/>
        <w:jc w:val="both"/>
        <w:rPr>
          <w:rFonts w:ascii="GHEA Grapalat" w:hAnsi="GHEA Grapalat" w:cs="Sylfaen"/>
          <w:sz w:val="20"/>
          <w:lang w:val="af-ZA"/>
        </w:rPr>
      </w:pPr>
      <w:r w:rsidRPr="00D862B9">
        <w:rPr>
          <w:rFonts w:ascii="GHEA Grapalat" w:hAnsi="GHEA Grapalat" w:cs="Sylfaen"/>
          <w:sz w:val="20"/>
          <w:lang w:val="af-ZA"/>
        </w:rPr>
        <w:t xml:space="preserve">2.2 </w:t>
      </w:r>
      <w:r w:rsidRPr="00015CC3">
        <w:rPr>
          <w:rFonts w:ascii="GHEA Grapalat" w:hAnsi="GHEA Grapalat" w:cs="Sylfaen"/>
          <w:sz w:val="20"/>
          <w:lang w:val="es-ES"/>
        </w:rPr>
        <w:t>Մասնակցության</w:t>
      </w:r>
      <w:r w:rsidRPr="00D862B9">
        <w:rPr>
          <w:rFonts w:ascii="GHEA Grapalat" w:hAnsi="GHEA Grapalat" w:cs="Sylfaen"/>
          <w:sz w:val="20"/>
          <w:lang w:val="af-ZA"/>
        </w:rPr>
        <w:t xml:space="preserve"> </w:t>
      </w:r>
      <w:r w:rsidRPr="00015CC3">
        <w:rPr>
          <w:rFonts w:ascii="GHEA Grapalat" w:hAnsi="GHEA Grapalat" w:cs="Sylfaen"/>
          <w:sz w:val="20"/>
          <w:lang w:val="es-ES"/>
        </w:rPr>
        <w:t>իրավունքի</w:t>
      </w:r>
      <w:r w:rsidRPr="00D862B9">
        <w:rPr>
          <w:rFonts w:ascii="GHEA Grapalat" w:hAnsi="GHEA Grapalat" w:cs="Sylfaen"/>
          <w:sz w:val="20"/>
          <w:lang w:val="af-ZA"/>
        </w:rPr>
        <w:t xml:space="preserve"> </w:t>
      </w:r>
      <w:r w:rsidRPr="00015CC3">
        <w:rPr>
          <w:rFonts w:ascii="GHEA Grapalat" w:hAnsi="GHEA Grapalat" w:cs="Sylfaen"/>
          <w:sz w:val="20"/>
          <w:lang w:val="es-ES"/>
        </w:rPr>
        <w:t>գնահատման</w:t>
      </w:r>
      <w:r w:rsidRPr="00D862B9">
        <w:rPr>
          <w:rFonts w:ascii="GHEA Grapalat" w:hAnsi="GHEA Grapalat" w:cs="Sylfaen"/>
          <w:sz w:val="20"/>
          <w:lang w:val="af-ZA"/>
        </w:rPr>
        <w:t xml:space="preserve"> </w:t>
      </w:r>
      <w:r w:rsidRPr="00015CC3">
        <w:rPr>
          <w:rFonts w:ascii="GHEA Grapalat" w:hAnsi="GHEA Grapalat" w:cs="Sylfaen"/>
          <w:sz w:val="20"/>
          <w:lang w:val="es-ES"/>
        </w:rPr>
        <w:t>համա</w:t>
      </w:r>
      <w:r w:rsidRPr="00E6597C">
        <w:rPr>
          <w:rFonts w:ascii="GHEA Grapalat" w:hAnsi="GHEA Grapalat" w:cs="Sylfaen"/>
          <w:sz w:val="20"/>
          <w:lang w:val="es-ES"/>
        </w:rPr>
        <w:t>ր</w:t>
      </w:r>
      <w:r w:rsidRPr="00D862B9">
        <w:rPr>
          <w:rFonts w:ascii="GHEA Grapalat" w:hAnsi="GHEA Grapalat" w:cs="Sylfaen"/>
          <w:sz w:val="20"/>
          <w:lang w:val="af-ZA"/>
        </w:rPr>
        <w:t xml:space="preserve"> </w:t>
      </w:r>
      <w:r w:rsidRPr="00E6597C">
        <w:rPr>
          <w:rFonts w:ascii="GHEA Grapalat" w:hAnsi="GHEA Grapalat" w:cs="Sylfaen"/>
          <w:sz w:val="20"/>
          <w:lang w:val="es-ES"/>
        </w:rPr>
        <w:t>մասնակիցը</w:t>
      </w:r>
      <w:r w:rsidRPr="00D862B9">
        <w:rPr>
          <w:rFonts w:ascii="GHEA Grapalat" w:hAnsi="GHEA Grapalat" w:cs="Sylfaen"/>
          <w:sz w:val="20"/>
          <w:lang w:val="af-ZA"/>
        </w:rPr>
        <w:t xml:space="preserve"> </w:t>
      </w:r>
      <w:r w:rsidRPr="00E6597C">
        <w:rPr>
          <w:rFonts w:ascii="GHEA Grapalat" w:hAnsi="GHEA Grapalat" w:cs="Sylfaen"/>
          <w:sz w:val="20"/>
          <w:lang w:val="es-ES"/>
        </w:rPr>
        <w:t>հայտով</w:t>
      </w:r>
      <w:r w:rsidRPr="00D862B9">
        <w:rPr>
          <w:rFonts w:ascii="GHEA Grapalat" w:hAnsi="GHEA Grapalat" w:cs="Sylfaen"/>
          <w:sz w:val="20"/>
          <w:lang w:val="af-ZA"/>
        </w:rPr>
        <w:t xml:space="preserve"> </w:t>
      </w:r>
      <w:r w:rsidRPr="00E6597C">
        <w:rPr>
          <w:rFonts w:ascii="GHEA Grapalat" w:hAnsi="GHEA Grapalat" w:cs="Sylfaen"/>
          <w:sz w:val="20"/>
          <w:lang w:val="es-ES"/>
        </w:rPr>
        <w:t>պետք</w:t>
      </w:r>
      <w:r w:rsidRPr="00D862B9">
        <w:rPr>
          <w:rFonts w:ascii="GHEA Grapalat" w:hAnsi="GHEA Grapalat" w:cs="Sylfaen"/>
          <w:sz w:val="20"/>
          <w:lang w:val="af-ZA"/>
        </w:rPr>
        <w:t xml:space="preserve"> </w:t>
      </w:r>
      <w:r w:rsidRPr="00E6597C">
        <w:rPr>
          <w:rFonts w:ascii="GHEA Grapalat" w:hAnsi="GHEA Grapalat" w:cs="Sylfaen"/>
          <w:sz w:val="20"/>
          <w:lang w:val="es-ES"/>
        </w:rPr>
        <w:t>է</w:t>
      </w:r>
      <w:r w:rsidRPr="00D862B9">
        <w:rPr>
          <w:rFonts w:ascii="GHEA Grapalat" w:hAnsi="GHEA Grapalat" w:cs="Sylfaen"/>
          <w:sz w:val="20"/>
          <w:lang w:val="af-ZA"/>
        </w:rPr>
        <w:t xml:space="preserve"> </w:t>
      </w:r>
      <w:r w:rsidRPr="00E6597C">
        <w:rPr>
          <w:rFonts w:ascii="GHEA Grapalat" w:hAnsi="GHEA Grapalat" w:cs="Sylfaen"/>
          <w:sz w:val="20"/>
          <w:lang w:val="es-ES"/>
        </w:rPr>
        <w:t>ներկայացնի</w:t>
      </w:r>
      <w:r w:rsidRPr="00D862B9">
        <w:rPr>
          <w:rFonts w:ascii="GHEA Grapalat" w:hAnsi="GHEA Grapalat" w:cs="Sylfaen"/>
          <w:sz w:val="20"/>
          <w:lang w:val="af-ZA"/>
        </w:rPr>
        <w:t xml:space="preserve"> </w:t>
      </w:r>
      <w:r w:rsidRPr="00E6597C">
        <w:rPr>
          <w:rFonts w:ascii="GHEA Grapalat" w:hAnsi="GHEA Grapalat" w:cs="Sylfaen"/>
          <w:sz w:val="20"/>
          <w:lang w:val="es-ES"/>
        </w:rPr>
        <w:t>իր</w:t>
      </w:r>
      <w:r w:rsidRPr="00D862B9">
        <w:rPr>
          <w:rFonts w:ascii="GHEA Grapalat" w:hAnsi="GHEA Grapalat" w:cs="Sylfaen"/>
          <w:sz w:val="20"/>
          <w:lang w:val="af-ZA"/>
        </w:rPr>
        <w:t xml:space="preserve"> </w:t>
      </w:r>
      <w:r w:rsidRPr="00E6597C">
        <w:rPr>
          <w:rFonts w:ascii="GHEA Grapalat" w:hAnsi="GHEA Grapalat" w:cs="Sylfaen"/>
          <w:sz w:val="20"/>
          <w:lang w:val="es-ES"/>
        </w:rPr>
        <w:t>կողմից</w:t>
      </w:r>
      <w:r w:rsidRPr="00D862B9">
        <w:rPr>
          <w:rFonts w:ascii="GHEA Grapalat" w:hAnsi="GHEA Grapalat" w:cs="Sylfaen"/>
          <w:sz w:val="20"/>
          <w:lang w:val="af-ZA"/>
        </w:rPr>
        <w:t xml:space="preserve"> </w:t>
      </w:r>
      <w:r w:rsidRPr="00E6597C">
        <w:rPr>
          <w:rFonts w:ascii="GHEA Grapalat" w:hAnsi="GHEA Grapalat" w:cs="Sylfaen"/>
          <w:sz w:val="20"/>
          <w:lang w:val="es-ES"/>
        </w:rPr>
        <w:t>հաստատված</w:t>
      </w:r>
      <w:r w:rsidRPr="00D862B9">
        <w:rPr>
          <w:rFonts w:ascii="GHEA Grapalat" w:hAnsi="GHEA Grapalat" w:cs="Sylfaen"/>
          <w:sz w:val="20"/>
          <w:lang w:val="af-ZA"/>
        </w:rPr>
        <w:t xml:space="preserve">` </w:t>
      </w:r>
      <w:r w:rsidRPr="00E6597C">
        <w:rPr>
          <w:rFonts w:ascii="GHEA Grapalat" w:hAnsi="GHEA Grapalat" w:cs="Sylfaen"/>
          <w:sz w:val="20"/>
          <w:lang w:val="es-ES"/>
        </w:rPr>
        <w:t>սույն</w:t>
      </w:r>
      <w:r w:rsidRPr="00D862B9">
        <w:rPr>
          <w:rFonts w:ascii="GHEA Grapalat" w:hAnsi="GHEA Grapalat" w:cs="Arial"/>
          <w:sz w:val="20"/>
          <w:lang w:val="af-ZA"/>
        </w:rPr>
        <w:t xml:space="preserve"> </w:t>
      </w:r>
      <w:r w:rsidRPr="00E6597C">
        <w:rPr>
          <w:rFonts w:ascii="GHEA Grapalat" w:hAnsi="GHEA Grapalat" w:cs="Sylfaen"/>
          <w:sz w:val="20"/>
          <w:lang w:val="es-ES"/>
        </w:rPr>
        <w:t>հրավերի</w:t>
      </w:r>
      <w:r w:rsidRPr="00D862B9">
        <w:rPr>
          <w:rFonts w:ascii="GHEA Grapalat" w:hAnsi="GHEA Grapalat" w:cs="Arial"/>
          <w:sz w:val="20"/>
          <w:lang w:val="af-ZA"/>
        </w:rPr>
        <w:t xml:space="preserve"> 2-</w:t>
      </w:r>
      <w:r w:rsidRPr="00E6597C">
        <w:rPr>
          <w:rFonts w:ascii="GHEA Grapalat" w:hAnsi="GHEA Grapalat" w:cs="Arial"/>
          <w:sz w:val="20"/>
          <w:lang w:val="es-ES"/>
        </w:rPr>
        <w:t>րդ</w:t>
      </w:r>
      <w:r w:rsidRPr="00D862B9">
        <w:rPr>
          <w:rFonts w:ascii="GHEA Grapalat" w:hAnsi="GHEA Grapalat" w:cs="Arial"/>
          <w:sz w:val="20"/>
          <w:lang w:val="af-ZA"/>
        </w:rPr>
        <w:t xml:space="preserve"> </w:t>
      </w:r>
      <w:r w:rsidRPr="00E6597C">
        <w:rPr>
          <w:rFonts w:ascii="GHEA Grapalat" w:hAnsi="GHEA Grapalat" w:cs="Sylfaen"/>
          <w:sz w:val="20"/>
          <w:lang w:val="es-ES"/>
        </w:rPr>
        <w:t>մասի</w:t>
      </w:r>
      <w:r w:rsidRPr="00D862B9">
        <w:rPr>
          <w:rFonts w:ascii="GHEA Grapalat" w:hAnsi="GHEA Grapalat" w:cs="Arial"/>
          <w:sz w:val="20"/>
          <w:lang w:val="af-ZA"/>
        </w:rPr>
        <w:t xml:space="preserve"> 2.</w:t>
      </w:r>
      <w:r w:rsidR="005D30FC">
        <w:rPr>
          <w:rFonts w:ascii="GHEA Grapalat" w:hAnsi="GHEA Grapalat" w:cs="Arial"/>
          <w:sz w:val="20"/>
          <w:lang w:val="hy-AM"/>
        </w:rPr>
        <w:t>1</w:t>
      </w:r>
      <w:r w:rsidRPr="00D862B9">
        <w:rPr>
          <w:rFonts w:ascii="GHEA Grapalat" w:hAnsi="GHEA Grapalat" w:cs="Arial"/>
          <w:sz w:val="20"/>
          <w:lang w:val="af-ZA"/>
        </w:rPr>
        <w:t xml:space="preserve"> </w:t>
      </w:r>
      <w:r w:rsidRPr="00E6597C">
        <w:rPr>
          <w:rFonts w:ascii="GHEA Grapalat" w:hAnsi="GHEA Grapalat" w:cs="Sylfaen"/>
          <w:sz w:val="20"/>
          <w:lang w:val="es-ES"/>
        </w:rPr>
        <w:t>կետով</w:t>
      </w:r>
      <w:r w:rsidRPr="00D862B9">
        <w:rPr>
          <w:rFonts w:ascii="GHEA Grapalat" w:hAnsi="GHEA Grapalat" w:cs="Arial"/>
          <w:sz w:val="20"/>
          <w:lang w:val="af-ZA"/>
        </w:rPr>
        <w:t xml:space="preserve"> </w:t>
      </w:r>
      <w:r w:rsidRPr="00E6597C">
        <w:rPr>
          <w:rFonts w:ascii="GHEA Grapalat" w:hAnsi="GHEA Grapalat" w:cs="Sylfaen"/>
          <w:sz w:val="20"/>
          <w:lang w:val="es-ES"/>
        </w:rPr>
        <w:t>նախատեսված</w:t>
      </w:r>
      <w:r w:rsidRPr="00D862B9">
        <w:rPr>
          <w:rFonts w:ascii="GHEA Grapalat" w:hAnsi="GHEA Grapalat" w:cs="Arial"/>
          <w:sz w:val="20"/>
          <w:lang w:val="af-ZA"/>
        </w:rPr>
        <w:t xml:space="preserve"> </w:t>
      </w:r>
      <w:r w:rsidRPr="00E6597C">
        <w:rPr>
          <w:rFonts w:ascii="GHEA Grapalat" w:hAnsi="GHEA Grapalat" w:cs="Sylfaen"/>
          <w:sz w:val="20"/>
          <w:lang w:val="es-ES"/>
        </w:rPr>
        <w:t>գրավոր</w:t>
      </w:r>
      <w:r w:rsidRPr="00D862B9">
        <w:rPr>
          <w:rFonts w:ascii="GHEA Grapalat" w:hAnsi="GHEA Grapalat" w:cs="Arial"/>
          <w:sz w:val="20"/>
          <w:lang w:val="af-ZA"/>
        </w:rPr>
        <w:t xml:space="preserve"> </w:t>
      </w:r>
      <w:r w:rsidRPr="00E6597C">
        <w:rPr>
          <w:rFonts w:ascii="GHEA Grapalat" w:hAnsi="GHEA Grapalat" w:cs="Sylfaen"/>
          <w:sz w:val="20"/>
          <w:lang w:val="es-ES"/>
        </w:rPr>
        <w:t>հայտարարություն</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Բացի</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սույն</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կետով</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նախատեսված</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հայտարարությունից</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մասնակցության</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իրավունքի</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գնահատման</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համար</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մասնակցից</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այդ</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թվում</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ընտրված</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մասնակցից</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այլ</w:t>
      </w:r>
      <w:r w:rsidR="00EB487B" w:rsidRPr="00D862B9">
        <w:rPr>
          <w:rFonts w:ascii="GHEA Grapalat" w:hAnsi="GHEA Grapalat" w:cs="Sylfaen"/>
          <w:sz w:val="20"/>
          <w:lang w:val="af-ZA"/>
        </w:rPr>
        <w:t xml:space="preserve"> </w:t>
      </w:r>
      <w:r w:rsidR="00EB487B" w:rsidRPr="00E6597C">
        <w:rPr>
          <w:rFonts w:ascii="GHEA Grapalat" w:hAnsi="GHEA Grapalat" w:cs="Sylfaen"/>
          <w:sz w:val="20"/>
        </w:rPr>
        <w:t>փաստաթղթեր</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կամ</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հիմնավորումներ</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չեն</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կարող</w:t>
      </w:r>
      <w:r w:rsidR="00EB487B" w:rsidRPr="00D862B9">
        <w:rPr>
          <w:rFonts w:ascii="GHEA Grapalat" w:hAnsi="GHEA Grapalat" w:cs="Sylfaen"/>
          <w:sz w:val="20"/>
          <w:lang w:val="af-ZA"/>
        </w:rPr>
        <w:t xml:space="preserve"> </w:t>
      </w:r>
      <w:r w:rsidR="00EB487B" w:rsidRPr="00E6597C">
        <w:rPr>
          <w:rFonts w:ascii="GHEA Grapalat" w:hAnsi="GHEA Grapalat" w:cs="Sylfaen"/>
          <w:sz w:val="20"/>
        </w:rPr>
        <w:t>պահանջվել</w:t>
      </w:r>
      <w:r w:rsidR="00EB487B" w:rsidRPr="00D862B9">
        <w:rPr>
          <w:rFonts w:ascii="GHEA Grapalat" w:hAnsi="GHEA Grapalat" w:cs="Sylfaen"/>
          <w:sz w:val="20"/>
          <w:lang w:val="af-ZA"/>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D862B9">
        <w:rPr>
          <w:rFonts w:ascii="GHEA Grapalat" w:hAnsi="GHEA Grapalat" w:cs="Tahoma"/>
          <w:sz w:val="20"/>
          <w:lang w:val="af-ZA"/>
        </w:rPr>
        <w:t xml:space="preserve"> </w:t>
      </w:r>
      <w:r w:rsidR="007A4BB9" w:rsidRPr="00E6597C">
        <w:rPr>
          <w:rFonts w:ascii="GHEA Grapalat" w:hAnsi="GHEA Grapalat" w:cs="Tahoma"/>
          <w:sz w:val="20"/>
        </w:rPr>
        <w:t>հայտարարության</w:t>
      </w:r>
      <w:r w:rsidR="007A4BB9" w:rsidRPr="00D862B9">
        <w:rPr>
          <w:rFonts w:ascii="GHEA Grapalat" w:hAnsi="GHEA Grapalat" w:cs="Tahoma"/>
          <w:sz w:val="20"/>
          <w:lang w:val="af-ZA"/>
        </w:rPr>
        <w:t xml:space="preserve"> </w:t>
      </w:r>
      <w:r w:rsidR="007A4BB9" w:rsidRPr="00E6597C">
        <w:rPr>
          <w:rFonts w:ascii="GHEA Grapalat" w:hAnsi="GHEA Grapalat" w:cs="Tahoma"/>
          <w:sz w:val="20"/>
        </w:rPr>
        <w:t>իսկությունը</w:t>
      </w:r>
      <w:r w:rsidR="007A4BB9" w:rsidRPr="00D862B9">
        <w:rPr>
          <w:rFonts w:ascii="GHEA Grapalat" w:hAnsi="GHEA Grapalat" w:cs="Tahoma"/>
          <w:sz w:val="20"/>
          <w:lang w:val="af-ZA"/>
        </w:rPr>
        <w:t xml:space="preserve"> </w:t>
      </w:r>
      <w:r w:rsidR="007A4BB9" w:rsidRPr="00E6597C">
        <w:rPr>
          <w:rFonts w:ascii="GHEA Grapalat" w:hAnsi="GHEA Grapalat" w:cs="Tahoma"/>
          <w:sz w:val="20"/>
        </w:rPr>
        <w:t>գնահատող</w:t>
      </w:r>
      <w:r w:rsidR="007A4BB9" w:rsidRPr="00D862B9">
        <w:rPr>
          <w:rFonts w:ascii="GHEA Grapalat" w:hAnsi="GHEA Grapalat" w:cs="Tahoma"/>
          <w:sz w:val="20"/>
          <w:lang w:val="af-ZA"/>
        </w:rPr>
        <w:t xml:space="preserve"> </w:t>
      </w:r>
      <w:r w:rsidR="007A4BB9" w:rsidRPr="00E6597C">
        <w:rPr>
          <w:rFonts w:ascii="GHEA Grapalat" w:hAnsi="GHEA Grapalat" w:cs="Tahoma"/>
          <w:sz w:val="20"/>
        </w:rPr>
        <w:t>հանձնաժողովը</w:t>
      </w:r>
      <w:r w:rsidR="007A4BB9" w:rsidRPr="00D862B9">
        <w:rPr>
          <w:rFonts w:ascii="GHEA Grapalat" w:hAnsi="GHEA Grapalat" w:cs="Tahoma"/>
          <w:sz w:val="20"/>
          <w:lang w:val="af-ZA"/>
        </w:rPr>
        <w:t xml:space="preserve"> (</w:t>
      </w:r>
      <w:r w:rsidR="007A4BB9" w:rsidRPr="00E6597C">
        <w:rPr>
          <w:rFonts w:ascii="GHEA Grapalat" w:hAnsi="GHEA Grapalat" w:cs="Tahoma"/>
          <w:sz w:val="20"/>
        </w:rPr>
        <w:t>այսուհետ</w:t>
      </w:r>
      <w:r w:rsidR="007A4BB9" w:rsidRPr="00D862B9">
        <w:rPr>
          <w:rFonts w:ascii="GHEA Grapalat" w:hAnsi="GHEA Grapalat" w:cs="Tahoma"/>
          <w:sz w:val="20"/>
          <w:lang w:val="af-ZA"/>
        </w:rPr>
        <w:t xml:space="preserve">` </w:t>
      </w:r>
      <w:r w:rsidR="007A4BB9" w:rsidRPr="00E6597C">
        <w:rPr>
          <w:rFonts w:ascii="GHEA Grapalat" w:hAnsi="GHEA Grapalat" w:cs="Tahoma"/>
          <w:sz w:val="20"/>
        </w:rPr>
        <w:t>հանձնաժողով</w:t>
      </w:r>
      <w:r w:rsidR="007A4BB9" w:rsidRPr="00D862B9">
        <w:rPr>
          <w:rFonts w:ascii="GHEA Grapalat" w:hAnsi="GHEA Grapalat" w:cs="Tahoma"/>
          <w:sz w:val="20"/>
          <w:lang w:val="af-ZA"/>
        </w:rPr>
        <w:t xml:space="preserve">) </w:t>
      </w:r>
      <w:r w:rsidR="007A4BB9" w:rsidRPr="00E6597C">
        <w:rPr>
          <w:rFonts w:ascii="GHEA Grapalat" w:hAnsi="GHEA Grapalat" w:cs="Tahoma"/>
          <w:sz w:val="20"/>
        </w:rPr>
        <w:t>գնահատում</w:t>
      </w:r>
      <w:r w:rsidR="007A4BB9" w:rsidRPr="00D862B9">
        <w:rPr>
          <w:rFonts w:ascii="GHEA Grapalat" w:hAnsi="GHEA Grapalat" w:cs="Tahoma"/>
          <w:sz w:val="20"/>
          <w:lang w:val="af-ZA"/>
        </w:rPr>
        <w:t xml:space="preserve"> </w:t>
      </w:r>
      <w:r w:rsidR="007A4BB9" w:rsidRPr="00E6597C">
        <w:rPr>
          <w:rFonts w:ascii="GHEA Grapalat" w:hAnsi="GHEA Grapalat" w:cs="Tahoma"/>
          <w:sz w:val="20"/>
        </w:rPr>
        <w:t>է</w:t>
      </w:r>
      <w:r w:rsidR="007A4BB9" w:rsidRPr="00D862B9">
        <w:rPr>
          <w:rFonts w:ascii="GHEA Grapalat" w:hAnsi="GHEA Grapalat" w:cs="Tahoma"/>
          <w:sz w:val="20"/>
          <w:lang w:val="af-ZA"/>
        </w:rPr>
        <w:t xml:space="preserve"> </w:t>
      </w:r>
      <w:r w:rsidR="007A4BB9" w:rsidRPr="00E6597C">
        <w:rPr>
          <w:rFonts w:ascii="GHEA Grapalat" w:hAnsi="GHEA Grapalat" w:cs="Tahoma"/>
          <w:sz w:val="20"/>
        </w:rPr>
        <w:t>սույն</w:t>
      </w:r>
      <w:r w:rsidR="007A4BB9" w:rsidRPr="00D862B9">
        <w:rPr>
          <w:rFonts w:ascii="GHEA Grapalat" w:hAnsi="GHEA Grapalat" w:cs="Tahoma"/>
          <w:sz w:val="20"/>
          <w:lang w:val="af-ZA"/>
        </w:rPr>
        <w:t xml:space="preserve"> </w:t>
      </w:r>
      <w:r w:rsidR="007A4BB9" w:rsidRPr="00E6597C">
        <w:rPr>
          <w:rFonts w:ascii="GHEA Grapalat" w:hAnsi="GHEA Grapalat" w:cs="Tahoma"/>
          <w:sz w:val="20"/>
        </w:rPr>
        <w:t>հրավերով</w:t>
      </w:r>
      <w:r w:rsidR="007A4BB9" w:rsidRPr="00D862B9">
        <w:rPr>
          <w:rFonts w:ascii="GHEA Grapalat" w:hAnsi="GHEA Grapalat" w:cs="Tahoma"/>
          <w:sz w:val="20"/>
          <w:lang w:val="af-ZA"/>
        </w:rPr>
        <w:t xml:space="preserve"> </w:t>
      </w:r>
      <w:r w:rsidR="007A4BB9" w:rsidRPr="00E6597C">
        <w:rPr>
          <w:rFonts w:ascii="GHEA Grapalat" w:hAnsi="GHEA Grapalat" w:cs="Tahoma"/>
          <w:sz w:val="20"/>
        </w:rPr>
        <w:t>սահմանված</w:t>
      </w:r>
      <w:r w:rsidR="007A4BB9" w:rsidRPr="00D862B9">
        <w:rPr>
          <w:rFonts w:ascii="GHEA Grapalat" w:hAnsi="GHEA Grapalat" w:cs="Tahoma"/>
          <w:sz w:val="20"/>
          <w:lang w:val="af-ZA"/>
        </w:rPr>
        <w:t xml:space="preserve"> </w:t>
      </w:r>
      <w:r w:rsidR="007A4BB9" w:rsidRPr="00E6597C">
        <w:rPr>
          <w:rFonts w:ascii="GHEA Grapalat" w:hAnsi="GHEA Grapalat" w:cs="Tahoma"/>
          <w:sz w:val="20"/>
        </w:rPr>
        <w:t>պայմաններով</w:t>
      </w:r>
      <w:r w:rsidR="007A4BB9" w:rsidRPr="00D862B9">
        <w:rPr>
          <w:rFonts w:ascii="GHEA Grapalat" w:hAnsi="GHEA Grapalat" w:cs="Tahoma"/>
          <w:sz w:val="20"/>
          <w:lang w:val="af-ZA"/>
        </w:rPr>
        <w:t>:</w:t>
      </w:r>
    </w:p>
    <w:p w14:paraId="68151F4C" w14:textId="77777777" w:rsidR="007367D4" w:rsidRPr="00D862B9" w:rsidRDefault="00BA3554" w:rsidP="00971114">
      <w:pPr>
        <w:ind w:firstLine="720"/>
        <w:jc w:val="both"/>
        <w:rPr>
          <w:rFonts w:ascii="GHEA Grapalat" w:hAnsi="GHEA Grapalat"/>
          <w:color w:val="000000"/>
          <w:lang w:val="af-ZA"/>
        </w:rPr>
      </w:pPr>
      <w:r w:rsidRPr="00D862B9">
        <w:rPr>
          <w:rFonts w:ascii="GHEA Grapalat" w:hAnsi="GHEA Grapalat" w:cs="Tahoma"/>
          <w:sz w:val="20"/>
          <w:szCs w:val="20"/>
          <w:lang w:val="af-ZA"/>
        </w:rPr>
        <w:t>2.</w:t>
      </w:r>
      <w:r w:rsidR="007968A3" w:rsidRPr="00D862B9">
        <w:rPr>
          <w:rFonts w:ascii="GHEA Grapalat" w:hAnsi="GHEA Grapalat" w:cs="Tahoma"/>
          <w:sz w:val="20"/>
          <w:szCs w:val="20"/>
          <w:lang w:val="af-ZA"/>
        </w:rPr>
        <w:t>3</w:t>
      </w:r>
      <w:r w:rsidR="00EB487B" w:rsidRPr="00D862B9">
        <w:rPr>
          <w:rFonts w:ascii="GHEA Grapalat" w:hAnsi="GHEA Grapalat" w:cs="Tahoma"/>
          <w:sz w:val="20"/>
          <w:szCs w:val="20"/>
          <w:lang w:val="af-ZA"/>
        </w:rPr>
        <w:t xml:space="preserve"> </w:t>
      </w:r>
      <w:r w:rsidR="007367D4" w:rsidRPr="00BA7559">
        <w:rPr>
          <w:rFonts w:ascii="GHEA Grapalat" w:hAnsi="GHEA Grapalat" w:cs="Sylfaen"/>
          <w:sz w:val="20"/>
          <w:szCs w:val="20"/>
        </w:rPr>
        <w:t>Մասնակիցի՝</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D862B9">
        <w:rPr>
          <w:rFonts w:ascii="GHEA Grapalat" w:hAnsi="GHEA Grapalat" w:cs="Sylfaen"/>
          <w:sz w:val="20"/>
          <w:szCs w:val="20"/>
          <w:lang w:val="af-ZA"/>
        </w:rPr>
        <w:t xml:space="preserve"> 6-</w:t>
      </w:r>
      <w:r w:rsidR="007367D4" w:rsidRPr="00BA7559">
        <w:rPr>
          <w:rFonts w:ascii="GHEA Grapalat" w:hAnsi="GHEA Grapalat" w:cs="Sylfaen"/>
          <w:sz w:val="20"/>
          <w:szCs w:val="20"/>
        </w:rPr>
        <w:t>րդ</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հոդվածի</w:t>
      </w:r>
      <w:r w:rsidR="007367D4" w:rsidRPr="00D862B9">
        <w:rPr>
          <w:rFonts w:ascii="GHEA Grapalat" w:hAnsi="GHEA Grapalat" w:cs="Sylfaen"/>
          <w:sz w:val="20"/>
          <w:szCs w:val="20"/>
          <w:lang w:val="af-ZA"/>
        </w:rPr>
        <w:t xml:space="preserve"> 1-</w:t>
      </w:r>
      <w:r w:rsidR="007367D4" w:rsidRPr="00BA7559">
        <w:rPr>
          <w:rFonts w:ascii="GHEA Grapalat" w:hAnsi="GHEA Grapalat" w:cs="Sylfaen"/>
          <w:sz w:val="20"/>
          <w:szCs w:val="20"/>
        </w:rPr>
        <w:t>ին</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մասի</w:t>
      </w:r>
      <w:r w:rsidR="007367D4" w:rsidRPr="00D862B9">
        <w:rPr>
          <w:rFonts w:ascii="GHEA Grapalat" w:hAnsi="GHEA Grapalat" w:cs="Sylfaen"/>
          <w:sz w:val="20"/>
          <w:szCs w:val="20"/>
          <w:lang w:val="af-ZA"/>
        </w:rPr>
        <w:t xml:space="preserve"> 6-</w:t>
      </w:r>
      <w:r w:rsidR="007367D4" w:rsidRPr="00BA7559">
        <w:rPr>
          <w:rFonts w:ascii="GHEA Grapalat" w:hAnsi="GHEA Grapalat" w:cs="Sylfaen"/>
          <w:sz w:val="20"/>
          <w:szCs w:val="20"/>
        </w:rPr>
        <w:t>րդ</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կետով</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նախատեսված</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ցուցակում</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ներառվելը</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դրանում</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գտնվելու</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ժամանակահատվածում</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ինքնաբերաբար</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հանգեցնում</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է</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վերջինիս</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հետ</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փոխկապակցված</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անձանց</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գնումների</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գործընթացին</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մասնակցության</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իրավունքի</w:t>
      </w:r>
      <w:r w:rsidR="007367D4" w:rsidRPr="00D862B9">
        <w:rPr>
          <w:rFonts w:ascii="GHEA Grapalat" w:hAnsi="GHEA Grapalat" w:cs="Sylfaen"/>
          <w:sz w:val="20"/>
          <w:szCs w:val="20"/>
          <w:lang w:val="af-ZA"/>
        </w:rPr>
        <w:t xml:space="preserve"> </w:t>
      </w:r>
      <w:r w:rsidR="007367D4" w:rsidRPr="00BA7559">
        <w:rPr>
          <w:rFonts w:ascii="GHEA Grapalat" w:hAnsi="GHEA Grapalat" w:cs="Sylfaen"/>
          <w:sz w:val="20"/>
          <w:szCs w:val="20"/>
        </w:rPr>
        <w:t>սահմանափակման</w:t>
      </w:r>
      <w:r w:rsidR="007367D4" w:rsidRPr="00D862B9">
        <w:rPr>
          <w:rFonts w:ascii="GHEA Grapalat" w:hAnsi="GHEA Grapalat" w:cs="Sylfaen"/>
          <w:sz w:val="20"/>
          <w:szCs w:val="20"/>
          <w:lang w:val="af-ZA"/>
        </w:rPr>
        <w:t>:</w:t>
      </w:r>
      <w:r w:rsidR="007367D4" w:rsidRPr="00D862B9">
        <w:rPr>
          <w:rFonts w:ascii="GHEA Grapalat" w:hAnsi="GHEA Grapalat"/>
          <w:color w:val="000000"/>
          <w:lang w:val="af-ZA"/>
        </w:rPr>
        <w:t xml:space="preserve"> </w:t>
      </w:r>
    </w:p>
    <w:p w14:paraId="0A888808" w14:textId="77777777" w:rsidR="00BA3554" w:rsidRPr="00D862B9" w:rsidRDefault="00BA3554" w:rsidP="00971114">
      <w:pPr>
        <w:ind w:firstLine="720"/>
        <w:jc w:val="both"/>
        <w:rPr>
          <w:rFonts w:ascii="GHEA Grapalat" w:hAnsi="GHEA Grapalat"/>
          <w:sz w:val="20"/>
          <w:szCs w:val="20"/>
          <w:lang w:val="af-ZA"/>
        </w:rPr>
      </w:pPr>
      <w:r w:rsidRPr="00E6597C">
        <w:rPr>
          <w:rFonts w:ascii="GHEA Grapalat" w:hAnsi="GHEA Grapalat" w:cs="Sylfaen"/>
          <w:sz w:val="20"/>
          <w:szCs w:val="20"/>
        </w:rPr>
        <w:t>Արգելվում</w:t>
      </w:r>
      <w:r w:rsidRPr="00D862B9">
        <w:rPr>
          <w:rFonts w:ascii="GHEA Grapalat" w:hAnsi="GHEA Grapalat"/>
          <w:sz w:val="20"/>
          <w:szCs w:val="20"/>
          <w:lang w:val="af-ZA"/>
        </w:rPr>
        <w:t xml:space="preserve"> </w:t>
      </w:r>
      <w:r w:rsidRPr="00E6597C">
        <w:rPr>
          <w:rFonts w:ascii="GHEA Grapalat" w:hAnsi="GHEA Grapalat" w:cs="Sylfaen"/>
          <w:sz w:val="20"/>
          <w:szCs w:val="20"/>
        </w:rPr>
        <w:t>է</w:t>
      </w:r>
      <w:r w:rsidRPr="00D862B9">
        <w:rPr>
          <w:rFonts w:ascii="GHEA Grapalat" w:hAnsi="GHEA Grapalat"/>
          <w:sz w:val="20"/>
          <w:szCs w:val="20"/>
          <w:lang w:val="af-ZA"/>
        </w:rPr>
        <w:t xml:space="preserve"> </w:t>
      </w:r>
      <w:r w:rsidRPr="00E6597C">
        <w:rPr>
          <w:rFonts w:ascii="GHEA Grapalat" w:hAnsi="GHEA Grapalat"/>
          <w:sz w:val="20"/>
          <w:szCs w:val="20"/>
        </w:rPr>
        <w:t>սույն</w:t>
      </w:r>
      <w:r w:rsidRPr="00D862B9">
        <w:rPr>
          <w:rFonts w:ascii="GHEA Grapalat" w:hAnsi="GHEA Grapalat"/>
          <w:sz w:val="20"/>
          <w:szCs w:val="20"/>
          <w:lang w:val="af-ZA"/>
        </w:rPr>
        <w:t xml:space="preserve"> </w:t>
      </w:r>
      <w:r w:rsidRPr="00E6597C">
        <w:rPr>
          <w:rFonts w:ascii="GHEA Grapalat" w:hAnsi="GHEA Grapalat"/>
          <w:sz w:val="20"/>
          <w:szCs w:val="20"/>
        </w:rPr>
        <w:t>կետով</w:t>
      </w:r>
      <w:r w:rsidRPr="00D862B9">
        <w:rPr>
          <w:rFonts w:ascii="GHEA Grapalat" w:hAnsi="GHEA Grapalat"/>
          <w:sz w:val="20"/>
          <w:szCs w:val="20"/>
          <w:lang w:val="af-ZA"/>
        </w:rPr>
        <w:t xml:space="preserve"> </w:t>
      </w:r>
      <w:r w:rsidRPr="00E6597C">
        <w:rPr>
          <w:rFonts w:ascii="GHEA Grapalat" w:hAnsi="GHEA Grapalat"/>
          <w:sz w:val="20"/>
          <w:szCs w:val="20"/>
        </w:rPr>
        <w:t>սահմանված</w:t>
      </w:r>
      <w:r w:rsidRPr="00D862B9">
        <w:rPr>
          <w:rFonts w:ascii="GHEA Grapalat" w:hAnsi="GHEA Grapalat"/>
          <w:sz w:val="20"/>
          <w:szCs w:val="20"/>
          <w:lang w:val="af-ZA"/>
        </w:rPr>
        <w:t xml:space="preserve"> </w:t>
      </w:r>
      <w:r w:rsidRPr="00E6597C">
        <w:rPr>
          <w:rFonts w:ascii="GHEA Grapalat" w:hAnsi="GHEA Grapalat"/>
          <w:sz w:val="20"/>
          <w:szCs w:val="20"/>
        </w:rPr>
        <w:t>փոխկապակցված</w:t>
      </w:r>
      <w:r w:rsidRPr="00D862B9">
        <w:rPr>
          <w:rFonts w:ascii="GHEA Grapalat" w:hAnsi="GHEA Grapalat"/>
          <w:sz w:val="20"/>
          <w:szCs w:val="20"/>
          <w:lang w:val="af-ZA"/>
        </w:rPr>
        <w:t xml:space="preserve"> </w:t>
      </w:r>
      <w:r w:rsidRPr="00E6597C">
        <w:rPr>
          <w:rFonts w:ascii="GHEA Grapalat" w:hAnsi="GHEA Grapalat"/>
          <w:sz w:val="20"/>
          <w:szCs w:val="20"/>
        </w:rPr>
        <w:t>անձանց</w:t>
      </w:r>
      <w:r w:rsidRPr="00D862B9">
        <w:rPr>
          <w:rFonts w:ascii="GHEA Grapalat" w:hAnsi="GHEA Grapalat"/>
          <w:sz w:val="20"/>
          <w:szCs w:val="20"/>
          <w:lang w:val="af-ZA"/>
        </w:rPr>
        <w:t xml:space="preserve"> </w:t>
      </w:r>
      <w:r w:rsidRPr="00E6597C">
        <w:rPr>
          <w:rFonts w:ascii="GHEA Grapalat" w:hAnsi="GHEA Grapalat"/>
          <w:sz w:val="20"/>
          <w:szCs w:val="20"/>
        </w:rPr>
        <w:t>և</w:t>
      </w:r>
      <w:r w:rsidRPr="00D862B9">
        <w:rPr>
          <w:rFonts w:ascii="GHEA Grapalat" w:hAnsi="GHEA Grapalat"/>
          <w:sz w:val="20"/>
          <w:szCs w:val="20"/>
          <w:lang w:val="af-ZA"/>
        </w:rPr>
        <w:t xml:space="preserve"> (</w:t>
      </w:r>
      <w:r w:rsidRPr="00E6597C">
        <w:rPr>
          <w:rFonts w:ascii="GHEA Grapalat" w:hAnsi="GHEA Grapalat"/>
          <w:sz w:val="20"/>
          <w:szCs w:val="20"/>
        </w:rPr>
        <w:t>կամ</w:t>
      </w:r>
      <w:r w:rsidRPr="00D862B9">
        <w:rPr>
          <w:rFonts w:ascii="GHEA Grapalat" w:hAnsi="GHEA Grapalat"/>
          <w:sz w:val="20"/>
          <w:szCs w:val="20"/>
          <w:lang w:val="af-ZA"/>
        </w:rPr>
        <w:t xml:space="preserve">) </w:t>
      </w:r>
      <w:r w:rsidRPr="00E6597C">
        <w:rPr>
          <w:rFonts w:ascii="GHEA Grapalat" w:hAnsi="GHEA Grapalat" w:cs="Sylfaen"/>
          <w:sz w:val="20"/>
          <w:szCs w:val="20"/>
        </w:rPr>
        <w:t>միևնույն</w:t>
      </w:r>
      <w:r w:rsidRPr="00D862B9">
        <w:rPr>
          <w:rFonts w:ascii="GHEA Grapalat" w:hAnsi="GHEA Grapalat"/>
          <w:sz w:val="20"/>
          <w:szCs w:val="20"/>
          <w:lang w:val="af-ZA"/>
        </w:rPr>
        <w:t xml:space="preserve"> </w:t>
      </w:r>
      <w:r w:rsidRPr="00E6597C">
        <w:rPr>
          <w:rFonts w:ascii="GHEA Grapalat" w:hAnsi="GHEA Grapalat" w:cs="Sylfaen"/>
          <w:sz w:val="20"/>
          <w:szCs w:val="20"/>
        </w:rPr>
        <w:t>անձի</w:t>
      </w:r>
      <w:r w:rsidRPr="00D862B9">
        <w:rPr>
          <w:rFonts w:ascii="GHEA Grapalat" w:hAnsi="GHEA Grapalat"/>
          <w:sz w:val="20"/>
          <w:szCs w:val="20"/>
          <w:lang w:val="af-ZA"/>
        </w:rPr>
        <w:t xml:space="preserve"> (</w:t>
      </w:r>
      <w:r w:rsidRPr="00E6597C">
        <w:rPr>
          <w:rFonts w:ascii="GHEA Grapalat" w:hAnsi="GHEA Grapalat" w:cs="Sylfaen"/>
          <w:sz w:val="20"/>
          <w:szCs w:val="20"/>
        </w:rPr>
        <w:t>անձանց</w:t>
      </w:r>
      <w:r w:rsidRPr="00D862B9">
        <w:rPr>
          <w:rFonts w:ascii="GHEA Grapalat" w:hAnsi="GHEA Grapalat"/>
          <w:sz w:val="20"/>
          <w:szCs w:val="20"/>
          <w:lang w:val="af-ZA"/>
        </w:rPr>
        <w:t xml:space="preserve">) </w:t>
      </w:r>
      <w:r w:rsidRPr="00E6597C">
        <w:rPr>
          <w:rFonts w:ascii="GHEA Grapalat" w:hAnsi="GHEA Grapalat" w:cs="Sylfaen"/>
          <w:sz w:val="20"/>
          <w:szCs w:val="20"/>
        </w:rPr>
        <w:t>կողմից</w:t>
      </w:r>
      <w:r w:rsidRPr="00D862B9">
        <w:rPr>
          <w:rFonts w:ascii="GHEA Grapalat" w:hAnsi="GHEA Grapalat"/>
          <w:sz w:val="20"/>
          <w:szCs w:val="20"/>
          <w:lang w:val="af-ZA"/>
        </w:rPr>
        <w:t xml:space="preserve"> </w:t>
      </w:r>
      <w:r w:rsidRPr="00E6597C">
        <w:rPr>
          <w:rFonts w:ascii="GHEA Grapalat" w:hAnsi="GHEA Grapalat" w:cs="Sylfaen"/>
          <w:sz w:val="20"/>
          <w:szCs w:val="20"/>
        </w:rPr>
        <w:t>հիմնադրված</w:t>
      </w:r>
      <w:r w:rsidRPr="00D862B9">
        <w:rPr>
          <w:rFonts w:ascii="GHEA Grapalat" w:hAnsi="GHEA Grapalat"/>
          <w:sz w:val="20"/>
          <w:szCs w:val="20"/>
          <w:lang w:val="af-ZA"/>
        </w:rPr>
        <w:t xml:space="preserve"> </w:t>
      </w:r>
      <w:r w:rsidRPr="00E6597C">
        <w:rPr>
          <w:rFonts w:ascii="GHEA Grapalat" w:hAnsi="GHEA Grapalat" w:cs="Sylfaen"/>
          <w:sz w:val="20"/>
          <w:szCs w:val="20"/>
        </w:rPr>
        <w:t>կամ</w:t>
      </w:r>
      <w:r w:rsidRPr="00D862B9">
        <w:rPr>
          <w:rFonts w:ascii="GHEA Grapalat" w:hAnsi="GHEA Grapalat"/>
          <w:sz w:val="20"/>
          <w:szCs w:val="20"/>
          <w:lang w:val="af-ZA"/>
        </w:rPr>
        <w:t xml:space="preserve"> </w:t>
      </w:r>
      <w:r w:rsidRPr="00E6597C">
        <w:rPr>
          <w:rFonts w:ascii="GHEA Grapalat" w:hAnsi="GHEA Grapalat" w:cs="Sylfaen"/>
          <w:sz w:val="20"/>
          <w:szCs w:val="20"/>
        </w:rPr>
        <w:t>ավելի</w:t>
      </w:r>
      <w:r w:rsidRPr="00D862B9">
        <w:rPr>
          <w:rFonts w:ascii="GHEA Grapalat" w:hAnsi="GHEA Grapalat"/>
          <w:sz w:val="20"/>
          <w:szCs w:val="20"/>
          <w:lang w:val="af-ZA"/>
        </w:rPr>
        <w:t xml:space="preserve"> </w:t>
      </w:r>
      <w:r w:rsidRPr="00E6597C">
        <w:rPr>
          <w:rFonts w:ascii="GHEA Grapalat" w:hAnsi="GHEA Grapalat" w:cs="Sylfaen"/>
          <w:sz w:val="20"/>
          <w:szCs w:val="20"/>
        </w:rPr>
        <w:t>քան</w:t>
      </w:r>
      <w:r w:rsidRPr="00D862B9">
        <w:rPr>
          <w:rFonts w:ascii="GHEA Grapalat" w:hAnsi="GHEA Grapalat"/>
          <w:sz w:val="20"/>
          <w:szCs w:val="20"/>
          <w:lang w:val="af-ZA"/>
        </w:rPr>
        <w:t xml:space="preserve"> </w:t>
      </w:r>
      <w:r w:rsidRPr="00E6597C">
        <w:rPr>
          <w:rFonts w:ascii="GHEA Grapalat" w:hAnsi="GHEA Grapalat" w:cs="Sylfaen"/>
          <w:sz w:val="20"/>
          <w:szCs w:val="20"/>
        </w:rPr>
        <w:t>հիսուն</w:t>
      </w:r>
      <w:r w:rsidRPr="00D862B9">
        <w:rPr>
          <w:rFonts w:ascii="GHEA Grapalat" w:hAnsi="GHEA Grapalat"/>
          <w:sz w:val="20"/>
          <w:szCs w:val="20"/>
          <w:lang w:val="af-ZA"/>
        </w:rPr>
        <w:t xml:space="preserve"> </w:t>
      </w:r>
      <w:r w:rsidRPr="00E6597C">
        <w:rPr>
          <w:rFonts w:ascii="GHEA Grapalat" w:hAnsi="GHEA Grapalat" w:cs="Sylfaen"/>
          <w:sz w:val="20"/>
          <w:szCs w:val="20"/>
        </w:rPr>
        <w:t>տոկոս</w:t>
      </w:r>
      <w:r w:rsidRPr="00D862B9">
        <w:rPr>
          <w:rFonts w:ascii="GHEA Grapalat" w:hAnsi="GHEA Grapalat"/>
          <w:sz w:val="20"/>
          <w:szCs w:val="20"/>
          <w:lang w:val="af-ZA"/>
        </w:rPr>
        <w:t xml:space="preserve"> </w:t>
      </w:r>
      <w:r w:rsidRPr="00E6597C">
        <w:rPr>
          <w:rFonts w:ascii="GHEA Grapalat" w:hAnsi="GHEA Grapalat" w:cs="Sylfaen"/>
          <w:sz w:val="20"/>
          <w:szCs w:val="20"/>
        </w:rPr>
        <w:t>միևնույն</w:t>
      </w:r>
      <w:r w:rsidRPr="00D862B9">
        <w:rPr>
          <w:rFonts w:ascii="GHEA Grapalat" w:hAnsi="GHEA Grapalat"/>
          <w:sz w:val="20"/>
          <w:szCs w:val="20"/>
          <w:lang w:val="af-ZA"/>
        </w:rPr>
        <w:t xml:space="preserve"> </w:t>
      </w:r>
      <w:r w:rsidRPr="00E6597C">
        <w:rPr>
          <w:rFonts w:ascii="GHEA Grapalat" w:hAnsi="GHEA Grapalat" w:cs="Sylfaen"/>
          <w:sz w:val="20"/>
          <w:szCs w:val="20"/>
        </w:rPr>
        <w:t>անձի</w:t>
      </w:r>
      <w:r w:rsidRPr="00D862B9">
        <w:rPr>
          <w:rFonts w:ascii="GHEA Grapalat" w:hAnsi="GHEA Grapalat"/>
          <w:sz w:val="20"/>
          <w:szCs w:val="20"/>
          <w:lang w:val="af-ZA"/>
        </w:rPr>
        <w:t xml:space="preserve"> (</w:t>
      </w:r>
      <w:r w:rsidRPr="00E6597C">
        <w:rPr>
          <w:rFonts w:ascii="GHEA Grapalat" w:hAnsi="GHEA Grapalat" w:cs="Sylfaen"/>
          <w:sz w:val="20"/>
          <w:szCs w:val="20"/>
        </w:rPr>
        <w:t>անձանց</w:t>
      </w:r>
      <w:r w:rsidRPr="00D862B9">
        <w:rPr>
          <w:rFonts w:ascii="GHEA Grapalat" w:hAnsi="GHEA Grapalat"/>
          <w:sz w:val="20"/>
          <w:szCs w:val="20"/>
          <w:lang w:val="af-ZA"/>
        </w:rPr>
        <w:t xml:space="preserve">) </w:t>
      </w:r>
      <w:r w:rsidRPr="00E6597C">
        <w:rPr>
          <w:rFonts w:ascii="GHEA Grapalat" w:hAnsi="GHEA Grapalat" w:cs="Sylfaen"/>
          <w:sz w:val="20"/>
          <w:szCs w:val="20"/>
        </w:rPr>
        <w:t>պատկանող</w:t>
      </w:r>
      <w:r w:rsidRPr="00D862B9">
        <w:rPr>
          <w:rFonts w:ascii="GHEA Grapalat" w:hAnsi="GHEA Grapalat"/>
          <w:sz w:val="20"/>
          <w:szCs w:val="20"/>
          <w:lang w:val="af-ZA"/>
        </w:rPr>
        <w:t xml:space="preserve"> </w:t>
      </w:r>
      <w:r w:rsidRPr="00E6597C">
        <w:rPr>
          <w:rFonts w:ascii="GHEA Grapalat" w:hAnsi="GHEA Grapalat" w:cs="Sylfaen"/>
          <w:sz w:val="20"/>
          <w:szCs w:val="20"/>
        </w:rPr>
        <w:t>բաժնեմաս</w:t>
      </w:r>
      <w:r w:rsidRPr="00D862B9">
        <w:rPr>
          <w:rFonts w:ascii="GHEA Grapalat" w:hAnsi="GHEA Grapalat"/>
          <w:sz w:val="20"/>
          <w:szCs w:val="20"/>
          <w:lang w:val="af-ZA"/>
        </w:rPr>
        <w:t xml:space="preserve"> </w:t>
      </w:r>
      <w:r w:rsidR="001B0D9A" w:rsidRPr="00D862B9">
        <w:rPr>
          <w:rFonts w:ascii="GHEA Grapalat" w:hAnsi="GHEA Grapalat"/>
          <w:sz w:val="20"/>
          <w:szCs w:val="20"/>
          <w:lang w:val="af-ZA"/>
        </w:rPr>
        <w:lastRenderedPageBreak/>
        <w:t>(</w:t>
      </w:r>
      <w:r w:rsidR="001B0D9A" w:rsidRPr="00E6597C">
        <w:rPr>
          <w:rFonts w:ascii="GHEA Grapalat" w:hAnsi="GHEA Grapalat"/>
          <w:sz w:val="20"/>
          <w:szCs w:val="20"/>
        </w:rPr>
        <w:t>փայաբաժին</w:t>
      </w:r>
      <w:r w:rsidR="001B0D9A" w:rsidRPr="00D862B9">
        <w:rPr>
          <w:rFonts w:ascii="GHEA Grapalat" w:hAnsi="GHEA Grapalat"/>
          <w:sz w:val="20"/>
          <w:szCs w:val="20"/>
          <w:lang w:val="af-ZA"/>
        </w:rPr>
        <w:t xml:space="preserve">) </w:t>
      </w:r>
      <w:r w:rsidRPr="00E6597C">
        <w:rPr>
          <w:rFonts w:ascii="GHEA Grapalat" w:hAnsi="GHEA Grapalat" w:cs="Sylfaen"/>
          <w:sz w:val="20"/>
          <w:szCs w:val="20"/>
        </w:rPr>
        <w:t>ունեցող</w:t>
      </w:r>
      <w:r w:rsidRPr="00D862B9">
        <w:rPr>
          <w:rFonts w:ascii="GHEA Grapalat" w:hAnsi="GHEA Grapalat"/>
          <w:sz w:val="20"/>
          <w:szCs w:val="20"/>
          <w:lang w:val="af-ZA"/>
        </w:rPr>
        <w:t xml:space="preserve"> </w:t>
      </w:r>
      <w:r w:rsidRPr="00E6597C">
        <w:rPr>
          <w:rFonts w:ascii="GHEA Grapalat" w:hAnsi="GHEA Grapalat" w:cs="Sylfaen"/>
          <w:sz w:val="20"/>
          <w:szCs w:val="20"/>
        </w:rPr>
        <w:t>կազմակերպությունների</w:t>
      </w:r>
      <w:r w:rsidRPr="00D862B9">
        <w:rPr>
          <w:rFonts w:ascii="GHEA Grapalat" w:hAnsi="GHEA Grapalat"/>
          <w:sz w:val="20"/>
          <w:szCs w:val="20"/>
          <w:lang w:val="af-ZA"/>
        </w:rPr>
        <w:t xml:space="preserve"> </w:t>
      </w:r>
      <w:r w:rsidRPr="00E6597C">
        <w:rPr>
          <w:rFonts w:ascii="GHEA Grapalat" w:hAnsi="GHEA Grapalat" w:cs="Sylfaen"/>
          <w:sz w:val="20"/>
          <w:szCs w:val="20"/>
        </w:rPr>
        <w:t>միաժամանակյա</w:t>
      </w:r>
      <w:r w:rsidRPr="00D862B9">
        <w:rPr>
          <w:rFonts w:ascii="GHEA Grapalat" w:hAnsi="GHEA Grapalat"/>
          <w:sz w:val="20"/>
          <w:szCs w:val="20"/>
          <w:lang w:val="af-ZA"/>
        </w:rPr>
        <w:t xml:space="preserve"> </w:t>
      </w:r>
      <w:r w:rsidRPr="00E6597C">
        <w:rPr>
          <w:rFonts w:ascii="GHEA Grapalat" w:hAnsi="GHEA Grapalat" w:cs="Sylfaen"/>
          <w:sz w:val="20"/>
          <w:szCs w:val="20"/>
        </w:rPr>
        <w:t>մասնակցությունը</w:t>
      </w:r>
      <w:r w:rsidRPr="00D862B9">
        <w:rPr>
          <w:rFonts w:ascii="GHEA Grapalat" w:hAnsi="GHEA Grapalat"/>
          <w:sz w:val="20"/>
          <w:szCs w:val="20"/>
          <w:lang w:val="af-ZA"/>
        </w:rPr>
        <w:t xml:space="preserve"> </w:t>
      </w:r>
      <w:r w:rsidR="00EB487B" w:rsidRPr="00E6597C">
        <w:rPr>
          <w:rFonts w:ascii="GHEA Grapalat" w:hAnsi="GHEA Grapalat"/>
          <w:sz w:val="20"/>
          <w:szCs w:val="20"/>
        </w:rPr>
        <w:t>սույն</w:t>
      </w:r>
      <w:r w:rsidR="00EB487B" w:rsidRPr="00D862B9">
        <w:rPr>
          <w:rFonts w:ascii="GHEA Grapalat" w:hAnsi="GHEA Grapalat"/>
          <w:sz w:val="20"/>
          <w:szCs w:val="20"/>
          <w:lang w:val="af-ZA"/>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D862B9">
        <w:rPr>
          <w:rFonts w:ascii="GHEA Grapalat" w:hAnsi="GHEA Grapalat" w:cs="Sylfaen"/>
          <w:sz w:val="20"/>
          <w:szCs w:val="20"/>
          <w:lang w:val="af-ZA"/>
        </w:rPr>
        <w:t>(</w:t>
      </w:r>
      <w:r w:rsidR="008628EC" w:rsidRPr="00E6597C">
        <w:rPr>
          <w:rFonts w:ascii="GHEA Grapalat" w:hAnsi="GHEA Grapalat" w:cs="Sylfaen"/>
          <w:sz w:val="20"/>
          <w:szCs w:val="20"/>
        </w:rPr>
        <w:t>միևնույն</w:t>
      </w:r>
      <w:r w:rsidR="008628EC" w:rsidRPr="00D862B9">
        <w:rPr>
          <w:rFonts w:ascii="GHEA Grapalat" w:hAnsi="GHEA Grapalat" w:cs="Sylfaen"/>
          <w:sz w:val="20"/>
          <w:szCs w:val="20"/>
          <w:lang w:val="af-ZA"/>
        </w:rPr>
        <w:t xml:space="preserve"> </w:t>
      </w:r>
      <w:r w:rsidR="008628EC" w:rsidRPr="00E6597C">
        <w:rPr>
          <w:rFonts w:ascii="GHEA Grapalat" w:hAnsi="GHEA Grapalat" w:cs="Sylfaen"/>
          <w:sz w:val="20"/>
          <w:szCs w:val="20"/>
        </w:rPr>
        <w:t>չափաբաժնին</w:t>
      </w:r>
      <w:r w:rsidR="008628EC" w:rsidRPr="00D862B9">
        <w:rPr>
          <w:rFonts w:ascii="GHEA Grapalat" w:hAnsi="GHEA Grapalat" w:cs="Sylfaen"/>
          <w:sz w:val="20"/>
          <w:szCs w:val="20"/>
          <w:lang w:val="af-ZA"/>
        </w:rPr>
        <w:t>),</w:t>
      </w:r>
      <w:r w:rsidRPr="00D862B9">
        <w:rPr>
          <w:rFonts w:ascii="GHEA Grapalat" w:hAnsi="GHEA Grapalat" w:cs="Sylfaen"/>
          <w:sz w:val="20"/>
          <w:szCs w:val="20"/>
          <w:lang w:val="af-ZA"/>
        </w:rPr>
        <w:t xml:space="preserve"> </w:t>
      </w:r>
      <w:r w:rsidRPr="00E6597C">
        <w:rPr>
          <w:rFonts w:ascii="GHEA Grapalat" w:hAnsi="GHEA Grapalat" w:cs="Sylfaen"/>
          <w:sz w:val="20"/>
          <w:szCs w:val="20"/>
        </w:rPr>
        <w:t>բացառությամբ</w:t>
      </w:r>
      <w:r w:rsidRPr="00D862B9">
        <w:rPr>
          <w:rFonts w:ascii="GHEA Grapalat" w:hAnsi="GHEA Grapalat"/>
          <w:sz w:val="20"/>
          <w:szCs w:val="20"/>
          <w:lang w:val="af-ZA"/>
        </w:rPr>
        <w:t xml:space="preserve"> </w:t>
      </w:r>
      <w:r w:rsidRPr="00E6597C">
        <w:rPr>
          <w:rFonts w:ascii="GHEA Grapalat" w:hAnsi="GHEA Grapalat" w:cs="Sylfaen"/>
          <w:sz w:val="20"/>
          <w:szCs w:val="20"/>
        </w:rPr>
        <w:t>պետության</w:t>
      </w:r>
      <w:r w:rsidRPr="00D862B9">
        <w:rPr>
          <w:rFonts w:ascii="GHEA Grapalat" w:hAnsi="GHEA Grapalat"/>
          <w:sz w:val="20"/>
          <w:szCs w:val="20"/>
          <w:lang w:val="af-ZA"/>
        </w:rPr>
        <w:t xml:space="preserve"> </w:t>
      </w:r>
      <w:r w:rsidRPr="00E6597C">
        <w:rPr>
          <w:rFonts w:ascii="GHEA Grapalat" w:hAnsi="GHEA Grapalat" w:cs="Sylfaen"/>
          <w:sz w:val="20"/>
          <w:szCs w:val="20"/>
        </w:rPr>
        <w:t>կամ</w:t>
      </w:r>
      <w:r w:rsidRPr="00D862B9">
        <w:rPr>
          <w:rFonts w:ascii="GHEA Grapalat" w:hAnsi="GHEA Grapalat"/>
          <w:sz w:val="20"/>
          <w:szCs w:val="20"/>
          <w:lang w:val="af-ZA"/>
        </w:rPr>
        <w:t xml:space="preserve"> </w:t>
      </w:r>
      <w:r w:rsidRPr="00E6597C">
        <w:rPr>
          <w:rFonts w:ascii="GHEA Grapalat" w:hAnsi="GHEA Grapalat" w:cs="Sylfaen"/>
          <w:sz w:val="20"/>
          <w:szCs w:val="20"/>
        </w:rPr>
        <w:t>համայնքների</w:t>
      </w:r>
      <w:r w:rsidRPr="00D862B9">
        <w:rPr>
          <w:rFonts w:ascii="GHEA Grapalat" w:hAnsi="GHEA Grapalat"/>
          <w:sz w:val="20"/>
          <w:szCs w:val="20"/>
          <w:lang w:val="af-ZA"/>
        </w:rPr>
        <w:t xml:space="preserve"> </w:t>
      </w:r>
      <w:r w:rsidRPr="00E6597C">
        <w:rPr>
          <w:rFonts w:ascii="GHEA Grapalat" w:hAnsi="GHEA Grapalat" w:cs="Sylfaen"/>
          <w:sz w:val="20"/>
          <w:szCs w:val="20"/>
        </w:rPr>
        <w:t>կողմից</w:t>
      </w:r>
      <w:r w:rsidRPr="00D862B9">
        <w:rPr>
          <w:rFonts w:ascii="GHEA Grapalat" w:hAnsi="GHEA Grapalat"/>
          <w:sz w:val="20"/>
          <w:szCs w:val="20"/>
          <w:lang w:val="af-ZA"/>
        </w:rPr>
        <w:t xml:space="preserve"> </w:t>
      </w:r>
      <w:r w:rsidRPr="00E6597C">
        <w:rPr>
          <w:rFonts w:ascii="GHEA Grapalat" w:hAnsi="GHEA Grapalat" w:cs="Sylfaen"/>
          <w:sz w:val="20"/>
          <w:szCs w:val="20"/>
        </w:rPr>
        <w:t>հիմնադրված</w:t>
      </w:r>
      <w:r w:rsidRPr="00D862B9">
        <w:rPr>
          <w:rFonts w:ascii="GHEA Grapalat" w:hAnsi="GHEA Grapalat"/>
          <w:sz w:val="20"/>
          <w:szCs w:val="20"/>
          <w:lang w:val="af-ZA"/>
        </w:rPr>
        <w:t xml:space="preserve"> </w:t>
      </w:r>
      <w:r w:rsidRPr="00E6597C">
        <w:rPr>
          <w:rFonts w:ascii="GHEA Grapalat" w:hAnsi="GHEA Grapalat" w:cs="Sylfaen"/>
          <w:sz w:val="20"/>
          <w:szCs w:val="20"/>
        </w:rPr>
        <w:t>կազմակերպությունների</w:t>
      </w:r>
      <w:r w:rsidRPr="00D862B9">
        <w:rPr>
          <w:rFonts w:ascii="GHEA Grapalat" w:hAnsi="GHEA Grapalat" w:cs="Sylfaen"/>
          <w:sz w:val="20"/>
          <w:szCs w:val="20"/>
          <w:lang w:val="af-ZA"/>
        </w:rPr>
        <w:t xml:space="preserve"> </w:t>
      </w:r>
      <w:r w:rsidRPr="00E6597C">
        <w:rPr>
          <w:rFonts w:ascii="GHEA Grapalat" w:hAnsi="GHEA Grapalat" w:cs="Sylfaen"/>
          <w:sz w:val="20"/>
          <w:szCs w:val="20"/>
        </w:rPr>
        <w:t>և</w:t>
      </w:r>
      <w:r w:rsidRPr="00D862B9">
        <w:rPr>
          <w:rFonts w:ascii="GHEA Grapalat" w:hAnsi="GHEA Grapalat" w:cs="Sylfaen"/>
          <w:sz w:val="20"/>
          <w:szCs w:val="20"/>
          <w:lang w:val="af-ZA"/>
        </w:rPr>
        <w:t xml:space="preserve"> (</w:t>
      </w:r>
      <w:r w:rsidRPr="00E6597C">
        <w:rPr>
          <w:rFonts w:ascii="GHEA Grapalat" w:hAnsi="GHEA Grapalat" w:cs="Sylfaen"/>
          <w:sz w:val="20"/>
          <w:szCs w:val="20"/>
        </w:rPr>
        <w:t>կամ</w:t>
      </w:r>
      <w:r w:rsidRPr="00D862B9">
        <w:rPr>
          <w:rFonts w:ascii="GHEA Grapalat" w:hAnsi="GHEA Grapalat" w:cs="Sylfaen"/>
          <w:sz w:val="20"/>
          <w:szCs w:val="20"/>
          <w:lang w:val="af-ZA"/>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D862B9">
        <w:rPr>
          <w:rFonts w:ascii="GHEA Grapalat" w:hAnsi="GHEA Grapalat" w:cs="Sylfaen"/>
          <w:sz w:val="20"/>
          <w:lang w:val="af-ZA"/>
        </w:rPr>
        <w:t xml:space="preserve"> </w:t>
      </w:r>
      <w:r w:rsidRPr="00E6597C">
        <w:rPr>
          <w:rFonts w:ascii="GHEA Grapalat" w:hAnsi="GHEA Grapalat" w:cs="Sylfaen"/>
          <w:sz w:val="20"/>
          <w:szCs w:val="20"/>
        </w:rPr>
        <w:t>մասնակցության</w:t>
      </w:r>
      <w:r w:rsidRPr="00D862B9">
        <w:rPr>
          <w:rFonts w:ascii="GHEA Grapalat" w:hAnsi="GHEA Grapalat" w:cs="Sylfaen"/>
          <w:sz w:val="20"/>
          <w:szCs w:val="20"/>
          <w:lang w:val="af-ZA"/>
        </w:rPr>
        <w:t xml:space="preserve"> </w:t>
      </w:r>
      <w:r w:rsidRPr="00E6597C">
        <w:rPr>
          <w:rFonts w:ascii="GHEA Grapalat" w:hAnsi="GHEA Grapalat" w:cs="Sylfaen"/>
          <w:sz w:val="20"/>
          <w:szCs w:val="20"/>
        </w:rPr>
        <w:t>դեպքերի</w:t>
      </w:r>
      <w:r w:rsidRPr="00D862B9">
        <w:rPr>
          <w:rFonts w:ascii="GHEA Grapalat" w:hAnsi="GHEA Grapalat" w:cs="Sylfaen"/>
          <w:sz w:val="20"/>
          <w:szCs w:val="20"/>
          <w:lang w:val="af-ZA"/>
        </w:rPr>
        <w:t>:</w:t>
      </w:r>
    </w:p>
    <w:p w14:paraId="32D755BA" w14:textId="77777777" w:rsidR="00D5674E" w:rsidRPr="00E6597C" w:rsidRDefault="009F18D0" w:rsidP="00971114">
      <w:pPr>
        <w:pStyle w:val="NormalWeb"/>
        <w:spacing w:before="0" w:beforeAutospacing="0" w:after="0" w:afterAutospacing="0"/>
        <w:ind w:firstLine="720"/>
        <w:jc w:val="both"/>
        <w:rPr>
          <w:rFonts w:ascii="GHEA Grapalat" w:hAnsi="GHEA Grapalat"/>
          <w:sz w:val="20"/>
          <w:szCs w:val="20"/>
          <w:lang w:val="hy-AM"/>
        </w:rPr>
      </w:pPr>
      <w:r w:rsidRPr="00E6597C">
        <w:rPr>
          <w:rFonts w:ascii="GHEA Grapalat" w:hAnsi="GHEA Grapalat"/>
          <w:sz w:val="20"/>
          <w:szCs w:val="20"/>
        </w:rPr>
        <w:t>Կարգի</w:t>
      </w:r>
      <w:r w:rsidRPr="00D862B9">
        <w:rPr>
          <w:rFonts w:ascii="GHEA Grapalat" w:hAnsi="GHEA Grapalat"/>
          <w:sz w:val="20"/>
          <w:szCs w:val="20"/>
          <w:lang w:val="af-ZA"/>
        </w:rPr>
        <w:t xml:space="preserve"> 119-</w:t>
      </w:r>
      <w:r w:rsidRPr="00E6597C">
        <w:rPr>
          <w:rFonts w:ascii="GHEA Grapalat" w:hAnsi="GHEA Grapalat"/>
          <w:sz w:val="20"/>
          <w:szCs w:val="20"/>
        </w:rPr>
        <w:t>րդ</w:t>
      </w:r>
      <w:r w:rsidRPr="00D862B9">
        <w:rPr>
          <w:rFonts w:ascii="GHEA Grapalat" w:hAnsi="GHEA Grapalat"/>
          <w:sz w:val="20"/>
          <w:szCs w:val="20"/>
          <w:lang w:val="af-ZA"/>
        </w:rPr>
        <w:t xml:space="preserve"> </w:t>
      </w:r>
      <w:r w:rsidR="00EB487B" w:rsidRPr="00E6597C">
        <w:rPr>
          <w:rFonts w:ascii="GHEA Grapalat" w:hAnsi="GHEA Grapalat"/>
          <w:sz w:val="20"/>
          <w:szCs w:val="20"/>
        </w:rPr>
        <w:t>կետի</w:t>
      </w:r>
      <w:r w:rsidR="00EB487B" w:rsidRPr="00D862B9">
        <w:rPr>
          <w:rFonts w:ascii="GHEA Grapalat" w:hAnsi="GHEA Grapalat"/>
          <w:sz w:val="20"/>
          <w:szCs w:val="20"/>
          <w:lang w:val="af-ZA"/>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971114">
      <w:pPr>
        <w:pStyle w:val="NormalWeb"/>
        <w:spacing w:before="0" w:beforeAutospacing="0" w:after="0" w:afterAutospacing="0"/>
        <w:ind w:firstLine="720"/>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971114">
      <w:pPr>
        <w:pStyle w:val="NormalWeb"/>
        <w:spacing w:before="0" w:beforeAutospacing="0" w:after="0" w:afterAutospacing="0"/>
        <w:ind w:firstLine="720"/>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971114">
      <w:pPr>
        <w:pStyle w:val="NormalWeb"/>
        <w:spacing w:before="0" w:beforeAutospacing="0" w:after="0" w:afterAutospacing="0"/>
        <w:ind w:firstLine="720"/>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971114">
      <w:pPr>
        <w:pStyle w:val="NormalWeb"/>
        <w:spacing w:before="0" w:beforeAutospacing="0" w:after="0" w:afterAutospacing="0"/>
        <w:ind w:firstLine="720"/>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971114">
      <w:pPr>
        <w:pStyle w:val="NormalWeb"/>
        <w:spacing w:before="0" w:beforeAutospacing="0" w:after="0" w:afterAutospacing="0"/>
        <w:ind w:firstLine="720"/>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971114">
      <w:pPr>
        <w:pStyle w:val="NormalWeb"/>
        <w:spacing w:before="0" w:beforeAutospacing="0" w:after="0" w:afterAutospacing="0"/>
        <w:ind w:firstLine="720"/>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971114">
      <w:pPr>
        <w:pStyle w:val="NormalWeb"/>
        <w:spacing w:before="0" w:beforeAutospacing="0" w:after="0" w:afterAutospacing="0"/>
        <w:ind w:firstLine="720"/>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5FB7D7E2" w:rsidR="00D5674E" w:rsidRPr="00E6597C" w:rsidRDefault="00D5674E" w:rsidP="00971114">
      <w:pPr>
        <w:pStyle w:val="NormalWeb"/>
        <w:spacing w:before="0" w:beforeAutospacing="0" w:after="0" w:afterAutospacing="0"/>
        <w:ind w:firstLine="720"/>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2AE1D497" w:rsidR="00D5674E" w:rsidRPr="00E6597C" w:rsidRDefault="00D5674E" w:rsidP="00971114">
      <w:pPr>
        <w:pStyle w:val="NormalWeb"/>
        <w:spacing w:before="0" w:beforeAutospacing="0" w:after="0" w:afterAutospacing="0"/>
        <w:ind w:firstLine="720"/>
        <w:jc w:val="both"/>
        <w:rPr>
          <w:rFonts w:ascii="GHEA Grapalat" w:hAnsi="GHEA Grapalat"/>
          <w:color w:val="000000"/>
          <w:sz w:val="20"/>
          <w:szCs w:val="20"/>
          <w:lang w:val="hy-AM"/>
        </w:rPr>
      </w:pPr>
      <w:r w:rsidRPr="00E6597C">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971114">
      <w:pPr>
        <w:pStyle w:val="NormalWeb"/>
        <w:spacing w:before="0" w:beforeAutospacing="0" w:after="0" w:afterAutospacing="0"/>
        <w:ind w:firstLine="720"/>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971114">
      <w:pPr>
        <w:pStyle w:val="NormalWeb"/>
        <w:spacing w:before="0" w:beforeAutospacing="0" w:after="0" w:afterAutospacing="0"/>
        <w:ind w:firstLine="720"/>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971114">
      <w:pPr>
        <w:ind w:firstLine="720"/>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971114">
      <w:pPr>
        <w:ind w:firstLine="720"/>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481ED4D9" w:rsidR="000A6B75" w:rsidRPr="00E6597C" w:rsidRDefault="000A6B75" w:rsidP="00971114">
      <w:pPr>
        <w:pStyle w:val="norm"/>
        <w:spacing w:line="240" w:lineRule="auto"/>
        <w:ind w:firstLine="72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0904CC">
        <w:rPr>
          <w:rFonts w:ascii="GHEA Grapalat" w:hAnsi="GHEA Grapalat" w:cs="Sylfaen"/>
          <w:sz w:val="20"/>
          <w:szCs w:val="24"/>
          <w:lang w:val="af-ZA" w:eastAsia="en-US"/>
        </w:rPr>
        <w:t>գործակալության</w:t>
      </w:r>
      <w:r w:rsidR="00C96127"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211BD2">
        <w:rPr>
          <w:rFonts w:ascii="GHEA Grapalat" w:hAnsi="GHEA Grapalat" w:cs="Sylfaen"/>
          <w:sz w:val="20"/>
          <w:szCs w:val="24"/>
          <w:lang w:val="af-ZA" w:eastAsia="en-US"/>
        </w:rPr>
        <w:t>Գործակալության</w:t>
      </w:r>
      <w:r w:rsidR="00C96127"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971114">
      <w:pPr>
        <w:pStyle w:val="BodyTextIndent2"/>
        <w:spacing w:line="240" w:lineRule="auto"/>
        <w:ind w:firstLine="720"/>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971114">
      <w:pPr>
        <w:pStyle w:val="BodyTextIndent2"/>
        <w:spacing w:line="240" w:lineRule="auto"/>
        <w:ind w:firstLine="720"/>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971114">
      <w:pPr>
        <w:pStyle w:val="BodyTextIndent2"/>
        <w:spacing w:line="240" w:lineRule="auto"/>
        <w:ind w:firstLine="720"/>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061E5AEF" w14:textId="77777777" w:rsidR="00581DC3" w:rsidRPr="00E6597C" w:rsidRDefault="00581DC3" w:rsidP="00EF3662">
      <w:pPr>
        <w:ind w:firstLine="567"/>
        <w:jc w:val="both"/>
        <w:rPr>
          <w:rFonts w:ascii="GHEA Grapalat" w:hAnsi="GHEA Grapalat"/>
          <w:b/>
          <w:sz w:val="20"/>
          <w:lang w:val="af-ZA"/>
        </w:rPr>
      </w:pPr>
    </w:p>
    <w:p w14:paraId="55932B5C" w14:textId="7F02FE91"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proofErr w:type="gramStart"/>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proofErr w:type="gramEnd"/>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lastRenderedPageBreak/>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4A89CCF3"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314C2D2F"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F854AB">
        <w:rPr>
          <w:rFonts w:ascii="GHEA Grapalat" w:hAnsi="GHEA Grapalat" w:cs="Sylfaen"/>
          <w:sz w:val="20"/>
          <w:lang w:val="af-ZA"/>
        </w:rPr>
        <w:t>ապրանքների</w:t>
      </w:r>
      <w:r w:rsidR="00444EBF"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766BD580"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A92252">
        <w:rPr>
          <w:rFonts w:ascii="GHEA Grapalat" w:hAnsi="GHEA Grapalat" w:cs="Sylfaen"/>
          <w:sz w:val="20"/>
          <w:lang w:val="hy-AM"/>
        </w:rPr>
        <w:t>:</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485474DD"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0D6587" w:rsidRPr="0025742C">
        <w:rPr>
          <w:rFonts w:ascii="GHEA Grapalat" w:hAnsi="GHEA Grapalat" w:cs="Sylfaen"/>
          <w:szCs w:val="24"/>
          <w:lang w:val="hy-AM"/>
        </w:rPr>
        <w:t xml:space="preserve">Գնանշման հարցման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5B58FAEA" w:rsidR="00B61894" w:rsidRPr="00E6597C" w:rsidRDefault="00096865" w:rsidP="00B61894">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0D6587" w:rsidRPr="0092643A">
        <w:rPr>
          <w:rFonts w:ascii="GHEA Grapalat" w:hAnsi="GHEA Grapalat" w:cs="Sylfaen"/>
          <w:szCs w:val="24"/>
          <w:lang w:val="hy-AM"/>
        </w:rPr>
        <w:t>7</w:t>
      </w:r>
      <w:r w:rsidR="00A91284">
        <w:rPr>
          <w:rFonts w:ascii="GHEA Grapalat" w:hAnsi="GHEA Grapalat" w:cs="Sylfaen"/>
          <w:szCs w:val="24"/>
          <w:lang w:val="hy-AM"/>
        </w:rPr>
        <w:t>-</w:t>
      </w:r>
      <w:r w:rsidR="00B61894" w:rsidRPr="004605D7">
        <w:rPr>
          <w:rFonts w:ascii="GHEA Grapalat" w:hAnsi="GHEA Grapalat" w:cs="Sylfaen"/>
          <w:szCs w:val="24"/>
          <w:lang w:val="hy-AM"/>
        </w:rPr>
        <w:t xml:space="preserve">րդ օրվա ժամը </w:t>
      </w:r>
      <w:r w:rsidR="00A92252" w:rsidRPr="00A92252">
        <w:rPr>
          <w:rFonts w:ascii="GHEA Grapalat" w:hAnsi="GHEA Grapalat" w:cs="Sylfaen"/>
          <w:szCs w:val="24"/>
          <w:lang w:val="hy-AM"/>
        </w:rPr>
        <w:t>1</w:t>
      </w:r>
      <w:r w:rsidR="005746F8" w:rsidRPr="005746F8">
        <w:rPr>
          <w:rFonts w:ascii="GHEA Grapalat" w:hAnsi="GHEA Grapalat" w:cs="Sylfaen"/>
          <w:szCs w:val="24"/>
          <w:lang w:val="hy-AM"/>
        </w:rPr>
        <w:t>1</w:t>
      </w:r>
      <w:r w:rsidR="00A92252" w:rsidRPr="00A92252">
        <w:rPr>
          <w:rFonts w:ascii="GHEA Grapalat" w:hAnsi="GHEA Grapalat" w:cs="Sylfaen"/>
          <w:szCs w:val="24"/>
          <w:lang w:val="hy-AM"/>
        </w:rPr>
        <w:t>:00</w:t>
      </w:r>
      <w:r w:rsidR="00B61894" w:rsidRPr="004605D7">
        <w:rPr>
          <w:rFonts w:ascii="GHEA Grapalat" w:hAnsi="GHEA Grapalat" w:cs="Sylfaen"/>
          <w:szCs w:val="24"/>
          <w:lang w:val="hy-AM"/>
        </w:rPr>
        <w:t xml:space="preserve">-ն, </w:t>
      </w:r>
      <w:r w:rsidR="00A92252" w:rsidRPr="00A92252">
        <w:rPr>
          <w:rFonts w:ascii="GHEA Grapalat" w:hAnsi="GHEA Grapalat" w:cs="Sylfaen"/>
          <w:szCs w:val="24"/>
          <w:lang w:val="hy-AM"/>
        </w:rPr>
        <w:t>ՀՀ, Երևան Կոմիտասի պող., 49/5 շենք</w:t>
      </w:r>
      <w:r w:rsidR="00B61894" w:rsidRPr="004605D7">
        <w:rPr>
          <w:rFonts w:ascii="GHEA Grapalat" w:hAnsi="GHEA Grapalat" w:cs="Sylfaen"/>
          <w:szCs w:val="24"/>
          <w:lang w:val="hy-AM"/>
        </w:rPr>
        <w:t xml:space="preserve"> հասցեով:</w:t>
      </w:r>
    </w:p>
    <w:p w14:paraId="5BA91ACF" w14:textId="004C033D"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92643A" w:rsidRPr="0092643A">
        <w:rPr>
          <w:rFonts w:ascii="GHEA Grapalat" w:hAnsi="GHEA Grapalat" w:cs="Sylfaen"/>
          <w:szCs w:val="24"/>
          <w:lang w:val="hy-AM"/>
        </w:rPr>
        <w:t>Մ.Պետրոսյանը</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6"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lastRenderedPageBreak/>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7FC37E1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p>
    <w:bookmarkEnd w:id="7"/>
    <w:p w14:paraId="2550BF1A" w14:textId="77777777" w:rsidR="00DD1AA0" w:rsidRPr="00DD1AA0" w:rsidRDefault="00DD1AA0" w:rsidP="00DD1AA0">
      <w:pPr>
        <w:pStyle w:val="norm"/>
        <w:spacing w:line="240" w:lineRule="auto"/>
        <w:ind w:firstLine="630"/>
        <w:rPr>
          <w:ins w:id="8" w:author="Narek Muradyan" w:date="2025-02-28T11:59:00Z"/>
          <w:rFonts w:ascii="GHEA Grapalat" w:hAnsi="GHEA Grapalat"/>
          <w:sz w:val="20"/>
          <w:lang w:val="hy-AM"/>
        </w:rPr>
      </w:pPr>
      <w:ins w:id="9" w:author="Narek Muradyan" w:date="2025-02-28T11:59:00Z">
        <w:r w:rsidRPr="00DD1AA0">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w:t>
        </w:r>
        <w:r w:rsidRPr="00DD1AA0">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w:t>
        </w:r>
        <w:r w:rsidRPr="00DD1AA0">
          <w:rPr>
            <w:rStyle w:val="FootnoteReference"/>
            <w:rFonts w:ascii="GHEA Grapalat" w:hAnsi="GHEA Grapalat" w:cs="Sylfaen"/>
            <w:sz w:val="20"/>
            <w:lang w:val="hy-AM"/>
          </w:rPr>
          <w:footnoteReference w:id="1"/>
        </w:r>
      </w:ins>
    </w:p>
    <w:p w14:paraId="00E609F8" w14:textId="32B21A0A"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p>
    <w:p w14:paraId="3E403293" w14:textId="77777777" w:rsidR="00E84ECF" w:rsidRPr="00E84ECF" w:rsidRDefault="00E84ECF" w:rsidP="00E84ECF">
      <w:pPr>
        <w:pStyle w:val="norm"/>
        <w:spacing w:line="240" w:lineRule="auto"/>
        <w:rPr>
          <w:rFonts w:ascii="GHEA Grapalat" w:hAnsi="GHEA Grapalat" w:cs="Sylfaen"/>
          <w:sz w:val="20"/>
          <w:szCs w:val="24"/>
          <w:lang w:val="hy-AM" w:eastAsia="en-US"/>
        </w:rPr>
      </w:pPr>
      <w:r w:rsidRPr="00E84ECF">
        <w:rPr>
          <w:rFonts w:ascii="GHEA Grapalat" w:hAnsi="GHEA Grapalat" w:cs="Sylfaen"/>
          <w:sz w:val="20"/>
          <w:szCs w:val="24"/>
          <w:lang w:val="hy-AM" w:eastAsia="en-US"/>
        </w:rPr>
        <w:t>4)</w:t>
      </w:r>
      <w:r w:rsidR="002B0AEA" w:rsidRPr="00E6597C">
        <w:rPr>
          <w:rFonts w:ascii="GHEA Grapalat" w:hAnsi="GHEA Grapalat" w:cs="Sylfaen"/>
          <w:sz w:val="20"/>
          <w:szCs w:val="24"/>
          <w:lang w:val="hy-AM" w:eastAsia="en-US"/>
        </w:rPr>
        <w:t xml:space="preserve"> </w:t>
      </w:r>
      <w:r w:rsidRPr="00E84ECF">
        <w:rPr>
          <w:rFonts w:ascii="GHEA Grapalat" w:hAnsi="GHEA Grapalat" w:cs="Sylfaen"/>
          <w:sz w:val="20"/>
          <w:szCs w:val="24"/>
          <w:lang w:val="hy-AM" w:eastAsia="en-US"/>
        </w:rPr>
        <w:t>գործակալության</w:t>
      </w:r>
      <w:r w:rsidRPr="004605D7">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 xml:space="preserve">պայմանագրի պատճենը և դրա կողմ հանդիսացող անձի տվյալները,  եթե կնքվելիք պայմանագիրն իրականացվելու է </w:t>
      </w:r>
      <w:r w:rsidRPr="00E84ECF">
        <w:rPr>
          <w:rFonts w:ascii="GHEA Grapalat" w:hAnsi="GHEA Grapalat" w:cs="Sylfaen"/>
          <w:sz w:val="20"/>
          <w:szCs w:val="24"/>
          <w:lang w:val="hy-AM" w:eastAsia="en-US"/>
        </w:rPr>
        <w:t>գործակալության</w:t>
      </w:r>
      <w:r w:rsidRPr="004605D7">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միջոցով:</w:t>
      </w:r>
    </w:p>
    <w:p w14:paraId="502058EA" w14:textId="01A1F17A" w:rsidR="00E84ECF" w:rsidRPr="00E6597C" w:rsidRDefault="00E84ECF" w:rsidP="00E84ECF">
      <w:pPr>
        <w:pStyle w:val="norm"/>
        <w:spacing w:line="240" w:lineRule="auto"/>
        <w:rPr>
          <w:rFonts w:ascii="GHEA Grapalat" w:hAnsi="GHEA Grapalat" w:cs="Sylfaen"/>
          <w:sz w:val="20"/>
          <w:szCs w:val="24"/>
          <w:lang w:val="hy-AM" w:eastAsia="en-US"/>
        </w:rPr>
      </w:pPr>
      <w:r w:rsidRPr="00E84ECF">
        <w:rPr>
          <w:rFonts w:ascii="GHEA Grapalat" w:hAnsi="GHEA Grapalat" w:cs="Sylfaen"/>
          <w:sz w:val="20"/>
          <w:szCs w:val="24"/>
          <w:lang w:val="hy-AM" w:eastAsia="en-US"/>
        </w:rPr>
        <w:t xml:space="preserve">5) </w:t>
      </w:r>
      <w:r w:rsidRPr="00E6597C">
        <w:rPr>
          <w:rFonts w:ascii="GHEA Grapalat" w:hAnsi="GHEA Grapalat" w:cs="Sylfaen"/>
          <w:sz w:val="20"/>
          <w:szCs w:val="24"/>
          <w:lang w:val="hy-AM" w:eastAsia="en-US"/>
        </w:rPr>
        <w:t xml:space="preserve">համատեղ գործունեության </w:t>
      </w:r>
      <w:r w:rsidR="002B0AEA" w:rsidRPr="00E6597C">
        <w:rPr>
          <w:rFonts w:ascii="GHEA Grapalat" w:hAnsi="GHEA Grapalat" w:cs="Sylfaen"/>
          <w:sz w:val="20"/>
          <w:szCs w:val="24"/>
          <w:lang w:val="hy-AM" w:eastAsia="en-US"/>
        </w:rPr>
        <w:t>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r w:rsidRPr="00E84ECF">
        <w:rPr>
          <w:rFonts w:ascii="GHEA Grapalat" w:hAnsi="GHEA Grapalat" w:cs="Sylfaen"/>
          <w:sz w:val="20"/>
          <w:szCs w:val="24"/>
          <w:lang w:val="hy-AM" w:eastAsia="en-US"/>
        </w:rPr>
        <w:t xml:space="preserve"> </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12"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2"/>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C264AA" w:rsidRDefault="00C8055A" w:rsidP="00EF3662">
      <w:pPr>
        <w:jc w:val="center"/>
        <w:rPr>
          <w:rFonts w:ascii="GHEA Grapalat" w:hAnsi="GHEA Grapalat" w:cs="Arial"/>
          <w:b/>
          <w:sz w:val="20"/>
          <w:lang w:val="hy-AM"/>
        </w:rPr>
      </w:pPr>
      <w:r w:rsidRPr="00C264AA">
        <w:rPr>
          <w:rFonts w:ascii="GHEA Grapalat" w:hAnsi="GHEA Grapalat"/>
          <w:b/>
          <w:sz w:val="20"/>
          <w:lang w:val="hy-AM"/>
        </w:rPr>
        <w:t>5</w:t>
      </w:r>
      <w:r w:rsidR="00A45946" w:rsidRPr="00C264AA">
        <w:rPr>
          <w:rFonts w:ascii="GHEA Grapalat" w:hAnsi="GHEA Grapalat"/>
          <w:b/>
          <w:sz w:val="20"/>
          <w:lang w:val="hy-AM"/>
        </w:rPr>
        <w:t xml:space="preserve">.   </w:t>
      </w:r>
      <w:r w:rsidR="00A45946" w:rsidRPr="00C264AA">
        <w:rPr>
          <w:rFonts w:ascii="GHEA Grapalat" w:hAnsi="GHEA Grapalat" w:cs="Sylfaen"/>
          <w:b/>
          <w:sz w:val="20"/>
          <w:lang w:val="hy-AM"/>
        </w:rPr>
        <w:t>ՀԱՅՏԻ</w:t>
      </w:r>
      <w:r w:rsidR="00A45946" w:rsidRPr="00C264AA">
        <w:rPr>
          <w:rFonts w:ascii="GHEA Grapalat" w:hAnsi="GHEA Grapalat" w:cs="Arial"/>
          <w:b/>
          <w:sz w:val="20"/>
          <w:lang w:val="hy-AM"/>
        </w:rPr>
        <w:t xml:space="preserve">   </w:t>
      </w:r>
      <w:r w:rsidR="00A45946" w:rsidRPr="00C264AA">
        <w:rPr>
          <w:rFonts w:ascii="GHEA Grapalat" w:hAnsi="GHEA Grapalat" w:cs="Sylfaen"/>
          <w:b/>
          <w:sz w:val="20"/>
          <w:lang w:val="hy-AM"/>
        </w:rPr>
        <w:t>ԳՆԱՅԻՆ</w:t>
      </w:r>
      <w:r w:rsidR="00A45946" w:rsidRPr="00C264AA">
        <w:rPr>
          <w:rFonts w:ascii="GHEA Grapalat" w:hAnsi="GHEA Grapalat" w:cs="Arial"/>
          <w:b/>
          <w:sz w:val="20"/>
          <w:lang w:val="hy-AM"/>
        </w:rPr>
        <w:t xml:space="preserve">  </w:t>
      </w:r>
      <w:r w:rsidR="00A45946" w:rsidRPr="00C264AA">
        <w:rPr>
          <w:rFonts w:ascii="GHEA Grapalat" w:hAnsi="GHEA Grapalat" w:cs="Sylfaen"/>
          <w:b/>
          <w:sz w:val="20"/>
          <w:lang w:val="hy-AM"/>
        </w:rPr>
        <w:t>ԱՌԱՋԱՐԿԸ</w:t>
      </w:r>
      <w:r w:rsidR="00A45946" w:rsidRPr="00C264AA">
        <w:rPr>
          <w:rFonts w:ascii="GHEA Grapalat" w:hAnsi="GHEA Grapalat" w:cs="Arial"/>
          <w:b/>
          <w:sz w:val="20"/>
          <w:lang w:val="hy-AM"/>
        </w:rPr>
        <w:t xml:space="preserve"> </w:t>
      </w:r>
    </w:p>
    <w:p w14:paraId="105CFBAF" w14:textId="483D6C9F" w:rsidR="00A45946" w:rsidRPr="00C264AA" w:rsidRDefault="00C8055A" w:rsidP="00EF3662">
      <w:pPr>
        <w:ind w:firstLine="567"/>
        <w:jc w:val="both"/>
        <w:rPr>
          <w:rFonts w:ascii="GHEA Grapalat" w:hAnsi="GHEA Grapalat"/>
          <w:sz w:val="20"/>
          <w:lang w:val="hy-AM"/>
        </w:rPr>
      </w:pPr>
      <w:r w:rsidRPr="00C264AA">
        <w:rPr>
          <w:rFonts w:ascii="GHEA Grapalat" w:hAnsi="GHEA Grapalat" w:cs="Sylfaen"/>
          <w:sz w:val="20"/>
          <w:lang w:val="hy-AM"/>
        </w:rPr>
        <w:t>5</w:t>
      </w:r>
      <w:r w:rsidR="00A45946" w:rsidRPr="00C264AA">
        <w:rPr>
          <w:rFonts w:ascii="GHEA Grapalat" w:hAnsi="GHEA Grapalat" w:cs="Sylfaen"/>
          <w:sz w:val="20"/>
          <w:lang w:val="hy-AM"/>
        </w:rPr>
        <w:t xml:space="preserve">.1 </w:t>
      </w:r>
      <w:r w:rsidR="00A45946" w:rsidRPr="00E6597C">
        <w:rPr>
          <w:rFonts w:ascii="GHEA Grapalat" w:hAnsi="GHEA Grapalat" w:cs="Sylfaen"/>
          <w:sz w:val="20"/>
          <w:lang w:val="hy-AM"/>
        </w:rPr>
        <w:t>Առաջարկվող</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գինը</w:t>
      </w:r>
      <w:r w:rsidR="000A2219" w:rsidRPr="000A2219">
        <w:rPr>
          <w:rFonts w:ascii="GHEA Grapalat" w:hAnsi="GHEA Grapalat" w:cs="Sylfaen"/>
          <w:sz w:val="20"/>
          <w:lang w:val="hy-AM"/>
        </w:rPr>
        <w:t xml:space="preserve"> </w:t>
      </w:r>
      <w:r w:rsidR="00E84ECF" w:rsidRPr="00E84ECF">
        <w:rPr>
          <w:rFonts w:ascii="GHEA Grapalat" w:hAnsi="GHEA Grapalat" w:cs="Sylfaen"/>
          <w:sz w:val="20"/>
          <w:lang w:val="hy-AM"/>
        </w:rPr>
        <w:t>ապրանքի</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արժեքից</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բացի</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ներառում</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է</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փոխադրման</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ապահովագրման</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տուրքերի</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հարկերի</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այլ</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վճարումների</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գծով</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ծախսերը</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և</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չի</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կարող</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պակաս</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լինել</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դրանց</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ինքնարժեքից</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Առաջարկվող</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գնի</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հաշվարկը</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պետք</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է</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ներկայացվի</w:t>
      </w:r>
      <w:r w:rsidR="00A45946" w:rsidRPr="00C264AA">
        <w:rPr>
          <w:rFonts w:ascii="GHEA Grapalat" w:hAnsi="GHEA Grapalat" w:cs="Sylfaen"/>
          <w:sz w:val="20"/>
          <w:lang w:val="hy-AM"/>
        </w:rPr>
        <w:t xml:space="preserve"> </w:t>
      </w:r>
      <w:r w:rsidR="00A45946" w:rsidRPr="00E6597C">
        <w:rPr>
          <w:rFonts w:ascii="GHEA Grapalat" w:hAnsi="GHEA Grapalat" w:cs="Sylfaen"/>
          <w:sz w:val="20"/>
          <w:lang w:val="hy-AM"/>
        </w:rPr>
        <w:t>հայտով</w:t>
      </w:r>
      <w:r w:rsidR="00A45946" w:rsidRPr="00C264AA">
        <w:rPr>
          <w:rFonts w:ascii="GHEA Grapalat" w:hAnsi="GHEA Grapalat"/>
          <w:sz w:val="20"/>
          <w:lang w:val="hy-AM"/>
        </w:rPr>
        <w:t>:</w:t>
      </w:r>
    </w:p>
    <w:p w14:paraId="1DC5BF39" w14:textId="77777777" w:rsidR="00CA6D4F" w:rsidRPr="0025742C" w:rsidRDefault="00CA6D4F" w:rsidP="00CA6D4F">
      <w:pPr>
        <w:ind w:firstLine="567"/>
        <w:jc w:val="both"/>
        <w:rPr>
          <w:rFonts w:ascii="GHEA Grapalat" w:hAnsi="GHEA Grapalat" w:cs="Sylfaen"/>
          <w:sz w:val="20"/>
          <w:lang w:val="es-ES"/>
        </w:rPr>
      </w:pPr>
      <w:r w:rsidRPr="0025742C">
        <w:rPr>
          <w:rFonts w:ascii="GHEA Grapalat" w:hAnsi="GHEA Grapalat"/>
          <w:sz w:val="20"/>
          <w:szCs w:val="20"/>
          <w:lang w:val="es-ES" w:eastAsia="ru-RU"/>
        </w:rPr>
        <w:t>5.</w:t>
      </w:r>
      <w:r w:rsidRPr="0025742C">
        <w:rPr>
          <w:rFonts w:ascii="GHEA Grapalat" w:hAnsi="GHEA Grapalat"/>
          <w:sz w:val="20"/>
          <w:szCs w:val="20"/>
          <w:lang w:val="hy-AM" w:eastAsia="ru-RU"/>
        </w:rPr>
        <w:t>2</w:t>
      </w:r>
      <w:r w:rsidRPr="0025742C">
        <w:rPr>
          <w:rFonts w:ascii="GHEA Grapalat" w:hAnsi="GHEA Grapalat" w:cs="Sylfaen"/>
          <w:sz w:val="20"/>
          <w:szCs w:val="20"/>
          <w:lang w:val="es-ES" w:eastAsia="ru-RU"/>
        </w:rPr>
        <w:t xml:space="preserve"> Մ</w:t>
      </w:r>
      <w:r w:rsidRPr="0025742C">
        <w:rPr>
          <w:rFonts w:ascii="GHEA Grapalat" w:hAnsi="GHEA Grapalat" w:cs="Sylfaen"/>
          <w:sz w:val="20"/>
          <w:lang w:val="hy-AM"/>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CA6D4F">
        <w:rPr>
          <w:rFonts w:ascii="GHEA Grapalat" w:hAnsi="GHEA Grapalat" w:cs="Sylfaen"/>
          <w:sz w:val="20"/>
          <w:lang w:val="hy-AM"/>
        </w:rPr>
        <w:t>մ</w:t>
      </w:r>
      <w:r w:rsidRPr="0025742C">
        <w:rPr>
          <w:rFonts w:ascii="GHEA Grapalat" w:hAnsi="GHEA Grapalat" w:cs="Sylfaen"/>
          <w:sz w:val="20"/>
          <w:lang w:val="hy-AM"/>
        </w:rPr>
        <w:t>ասնակիցը տվյալ գործարքի գծով Հայաստանի Հանրապետության պետական բյուջե պետք է վճարի ավելացված արժեքի հարկ, ապա</w:t>
      </w:r>
      <w:r w:rsidRPr="0025742C">
        <w:rPr>
          <w:rFonts w:ascii="GHEA Grapalat" w:hAnsi="GHEA Grapalat" w:cs="Sylfaen"/>
          <w:sz w:val="20"/>
          <w:lang w:val="es-ES"/>
        </w:rPr>
        <w:t xml:space="preserve"> </w:t>
      </w:r>
      <w:r w:rsidRPr="00CA6D4F">
        <w:rPr>
          <w:rFonts w:ascii="GHEA Grapalat" w:hAnsi="GHEA Grapalat" w:cs="Sylfaen"/>
          <w:sz w:val="20"/>
          <w:szCs w:val="20"/>
          <w:lang w:val="hy-AM" w:eastAsia="ru-RU"/>
        </w:rPr>
        <w:t>ներկայացվող</w:t>
      </w:r>
      <w:r w:rsidRPr="0025742C">
        <w:rPr>
          <w:rFonts w:ascii="GHEA Grapalat" w:hAnsi="GHEA Grapalat" w:cs="Sylfaen"/>
          <w:sz w:val="20"/>
          <w:szCs w:val="20"/>
          <w:lang w:val="es-ES" w:eastAsia="ru-RU"/>
        </w:rPr>
        <w:t xml:space="preserve"> </w:t>
      </w:r>
      <w:r w:rsidRPr="00CA6D4F">
        <w:rPr>
          <w:rFonts w:ascii="GHEA Grapalat" w:hAnsi="GHEA Grapalat" w:cs="Sylfaen"/>
          <w:sz w:val="20"/>
          <w:szCs w:val="20"/>
          <w:lang w:val="hy-AM" w:eastAsia="ru-RU"/>
        </w:rPr>
        <w:t>գնային</w:t>
      </w:r>
      <w:r w:rsidRPr="0025742C">
        <w:rPr>
          <w:rFonts w:ascii="GHEA Grapalat" w:hAnsi="GHEA Grapalat" w:cs="Sylfaen"/>
          <w:sz w:val="20"/>
          <w:szCs w:val="20"/>
          <w:lang w:val="es-ES" w:eastAsia="ru-RU"/>
        </w:rPr>
        <w:t xml:space="preserve"> </w:t>
      </w:r>
      <w:r w:rsidRPr="00CA6D4F">
        <w:rPr>
          <w:rFonts w:ascii="GHEA Grapalat" w:hAnsi="GHEA Grapalat" w:cs="Sylfaen"/>
          <w:sz w:val="20"/>
          <w:szCs w:val="20"/>
          <w:lang w:val="hy-AM" w:eastAsia="ru-RU"/>
        </w:rPr>
        <w:t>առաջարկում</w:t>
      </w:r>
      <w:r w:rsidRPr="0025742C">
        <w:rPr>
          <w:rFonts w:ascii="GHEA Grapalat" w:hAnsi="GHEA Grapalat" w:cs="Sylfaen"/>
          <w:sz w:val="20"/>
          <w:lang w:val="hy-AM"/>
        </w:rPr>
        <w:t xml:space="preserve"> առանձնացված տողով նախատեսվում է այդ հարկատեսակի գծով վճարվելիք գումարի չափը:</w:t>
      </w:r>
      <w:r w:rsidRPr="0025742C">
        <w:rPr>
          <w:rFonts w:ascii="GHEA Grapalat" w:hAnsi="GHEA Grapalat" w:cs="Sylfaen"/>
          <w:sz w:val="20"/>
          <w:lang w:val="es-ES"/>
        </w:rPr>
        <w:t xml:space="preserve"> </w:t>
      </w:r>
    </w:p>
    <w:p w14:paraId="4645A348" w14:textId="77777777" w:rsidR="00CA6D4F" w:rsidRPr="0025742C" w:rsidRDefault="00CA6D4F" w:rsidP="00CA6D4F">
      <w:pPr>
        <w:ind w:firstLine="709"/>
        <w:jc w:val="both"/>
        <w:rPr>
          <w:rFonts w:ascii="GHEA Grapalat" w:hAnsi="GHEA Grapalat" w:cs="Sylfaen"/>
          <w:sz w:val="20"/>
          <w:lang w:val="hy-AM"/>
        </w:rPr>
      </w:pPr>
      <w:r w:rsidRPr="0025742C">
        <w:rPr>
          <w:rFonts w:ascii="GHEA Grapalat" w:hAnsi="GHEA Grapalat" w:cs="Sylfaen"/>
          <w:sz w:val="20"/>
        </w:rPr>
        <w:t>Մ</w:t>
      </w:r>
      <w:r w:rsidRPr="0025742C">
        <w:rPr>
          <w:rFonts w:ascii="GHEA Grapalat" w:hAnsi="GHEA Grapalat" w:cs="Sylfaen"/>
          <w:sz w:val="20"/>
          <w:lang w:val="hy-AM"/>
        </w:rPr>
        <w:t>ասնակիցների գնային առաջարկների գնահատում</w:t>
      </w:r>
      <w:r w:rsidRPr="0025742C">
        <w:rPr>
          <w:rFonts w:ascii="GHEA Grapalat" w:hAnsi="GHEA Grapalat" w:cs="Sylfaen"/>
          <w:sz w:val="20"/>
        </w:rPr>
        <w:t>ն</w:t>
      </w:r>
      <w:r w:rsidRPr="0025742C">
        <w:rPr>
          <w:rFonts w:ascii="GHEA Grapalat" w:hAnsi="GHEA Grapalat" w:cs="Sylfaen"/>
          <w:sz w:val="20"/>
          <w:lang w:val="hy-AM"/>
        </w:rPr>
        <w:t xml:space="preserve"> </w:t>
      </w:r>
      <w:r w:rsidRPr="0025742C">
        <w:rPr>
          <w:rFonts w:ascii="GHEA Grapalat" w:hAnsi="GHEA Grapalat" w:cs="Sylfaen"/>
          <w:sz w:val="20"/>
        </w:rPr>
        <w:t>ու</w:t>
      </w:r>
      <w:r w:rsidRPr="0025742C">
        <w:rPr>
          <w:rFonts w:ascii="GHEA Grapalat" w:hAnsi="GHEA Grapalat" w:cs="Sylfaen"/>
          <w:sz w:val="20"/>
          <w:lang w:val="hy-AM"/>
        </w:rPr>
        <w:t xml:space="preserve"> համեմատումն իրականացվում </w:t>
      </w:r>
      <w:r w:rsidRPr="0025742C">
        <w:rPr>
          <w:rFonts w:ascii="GHEA Grapalat" w:hAnsi="GHEA Grapalat" w:cs="Sylfaen"/>
          <w:sz w:val="20"/>
        </w:rPr>
        <w:t>են</w:t>
      </w:r>
      <w:r w:rsidRPr="0025742C">
        <w:rPr>
          <w:rFonts w:ascii="GHEA Grapalat" w:hAnsi="GHEA Grapalat" w:cs="Sylfaen"/>
          <w:sz w:val="20"/>
          <w:lang w:val="hy-AM"/>
        </w:rPr>
        <w:t xml:space="preserve"> առանց սույն կետում նշված հարկի գումարի հաշվարկման: Ընդ որում, մասնակցի հայտը ենթակա չէ մերժման, եթե`</w:t>
      </w:r>
    </w:p>
    <w:p w14:paraId="7895D61F" w14:textId="77777777" w:rsidR="00CA6D4F" w:rsidRPr="0025742C" w:rsidRDefault="00CA6D4F" w:rsidP="00CA6D4F">
      <w:pPr>
        <w:ind w:firstLine="709"/>
        <w:jc w:val="both"/>
        <w:rPr>
          <w:rFonts w:ascii="GHEA Grapalat" w:hAnsi="GHEA Grapalat" w:cs="Sylfaen"/>
          <w:sz w:val="20"/>
          <w:lang w:val="hy-AM"/>
        </w:rPr>
      </w:pPr>
      <w:r w:rsidRPr="0025742C">
        <w:rPr>
          <w:rFonts w:ascii="GHEA Grapalat" w:hAnsi="GHEA Grapalat" w:cs="Sylfaen"/>
          <w:sz w:val="20"/>
          <w:lang w:val="hy-AM"/>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274462B7" w14:textId="77777777" w:rsidR="00CA6D4F" w:rsidRPr="0025742C" w:rsidRDefault="00CA6D4F" w:rsidP="00CA6D4F">
      <w:pPr>
        <w:ind w:firstLine="709"/>
        <w:jc w:val="both"/>
        <w:rPr>
          <w:rFonts w:ascii="GHEA Grapalat" w:hAnsi="GHEA Grapalat" w:cs="Sylfaen"/>
          <w:sz w:val="20"/>
          <w:lang w:val="hy-AM"/>
        </w:rPr>
      </w:pPr>
      <w:r w:rsidRPr="0025742C">
        <w:rPr>
          <w:rFonts w:ascii="GHEA Grapalat" w:hAnsi="GHEA Grapalat" w:cs="Sylfaen"/>
          <w:sz w:val="20"/>
          <w:lang w:val="hy-AM"/>
        </w:rPr>
        <w:t xml:space="preserve">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w:t>
      </w:r>
      <w:r w:rsidRPr="0025742C">
        <w:rPr>
          <w:rFonts w:ascii="GHEA Grapalat" w:hAnsi="GHEA Grapalat" w:cs="Sylfaen"/>
          <w:sz w:val="20"/>
          <w:lang w:val="hy-AM"/>
        </w:rPr>
        <w:lastRenderedPageBreak/>
        <w:t>գումարներից որևէ մեկի հանրագումարը համապատասխանում է ընդհանուր գնի սյունակում տառերով նշված գումարին.</w:t>
      </w:r>
    </w:p>
    <w:p w14:paraId="058BDF46" w14:textId="77777777" w:rsidR="00CA6D4F" w:rsidRPr="0025742C" w:rsidRDefault="00CA6D4F" w:rsidP="00CA6D4F">
      <w:pPr>
        <w:ind w:firstLine="709"/>
        <w:jc w:val="both"/>
        <w:rPr>
          <w:rFonts w:ascii="GHEA Grapalat" w:hAnsi="GHEA Grapalat" w:cs="Sylfaen"/>
          <w:sz w:val="20"/>
          <w:lang w:val="hy-AM"/>
        </w:rPr>
      </w:pPr>
      <w:r w:rsidRPr="0025742C">
        <w:rPr>
          <w:rFonts w:ascii="GHEA Grapalat" w:hAnsi="GHEA Grapalat" w:cs="Sylfaen"/>
          <w:sz w:val="20"/>
          <w:lang w:val="hy-AM"/>
        </w:rPr>
        <w:t>գ. գնային առաջարկում չափաբաժնի համարը սխալ է նշված, սակայն գնման առարկայի անվանումը ճիշտ է լրացված.</w:t>
      </w:r>
    </w:p>
    <w:p w14:paraId="62013D45" w14:textId="77777777" w:rsidR="00CA6D4F" w:rsidRPr="0025742C" w:rsidRDefault="00CA6D4F" w:rsidP="00CA6D4F">
      <w:pPr>
        <w:shd w:val="clear" w:color="auto" w:fill="FFFFFF"/>
        <w:ind w:firstLine="375"/>
        <w:jc w:val="both"/>
        <w:rPr>
          <w:rFonts w:ascii="GHEA Grapalat" w:hAnsi="GHEA Grapalat" w:cs="Sylfaen"/>
          <w:sz w:val="20"/>
          <w:lang w:val="hy-AM"/>
        </w:rPr>
      </w:pPr>
      <w:r w:rsidRPr="0025742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4986CC9" w14:textId="77777777" w:rsidR="00CA6D4F" w:rsidRPr="0025742C" w:rsidRDefault="00CA6D4F" w:rsidP="00CA6D4F">
      <w:pPr>
        <w:tabs>
          <w:tab w:val="left" w:pos="0"/>
        </w:tabs>
        <w:ind w:firstLine="360"/>
        <w:jc w:val="both"/>
        <w:rPr>
          <w:rFonts w:ascii="GHEA Grapalat" w:hAnsi="GHEA Grapalat" w:cs="Sylfaen"/>
          <w:sz w:val="20"/>
          <w:lang w:val="hy-AM"/>
        </w:rPr>
      </w:pPr>
      <w:r w:rsidRPr="0025742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6924A5D" w14:textId="77777777" w:rsidR="00CA6D4F" w:rsidRPr="0025742C" w:rsidRDefault="00CA6D4F" w:rsidP="00CA6D4F">
      <w:pPr>
        <w:ind w:firstLine="709"/>
        <w:jc w:val="both"/>
        <w:rPr>
          <w:rFonts w:ascii="GHEA Grapalat" w:hAnsi="GHEA Grapalat" w:cs="Sylfaen"/>
          <w:sz w:val="20"/>
          <w:lang w:val="hy-AM"/>
        </w:rPr>
      </w:pPr>
      <w:r w:rsidRPr="0025742C">
        <w:rPr>
          <w:rFonts w:ascii="GHEA Grapalat" w:hAnsi="GHEA Grapalat" w:cs="Sylfaen"/>
          <w:sz w:val="20"/>
          <w:lang w:val="hy-AM"/>
        </w:rPr>
        <w:t xml:space="preserve">  զ. գնային առաջարկի սյունակներում տառերով լրացված գումարների մեջ լումաները նշված են թվերով:</w:t>
      </w:r>
    </w:p>
    <w:p w14:paraId="5D583CCB" w14:textId="3228EF9A" w:rsidR="00A45946" w:rsidRPr="00C264AA" w:rsidRDefault="00C8055A" w:rsidP="00EF3662">
      <w:pPr>
        <w:pStyle w:val="norm"/>
        <w:spacing w:line="240" w:lineRule="auto"/>
        <w:ind w:firstLine="567"/>
        <w:rPr>
          <w:rFonts w:ascii="GHEA Grapalat" w:hAnsi="GHEA Grapalat"/>
          <w:sz w:val="20"/>
          <w:lang w:val="hy-AM"/>
        </w:rPr>
      </w:pPr>
      <w:r w:rsidRPr="00C264AA">
        <w:rPr>
          <w:rFonts w:ascii="GHEA Grapalat" w:hAnsi="GHEA Grapalat"/>
          <w:sz w:val="20"/>
          <w:lang w:val="hy-AM"/>
        </w:rPr>
        <w:t>5</w:t>
      </w:r>
      <w:r w:rsidR="00A45946" w:rsidRPr="00C264AA">
        <w:rPr>
          <w:rFonts w:ascii="GHEA Grapalat" w:hAnsi="GHEA Grapalat"/>
          <w:sz w:val="20"/>
          <w:lang w:val="hy-AM"/>
        </w:rPr>
        <w:t>.</w:t>
      </w:r>
      <w:r w:rsidR="00A45946" w:rsidRPr="00E6597C">
        <w:rPr>
          <w:rFonts w:ascii="GHEA Grapalat" w:hAnsi="GHEA Grapalat"/>
          <w:sz w:val="20"/>
          <w:lang w:val="hy-AM"/>
        </w:rPr>
        <w:t>3</w:t>
      </w:r>
      <w:r w:rsidR="00A45946" w:rsidRPr="00C264AA">
        <w:rPr>
          <w:rFonts w:ascii="GHEA Grapalat" w:hAnsi="GHEA Grapalat"/>
          <w:sz w:val="20"/>
          <w:lang w:val="hy-AM"/>
        </w:rPr>
        <w:t xml:space="preserve"> Եթե կնքվելիք պայմանագրի գինը կայուն է, ապա գնային առաջարկը ներկայացվում է մեկ թվով՝ պայմանագրի կատա</w:t>
      </w:r>
      <w:r w:rsidR="00833690">
        <w:rPr>
          <w:rFonts w:ascii="GHEA Grapalat" w:hAnsi="GHEA Grapalat"/>
          <w:sz w:val="20"/>
          <w:lang w:val="hy-AM"/>
        </w:rPr>
        <w:t>րման համար առաջարկվող ընդհանուր</w:t>
      </w:r>
      <w:r w:rsidR="00833690" w:rsidRPr="00833690">
        <w:rPr>
          <w:rFonts w:ascii="GHEA Grapalat" w:hAnsi="GHEA Grapalat"/>
          <w:sz w:val="20"/>
          <w:lang w:val="hy-AM"/>
        </w:rPr>
        <w:t xml:space="preserve"> գնով: </w:t>
      </w:r>
      <w:r w:rsidR="00A45946" w:rsidRPr="00C264AA">
        <w:rPr>
          <w:rFonts w:ascii="GHEA Grapalat" w:hAnsi="GHEA Grapalat"/>
          <w:sz w:val="20"/>
          <w:lang w:val="hy-AM"/>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C264AA">
        <w:rPr>
          <w:rFonts w:ascii="GHEA Grapalat" w:hAnsi="GHEA Grapalat"/>
          <w:sz w:val="20"/>
          <w:lang w:val="hy-AM"/>
        </w:rPr>
        <w:t>մ</w:t>
      </w:r>
      <w:r w:rsidR="00A45946" w:rsidRPr="00C264AA">
        <w:rPr>
          <w:rFonts w:ascii="GHEA Grapalat" w:hAnsi="GHEA Grapalat"/>
          <w:sz w:val="20"/>
          <w:lang w:val="hy-AM"/>
        </w:rPr>
        <w:t>ասնակցի շահույթի չափը չի կարող հրավերով սահմանափակվել:</w:t>
      </w:r>
    </w:p>
    <w:p w14:paraId="1D211BED" w14:textId="77777777" w:rsidR="00096865" w:rsidRPr="00C264AA" w:rsidRDefault="00096865" w:rsidP="00EF3662">
      <w:pPr>
        <w:pStyle w:val="BodyTextIndent2"/>
        <w:spacing w:line="240" w:lineRule="auto"/>
        <w:ind w:firstLine="567"/>
        <w:rPr>
          <w:rFonts w:ascii="GHEA Grapalat" w:hAnsi="GHEA Grapalat"/>
          <w:lang w:val="hy-AM"/>
        </w:rPr>
      </w:pPr>
    </w:p>
    <w:p w14:paraId="1A392752" w14:textId="77777777" w:rsidR="00096865" w:rsidRPr="00572FF1" w:rsidRDefault="00220C7C" w:rsidP="00EF3662">
      <w:pPr>
        <w:jc w:val="center"/>
        <w:rPr>
          <w:rFonts w:ascii="GHEA Grapalat" w:hAnsi="GHEA Grapalat"/>
          <w:b/>
          <w:sz w:val="20"/>
          <w:lang w:val="hy-AM"/>
        </w:rPr>
      </w:pPr>
      <w:r w:rsidRPr="00572FF1">
        <w:rPr>
          <w:rFonts w:ascii="GHEA Grapalat" w:hAnsi="GHEA Grapalat"/>
          <w:b/>
          <w:sz w:val="20"/>
          <w:lang w:val="hy-AM"/>
        </w:rPr>
        <w:t>6</w:t>
      </w:r>
      <w:r w:rsidR="00955A1E" w:rsidRPr="00572FF1">
        <w:rPr>
          <w:rFonts w:ascii="GHEA Grapalat" w:hAnsi="GHEA Grapalat"/>
          <w:b/>
          <w:sz w:val="20"/>
          <w:lang w:val="hy-AM"/>
        </w:rPr>
        <w:t>. ՀԱՅՏԻ ԳՈՐԾՈՂՈՒԹՅԱՆ ԺԱՄԿԵՏԸ, ՀԱՅՏԵՐՈՒՄ ՓՈՓՈԽՈՒԹՅՈՒՆ ԿԱՏԱՐԵԼՈՒ</w:t>
      </w:r>
    </w:p>
    <w:p w14:paraId="1DA62E90" w14:textId="77777777" w:rsidR="00096865" w:rsidRPr="00572FF1" w:rsidRDefault="00955A1E" w:rsidP="00EF3662">
      <w:pPr>
        <w:jc w:val="center"/>
        <w:rPr>
          <w:rFonts w:ascii="GHEA Grapalat" w:hAnsi="GHEA Grapalat"/>
          <w:b/>
          <w:sz w:val="20"/>
          <w:lang w:val="hy-AM"/>
        </w:rPr>
      </w:pPr>
      <w:r w:rsidRPr="00572FF1">
        <w:rPr>
          <w:rFonts w:ascii="GHEA Grapalat" w:hAnsi="GHEA Grapalat"/>
          <w:b/>
          <w:sz w:val="20"/>
          <w:lang w:val="hy-AM"/>
        </w:rPr>
        <w:t>ԵՎ ԴՐԱՆՔ ՀԵՏ ՎԵՐՑՆԵԼՈՒ 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572FF1">
        <w:rPr>
          <w:rFonts w:ascii="GHEA Grapalat" w:hAnsi="GHEA Grapalat" w:cs="Sylfaen"/>
          <w:i w:val="0"/>
          <w:szCs w:val="24"/>
          <w:lang w:val="hy-AM"/>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572FF1">
        <w:rPr>
          <w:rFonts w:ascii="GHEA Grapalat" w:hAnsi="GHEA Grapalat" w:cs="Sylfaen"/>
          <w:i w:val="0"/>
          <w:szCs w:val="24"/>
          <w:lang w:val="hy-AM"/>
        </w:rPr>
        <w:t>րդ</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հոդվածի</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համաձայն</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հայտը</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վավեր</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մինչև</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Օրենքին</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համապատասխան</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պայմանագրի</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կնքումը</w:t>
      </w:r>
      <w:r w:rsidR="00096865" w:rsidRPr="00E6597C">
        <w:rPr>
          <w:rFonts w:ascii="GHEA Grapalat" w:hAnsi="GHEA Grapalat" w:cs="Sylfaen"/>
          <w:i w:val="0"/>
          <w:szCs w:val="24"/>
          <w:lang w:val="af-ZA"/>
        </w:rPr>
        <w:t xml:space="preserve">, </w:t>
      </w:r>
      <w:r w:rsidR="00705706" w:rsidRPr="00572FF1">
        <w:rPr>
          <w:rFonts w:ascii="GHEA Grapalat" w:hAnsi="GHEA Grapalat" w:cs="Sylfaen"/>
          <w:i w:val="0"/>
          <w:szCs w:val="24"/>
          <w:lang w:val="hy-AM"/>
        </w:rPr>
        <w:t>մ</w:t>
      </w:r>
      <w:r w:rsidR="00096865" w:rsidRPr="00572FF1">
        <w:rPr>
          <w:rFonts w:ascii="GHEA Grapalat" w:hAnsi="GHEA Grapalat" w:cs="Sylfaen"/>
          <w:i w:val="0"/>
          <w:szCs w:val="24"/>
          <w:lang w:val="hy-AM"/>
        </w:rPr>
        <w:t>ասնակցի</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կողմից</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հայտի</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հետ</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վերցնելը</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հայտի</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մերժումը</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572FF1">
        <w:rPr>
          <w:rFonts w:ascii="GHEA Grapalat" w:hAnsi="GHEA Grapalat" w:cs="Sylfaen"/>
          <w:i w:val="0"/>
          <w:szCs w:val="24"/>
          <w:lang w:val="hy-AM"/>
        </w:rPr>
        <w:t>ընթացակարգը</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չկայացած</w:t>
      </w:r>
      <w:r w:rsidR="00096865" w:rsidRPr="00E6597C">
        <w:rPr>
          <w:rFonts w:ascii="GHEA Grapalat" w:hAnsi="GHEA Grapalat" w:cs="Sylfaen"/>
          <w:i w:val="0"/>
          <w:szCs w:val="24"/>
          <w:lang w:val="af-ZA"/>
        </w:rPr>
        <w:t xml:space="preserve"> </w:t>
      </w:r>
      <w:r w:rsidR="00096865" w:rsidRPr="00572FF1">
        <w:rPr>
          <w:rFonts w:ascii="GHEA Grapalat" w:hAnsi="GHEA Grapalat" w:cs="Sylfaen"/>
          <w:i w:val="0"/>
          <w:szCs w:val="24"/>
          <w:lang w:val="hy-AM"/>
        </w:rPr>
        <w:t>հայտարարվելը</w:t>
      </w:r>
      <w:r w:rsidR="004D5671" w:rsidRPr="00572FF1">
        <w:rPr>
          <w:rFonts w:ascii="GHEA Grapalat" w:hAnsi="GHEA Grapalat" w:cs="Sylfaen"/>
          <w:i w:val="0"/>
          <w:szCs w:val="24"/>
          <w:lang w:val="hy-AM"/>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68692C0C" w14:textId="77777777" w:rsidR="00AA4081" w:rsidRPr="00E6597C" w:rsidRDefault="00AA4081" w:rsidP="00EF3662">
      <w:pPr>
        <w:ind w:firstLine="567"/>
        <w:jc w:val="both"/>
        <w:rPr>
          <w:rFonts w:ascii="GHEA Grapalat" w:hAnsi="GHEA Grapalat" w:cs="Sylfaen"/>
          <w:sz w:val="20"/>
          <w:lang w:val="af-ZA"/>
        </w:rPr>
      </w:pPr>
    </w:p>
    <w:p w14:paraId="28AC9A9C" w14:textId="6ADA7C6A" w:rsidR="00807178" w:rsidRPr="00E6597C" w:rsidRDefault="00C916A4" w:rsidP="00EF3662">
      <w:pPr>
        <w:ind w:firstLine="567"/>
        <w:jc w:val="center"/>
        <w:rPr>
          <w:rFonts w:ascii="GHEA Grapalat" w:hAnsi="GHEA Grapalat"/>
          <w:b/>
          <w:sz w:val="20"/>
          <w:lang w:val="hy-AM"/>
        </w:rPr>
      </w:pPr>
      <w:r>
        <w:rPr>
          <w:rFonts w:ascii="GHEA Grapalat" w:hAnsi="GHEA Grapalat"/>
          <w:b/>
          <w:sz w:val="20"/>
          <w:lang w:val="af-ZA"/>
        </w:rPr>
        <w:t>7</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677CBDBF" w:rsidR="003F79B4" w:rsidRPr="00E6597C" w:rsidRDefault="00C916A4" w:rsidP="003F79B4">
      <w:pPr>
        <w:pStyle w:val="BodyTextIndent2"/>
        <w:spacing w:line="240" w:lineRule="auto"/>
        <w:ind w:firstLine="567"/>
        <w:rPr>
          <w:rFonts w:ascii="GHEA Grapalat" w:hAnsi="GHEA Grapalat" w:cs="Tahoma"/>
        </w:rPr>
      </w:pPr>
      <w:r>
        <w:rPr>
          <w:rFonts w:ascii="GHEA Grapalat" w:hAnsi="GHEA Grapalat"/>
        </w:rPr>
        <w:t>7</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w:t>
      </w:r>
      <w:r w:rsidR="00833690">
        <w:rPr>
          <w:rFonts w:ascii="GHEA Grapalat" w:hAnsi="GHEA Grapalat" w:cs="Sylfaen"/>
        </w:rPr>
        <w:t xml:space="preserve">և գնահատման </w:t>
      </w:r>
      <w:r w:rsidR="003F79B4" w:rsidRPr="00E6597C">
        <w:rPr>
          <w:rFonts w:ascii="GHEA Grapalat" w:hAnsi="GHEA Grapalat" w:cs="Sylfaen"/>
        </w:rPr>
        <w:t>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AA4081">
        <w:rPr>
          <w:rFonts w:ascii="GHEA Grapalat" w:hAnsi="GHEA Grapalat" w:cs="Sylfaen"/>
          <w:szCs w:val="24"/>
        </w:rPr>
        <w:t>7</w:t>
      </w:r>
      <w:r w:rsidR="00223132">
        <w:rPr>
          <w:rFonts w:ascii="GHEA Grapalat" w:hAnsi="GHEA Grapalat" w:cs="Sylfaen"/>
          <w:szCs w:val="24"/>
        </w:rPr>
        <w:t>-</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223132">
        <w:rPr>
          <w:rFonts w:ascii="GHEA Grapalat" w:hAnsi="GHEA Grapalat" w:cs="Sylfaen"/>
          <w:szCs w:val="24"/>
        </w:rPr>
        <w:t xml:space="preserve"> </w:t>
      </w:r>
      <w:r w:rsidR="00223132" w:rsidRPr="00223132">
        <w:rPr>
          <w:rFonts w:ascii="GHEA Grapalat" w:hAnsi="GHEA Grapalat" w:cs="Sylfaen"/>
          <w:szCs w:val="24"/>
        </w:rPr>
        <w:t>1</w:t>
      </w:r>
      <w:r w:rsidR="005746F8">
        <w:rPr>
          <w:rFonts w:ascii="GHEA Grapalat" w:hAnsi="GHEA Grapalat" w:cs="Sylfaen"/>
          <w:szCs w:val="24"/>
        </w:rPr>
        <w:t>1</w:t>
      </w:r>
      <w:r w:rsidR="00223132" w:rsidRPr="00223132">
        <w:rPr>
          <w:rFonts w:ascii="GHEA Grapalat" w:hAnsi="GHEA Grapalat" w:cs="Sylfaen"/>
          <w:szCs w:val="24"/>
        </w:rPr>
        <w:t>:00</w:t>
      </w:r>
      <w:r w:rsidR="003F79B4" w:rsidRPr="00223132">
        <w:rPr>
          <w:rFonts w:ascii="GHEA Grapalat" w:hAnsi="GHEA Grapalat" w:cs="Sylfaen"/>
          <w:szCs w:val="24"/>
        </w:rPr>
        <w:t>-</w:t>
      </w:r>
      <w:r w:rsidR="003F79B4" w:rsidRPr="00223132">
        <w:rPr>
          <w:rFonts w:ascii="GHEA Grapalat" w:hAnsi="GHEA Grapalat" w:cs="Sylfaen"/>
          <w:szCs w:val="24"/>
          <w:lang w:val="ru-RU"/>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5E50E761"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00833690">
        <w:rPr>
          <w:rFonts w:ascii="GHEA Grapalat" w:hAnsi="GHEA Grapalat" w:cs="Sylfaen"/>
          <w:sz w:val="20"/>
        </w:rPr>
        <w:t>ապրանքների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25386448" w:rsidR="009A796C" w:rsidRPr="00E6597C" w:rsidRDefault="00833690" w:rsidP="00EF3662">
      <w:pPr>
        <w:ind w:firstLine="567"/>
        <w:jc w:val="both"/>
        <w:rPr>
          <w:rFonts w:ascii="GHEA Grapalat" w:hAnsi="GHEA Grapalat" w:cs="Sylfaen"/>
          <w:sz w:val="20"/>
          <w:lang w:val="af-ZA"/>
        </w:rPr>
      </w:pPr>
      <w:r>
        <w:rPr>
          <w:rFonts w:ascii="GHEA Grapalat" w:hAnsi="GHEA Grapalat" w:cs="Sylfaen"/>
          <w:sz w:val="20"/>
          <w:lang w:val="af-ZA"/>
        </w:rPr>
        <w:t>7</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CFC54" w:rsidR="00B514E8" w:rsidRPr="00E6597C" w:rsidRDefault="00833690"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lastRenderedPageBreak/>
        <w:t>7</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 xml:space="preserve">այդպիսին </w:t>
      </w:r>
      <w:r w:rsidR="000A2219">
        <w:rPr>
          <w:rFonts w:ascii="GHEA Grapalat" w:hAnsi="GHEA Grapalat" w:cs="Sylfaen"/>
          <w:szCs w:val="24"/>
          <w:lang w:val="en-US"/>
        </w:rPr>
        <w:t>չ</w:t>
      </w:r>
      <w:r w:rsidR="006F3F15">
        <w:rPr>
          <w:rFonts w:ascii="GHEA Grapalat" w:hAnsi="GHEA Grapalat" w:cs="Sylfaen"/>
          <w:szCs w:val="24"/>
          <w:lang w:val="hy-AM"/>
        </w:rPr>
        <w:t>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514138BA" w:rsidR="00096865" w:rsidRPr="00373F00" w:rsidRDefault="00112EC6" w:rsidP="00EF3662">
      <w:pPr>
        <w:pStyle w:val="BodyTextIndent"/>
        <w:spacing w:line="240" w:lineRule="auto"/>
        <w:ind w:firstLine="567"/>
        <w:rPr>
          <w:rFonts w:ascii="GHEA Grapalat" w:hAnsi="GHEA Grapalat" w:cs="Sylfaen"/>
          <w:b/>
          <w:bCs/>
          <w:i w:val="0"/>
          <w:szCs w:val="24"/>
          <w:lang w:val="af-ZA"/>
        </w:rPr>
      </w:pPr>
      <w:r>
        <w:rPr>
          <w:rFonts w:ascii="GHEA Grapalat" w:hAnsi="GHEA Grapalat" w:cs="Sylfaen"/>
          <w:i w:val="0"/>
          <w:szCs w:val="24"/>
          <w:lang w:val="af-ZA"/>
        </w:rPr>
        <w:t>7</w:t>
      </w:r>
      <w:r w:rsidR="00096865" w:rsidRPr="00373F00">
        <w:rPr>
          <w:rFonts w:ascii="GHEA Grapalat" w:hAnsi="GHEA Grapalat" w:cs="Sylfaen"/>
          <w:i w:val="0"/>
          <w:szCs w:val="24"/>
          <w:lang w:val="af-ZA"/>
        </w:rPr>
        <w:t>.</w:t>
      </w:r>
      <w:r w:rsidR="003F79B4" w:rsidRPr="00373F00">
        <w:rPr>
          <w:rFonts w:ascii="GHEA Grapalat" w:hAnsi="GHEA Grapalat" w:cs="Sylfaen"/>
          <w:i w:val="0"/>
          <w:szCs w:val="24"/>
          <w:lang w:val="af-ZA"/>
        </w:rPr>
        <w:t>4</w:t>
      </w:r>
      <w:r w:rsidR="00D7435F"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Եթե</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հայտում</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անհամապատասխանություն</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է</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տեղ</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գտել</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տառերով</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և</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թվերով</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գրված</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գումարների</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միջև</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ապա</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հիմք</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է</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ընդունվում</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տառերով</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գրված</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hy-AM"/>
        </w:rPr>
        <w:t>գումարը</w:t>
      </w:r>
      <w:r w:rsidR="004D5671" w:rsidRPr="00373F00">
        <w:rPr>
          <w:rFonts w:ascii="GHEA Grapalat" w:hAnsi="GHEA Grapalat" w:cs="Sylfaen"/>
          <w:i w:val="0"/>
          <w:szCs w:val="24"/>
          <w:lang w:val="hy-AM"/>
        </w:rPr>
        <w:t>։</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ru-RU"/>
        </w:rPr>
        <w:t>Եթե</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ru-RU"/>
        </w:rPr>
        <w:t>առաջարկվող</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ru-RU"/>
        </w:rPr>
        <w:t>գները</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ru-RU"/>
        </w:rPr>
        <w:t>ներկայացված</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ru-RU"/>
        </w:rPr>
        <w:t>են</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ru-RU"/>
        </w:rPr>
        <w:t>երկու</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ru-RU"/>
        </w:rPr>
        <w:t>կամ</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ru-RU"/>
        </w:rPr>
        <w:t>ավելի</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ru-RU"/>
        </w:rPr>
        <w:t>արժույթներով</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ru-RU"/>
        </w:rPr>
        <w:t>ապա</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ru-RU"/>
        </w:rPr>
        <w:t>դրանք</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ru-RU"/>
        </w:rPr>
        <w:t>համեմատվում</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ru-RU"/>
        </w:rPr>
        <w:t>են</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ru-RU"/>
        </w:rPr>
        <w:t>Հայաստանի</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ru-RU"/>
        </w:rPr>
        <w:t>Հանրապետության</w:t>
      </w:r>
      <w:r w:rsidR="00096865" w:rsidRPr="00373F00">
        <w:rPr>
          <w:rFonts w:ascii="GHEA Grapalat" w:hAnsi="GHEA Grapalat" w:cs="Sylfaen"/>
          <w:i w:val="0"/>
          <w:szCs w:val="24"/>
          <w:lang w:val="af-ZA"/>
        </w:rPr>
        <w:t xml:space="preserve"> </w:t>
      </w:r>
      <w:r w:rsidR="00096865" w:rsidRPr="00373F00">
        <w:rPr>
          <w:rFonts w:ascii="GHEA Grapalat" w:hAnsi="GHEA Grapalat" w:cs="Sylfaen"/>
          <w:i w:val="0"/>
          <w:szCs w:val="24"/>
          <w:lang w:val="ru-RU"/>
        </w:rPr>
        <w:t>դրամով</w:t>
      </w:r>
      <w:r w:rsidR="00096865" w:rsidRPr="00373F00">
        <w:rPr>
          <w:rFonts w:ascii="GHEA Grapalat" w:hAnsi="GHEA Grapalat" w:cs="Sylfaen"/>
          <w:i w:val="0"/>
          <w:szCs w:val="24"/>
          <w:lang w:val="af-ZA"/>
        </w:rPr>
        <w:t xml:space="preserve">` </w:t>
      </w:r>
      <w:r w:rsidR="00373F00" w:rsidRPr="00373F00">
        <w:rPr>
          <w:rFonts w:ascii="GHEA Grapalat" w:hAnsi="GHEA Grapalat" w:cs="Sylfaen"/>
          <w:b/>
          <w:bCs/>
          <w:i w:val="0"/>
          <w:szCs w:val="24"/>
          <w:lang w:val="af-ZA"/>
        </w:rPr>
        <w:t>հայտերի բացման նիստի օրվա դրությամբ ՀՀ Կենտրոնական բանկի կողմից սահմանված փոխարժեքով։</w:t>
      </w:r>
    </w:p>
    <w:p w14:paraId="4B070BB9" w14:textId="01AF0EAA" w:rsidR="009B6D58" w:rsidRPr="00E6597C" w:rsidRDefault="001553D6" w:rsidP="00EF3662">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7</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 xml:space="preserve">այդպիսին </w:t>
      </w:r>
      <w:r w:rsidR="008F3297">
        <w:rPr>
          <w:rFonts w:ascii="GHEA Grapalat" w:hAnsi="GHEA Grapalat" w:cs="Sylfaen"/>
          <w:sz w:val="20"/>
          <w:szCs w:val="24"/>
          <w:lang w:eastAsia="en-US"/>
        </w:rPr>
        <w:t>չ</w:t>
      </w:r>
      <w:r w:rsidR="006F3F15" w:rsidRPr="00015CC3">
        <w:rPr>
          <w:rFonts w:ascii="GHEA Grapalat" w:hAnsi="GHEA Grapalat" w:cs="Sylfaen"/>
          <w:sz w:val="20"/>
          <w:szCs w:val="24"/>
          <w:lang w:val="hy-AM" w:eastAsia="en-US"/>
        </w:rPr>
        <w:t>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833690">
        <w:rPr>
          <w:rFonts w:ascii="GHEA Grapalat" w:hAnsi="GHEA Grapalat" w:cs="Sylfaen"/>
          <w:sz w:val="20"/>
          <w:szCs w:val="24"/>
          <w:lang w:val="af-ZA" w:eastAsia="en-US"/>
        </w:rPr>
        <w:t>Ապրանքների</w:t>
      </w:r>
      <w:r w:rsidR="00047327" w:rsidRPr="00E6597C">
        <w:rPr>
          <w:rFonts w:ascii="GHEA Grapalat" w:hAnsi="GHEA Grapalat" w:cs="Sylfaen"/>
          <w:sz w:val="20"/>
          <w:szCs w:val="24"/>
          <w:lang w:val="af-ZA" w:eastAsia="en-US"/>
        </w:rPr>
        <w:t xml:space="preserve">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Pr>
          <w:rFonts w:ascii="GHEA Grapalat" w:hAnsi="GHEA Grapalat" w:cs="Sylfaen"/>
          <w:sz w:val="20"/>
          <w:szCs w:val="24"/>
          <w:lang w:val="af-ZA" w:eastAsia="en-US"/>
        </w:rPr>
        <w:t xml:space="preserve">ներկայացված </w:t>
      </w:r>
      <w:r w:rsidR="00833690">
        <w:rPr>
          <w:rFonts w:ascii="GHEA Grapalat" w:hAnsi="GHEA Grapalat" w:cs="Sylfaen"/>
          <w:sz w:val="20"/>
          <w:szCs w:val="24"/>
          <w:lang w:eastAsia="en-US"/>
        </w:rPr>
        <w:t>ապրանքի</w:t>
      </w:r>
      <w:r w:rsidR="00833690" w:rsidRPr="00833690">
        <w:rPr>
          <w:rFonts w:ascii="GHEA Grapalat" w:hAnsi="GHEA Grapalat" w:cs="Sylfaen"/>
          <w:sz w:val="20"/>
          <w:szCs w:val="24"/>
          <w:lang w:val="af-ZA" w:eastAsia="en-US"/>
        </w:rPr>
        <w:t xml:space="preserve"> </w:t>
      </w:r>
      <w:r w:rsidR="00833690">
        <w:rPr>
          <w:rFonts w:ascii="GHEA Grapalat" w:hAnsi="GHEA Grapalat" w:cs="Sylfaen"/>
          <w:sz w:val="20"/>
          <w:szCs w:val="24"/>
          <w:lang w:eastAsia="en-US"/>
        </w:rPr>
        <w:t>ամբողջական</w:t>
      </w:r>
      <w:r w:rsidR="00833690" w:rsidRPr="00833690">
        <w:rPr>
          <w:rFonts w:ascii="GHEA Grapalat" w:hAnsi="GHEA Grapalat" w:cs="Sylfaen"/>
          <w:sz w:val="20"/>
          <w:szCs w:val="24"/>
          <w:lang w:val="af-ZA" w:eastAsia="en-US"/>
        </w:rPr>
        <w:t xml:space="preserve"> </w:t>
      </w:r>
      <w:r w:rsidR="00833690">
        <w:rPr>
          <w:rFonts w:ascii="GHEA Grapalat" w:hAnsi="GHEA Grapalat" w:cs="Sylfaen"/>
          <w:sz w:val="20"/>
          <w:szCs w:val="24"/>
          <w:lang w:eastAsia="en-US"/>
        </w:rPr>
        <w:t>նկարագրերի</w:t>
      </w:r>
      <w:r w:rsidR="00833690" w:rsidRPr="00833690">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6408198A" w:rsidR="00F4686C" w:rsidRPr="00265A5A" w:rsidRDefault="008F3297" w:rsidP="00265A5A">
      <w:pPr>
        <w:pStyle w:val="norm"/>
        <w:spacing w:line="240" w:lineRule="auto"/>
        <w:rPr>
          <w:rFonts w:ascii="GHEA Grapalat" w:hAnsi="GHEA Grapalat" w:cs="Sylfaen"/>
          <w:sz w:val="20"/>
          <w:szCs w:val="24"/>
          <w:lang w:val="hy-AM" w:eastAsia="en-US"/>
        </w:rPr>
      </w:pPr>
      <w:r w:rsidRPr="008F3297">
        <w:rPr>
          <w:rFonts w:ascii="GHEA Grapalat" w:hAnsi="GHEA Grapalat" w:cs="Sylfaen"/>
          <w:sz w:val="20"/>
          <w:szCs w:val="24"/>
          <w:lang w:val="hy-AM" w:eastAsia="en-US"/>
        </w:rPr>
        <w:t>7</w:t>
      </w:r>
      <w:r w:rsidR="00F4686C" w:rsidRPr="00265A5A">
        <w:rPr>
          <w:rFonts w:ascii="GHEA Grapalat" w:hAnsi="GHEA Grapalat" w:cs="Sylfaen"/>
          <w:sz w:val="20"/>
          <w:szCs w:val="24"/>
          <w:lang w:val="hy-AM" w:eastAsia="en-US"/>
        </w:rPr>
        <w:t xml:space="preserve">.6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w:t>
      </w:r>
      <w:r w:rsidRPr="008F3297">
        <w:rPr>
          <w:rFonts w:ascii="GHEA Grapalat" w:hAnsi="GHEA Grapalat" w:cs="Sylfaen"/>
          <w:sz w:val="20"/>
          <w:szCs w:val="24"/>
          <w:lang w:val="hy-AM" w:eastAsia="en-US"/>
        </w:rPr>
        <w:t xml:space="preserve">ապրանքների մատակարարման </w:t>
      </w:r>
      <w:r w:rsidR="00F4686C" w:rsidRPr="00265A5A">
        <w:rPr>
          <w:rFonts w:ascii="GHEA Grapalat" w:hAnsi="GHEA Grapalat" w:cs="Sylfaen"/>
          <w:sz w:val="20"/>
          <w:szCs w:val="24"/>
          <w:lang w:val="hy-AM" w:eastAsia="en-US"/>
        </w:rPr>
        <w:t xml:space="preserve">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2C2179A9" w:rsidR="00B514E8" w:rsidRPr="00E6597C" w:rsidRDefault="008F3297" w:rsidP="00EF3662">
      <w:pPr>
        <w:ind w:firstLine="708"/>
        <w:jc w:val="both"/>
        <w:rPr>
          <w:rFonts w:ascii="GHEA Grapalat" w:hAnsi="GHEA Grapalat"/>
          <w:sz w:val="20"/>
          <w:szCs w:val="20"/>
          <w:lang w:val="hy-AM" w:eastAsia="x-none"/>
        </w:rPr>
      </w:pPr>
      <w:r>
        <w:rPr>
          <w:rFonts w:ascii="GHEA Grapalat" w:hAnsi="GHEA Grapalat"/>
          <w:sz w:val="20"/>
          <w:szCs w:val="20"/>
          <w:lang w:val="af-ZA" w:eastAsia="x-none"/>
        </w:rPr>
        <w:t>7</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 հայտի</w:t>
      </w:r>
      <w:r w:rsidR="00F21F1F">
        <w:rPr>
          <w:rFonts w:ascii="GHEA Grapalat" w:hAnsi="GHEA Grapalat"/>
          <w:sz w:val="20"/>
          <w:szCs w:val="20"/>
          <w:lang w:val="af-ZA" w:eastAsia="x-none"/>
        </w:rPr>
        <w:t xml:space="preserve"> </w:t>
      </w:r>
      <w:r w:rsidR="00B514E8" w:rsidRPr="00E6597C">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45A11095" w:rsidR="00116E47" w:rsidRPr="00E6597C" w:rsidRDefault="00F21F1F" w:rsidP="00EF3662">
      <w:pPr>
        <w:pStyle w:val="norm"/>
        <w:spacing w:line="240" w:lineRule="auto"/>
        <w:rPr>
          <w:rFonts w:ascii="GHEA Grapalat" w:hAnsi="GHEA Grapalat" w:cs="Sylfaen"/>
          <w:sz w:val="20"/>
          <w:szCs w:val="24"/>
          <w:lang w:val="af-ZA" w:eastAsia="en-US"/>
        </w:rPr>
      </w:pPr>
      <w:r>
        <w:rPr>
          <w:rFonts w:ascii="GHEA Grapalat" w:hAnsi="GHEA Grapalat"/>
          <w:sz w:val="20"/>
          <w:lang w:val="af-ZA" w:eastAsia="x-none"/>
        </w:rPr>
        <w:t>7</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13" w:name="_Hlk9262487"/>
      <w:r w:rsidR="00476579" w:rsidRPr="00E6597C">
        <w:rPr>
          <w:rFonts w:ascii="GHEA Grapalat" w:hAnsi="GHEA Grapalat" w:cs="Sylfaen"/>
          <w:sz w:val="20"/>
          <w:szCs w:val="24"/>
          <w:lang w:val="hy-AM" w:eastAsia="en-US"/>
        </w:rPr>
        <w:t xml:space="preserve"> </w:t>
      </w:r>
      <w:bookmarkEnd w:id="13"/>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lastRenderedPageBreak/>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33548B9F" w:rsidR="00FC31D8" w:rsidRPr="00E6597C" w:rsidRDefault="00F21F1F" w:rsidP="00EF3662">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7</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291AD79D" w:rsidR="006F3F15" w:rsidRPr="00F40755" w:rsidRDefault="00F21F1F" w:rsidP="006F3F15">
      <w:pPr>
        <w:pStyle w:val="BodyTextIndent2"/>
        <w:spacing w:line="240" w:lineRule="auto"/>
        <w:ind w:firstLine="567"/>
        <w:rPr>
          <w:rFonts w:ascii="GHEA Grapalat" w:hAnsi="GHEA Grapalat" w:cs="Sylfaen"/>
          <w:szCs w:val="24"/>
          <w:lang w:val="hy-AM"/>
        </w:rPr>
      </w:pPr>
      <w:r>
        <w:rPr>
          <w:rFonts w:ascii="GHEA Grapalat" w:hAnsi="GHEA Grapalat" w:cs="Sylfaen"/>
          <w:szCs w:val="24"/>
        </w:rPr>
        <w:t>7</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w:t>
      </w:r>
      <w:r w:rsidRPr="00F21F1F">
        <w:rPr>
          <w:rFonts w:ascii="GHEA Grapalat" w:hAnsi="GHEA Grapalat" w:cs="Sylfaen"/>
          <w:szCs w:val="24"/>
          <w:lang w:val="hy-AM"/>
        </w:rPr>
        <w:t xml:space="preserve"> </w:t>
      </w:r>
      <w:r w:rsidR="006F3F15" w:rsidRPr="00F40755">
        <w:rPr>
          <w:rFonts w:ascii="GHEA Grapalat" w:hAnsi="GHEA Grapalat" w:cs="Sylfaen"/>
          <w:szCs w:val="24"/>
          <w:lang w:val="hy-AM"/>
        </w:rPr>
        <w:t>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21275AE1" w:rsidR="00794157" w:rsidRDefault="00F21F1F" w:rsidP="00D571F0">
      <w:pPr>
        <w:pStyle w:val="BodyTextIndent2"/>
        <w:spacing w:line="240" w:lineRule="auto"/>
        <w:ind w:firstLine="567"/>
        <w:rPr>
          <w:rFonts w:ascii="GHEA Grapalat" w:hAnsi="GHEA Grapalat" w:cs="Sylfaen"/>
          <w:szCs w:val="24"/>
          <w:lang w:val="hy-AM"/>
        </w:rPr>
      </w:pPr>
      <w:r w:rsidRPr="00F21F1F">
        <w:rPr>
          <w:rFonts w:ascii="GHEA Grapalat" w:hAnsi="GHEA Grapalat" w:cs="Sylfaen"/>
          <w:szCs w:val="24"/>
          <w:lang w:val="hy-AM"/>
        </w:rPr>
        <w:t>7</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C264AA">
        <w:rPr>
          <w:rFonts w:ascii="GHEA Grapalat" w:hAnsi="GHEA Grapalat" w:cs="Sylfaen"/>
          <w:szCs w:val="24"/>
          <w:lang w:val="hy-AM"/>
        </w:rPr>
        <w:t xml:space="preserve">Հայտերը բացվելուց </w:t>
      </w:r>
      <w:r>
        <w:rPr>
          <w:rFonts w:ascii="GHEA Grapalat" w:hAnsi="GHEA Grapalat" w:cs="Sylfaen"/>
          <w:szCs w:val="24"/>
          <w:lang w:val="hy-AM"/>
        </w:rPr>
        <w:t>և գնահատվելուց</w:t>
      </w:r>
      <w:r w:rsidR="007A3F75" w:rsidRPr="00C264AA">
        <w:rPr>
          <w:rFonts w:ascii="GHEA Grapalat" w:hAnsi="GHEA Grapalat" w:cs="Sylfaen"/>
          <w:szCs w:val="24"/>
          <w:lang w:val="hy-AM"/>
        </w:rPr>
        <w:t xml:space="preserve"> </w:t>
      </w:r>
      <w:r w:rsidR="00EA58C8" w:rsidRPr="00C264AA">
        <w:rPr>
          <w:rFonts w:ascii="GHEA Grapalat" w:hAnsi="GHEA Grapalat" w:cs="Sylfaen"/>
          <w:szCs w:val="24"/>
          <w:lang w:val="hy-AM"/>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152A1B" w:rsidR="00E65F37" w:rsidRPr="00E6597C" w:rsidRDefault="00F21F1F" w:rsidP="00D571F0">
      <w:pPr>
        <w:pStyle w:val="BodyTextIndent2"/>
        <w:spacing w:line="240" w:lineRule="auto"/>
        <w:ind w:firstLine="567"/>
        <w:rPr>
          <w:rFonts w:ascii="GHEA Grapalat" w:hAnsi="GHEA Grapalat" w:cs="Sylfaen"/>
          <w:szCs w:val="24"/>
          <w:lang w:val="hy-AM"/>
        </w:rPr>
      </w:pPr>
      <w:r w:rsidRPr="00F21F1F">
        <w:rPr>
          <w:rFonts w:ascii="GHEA Grapalat" w:hAnsi="GHEA Grapalat" w:cs="Sylfaen"/>
          <w:szCs w:val="24"/>
          <w:lang w:val="hy-AM"/>
        </w:rPr>
        <w:t>7</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DD629CC"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 xml:space="preserve">1) հայտերի բացման </w:t>
      </w:r>
      <w:r w:rsidR="00F21F1F" w:rsidRPr="00F21F1F">
        <w:rPr>
          <w:rFonts w:ascii="GHEA Grapalat" w:hAnsi="GHEA Grapalat" w:cs="Sylfaen"/>
          <w:lang w:val="hy-AM"/>
        </w:rPr>
        <w:t xml:space="preserve">և գնահատման </w:t>
      </w:r>
      <w:r w:rsidRPr="00E6597C">
        <w:rPr>
          <w:rFonts w:ascii="GHEA Grapalat" w:hAnsi="GHEA Grapalat" w:cs="Sylfaen"/>
          <w:lang w:val="hy-AM"/>
        </w:rPr>
        <w:t>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3C195D6" w:rsidR="00653DBE" w:rsidRPr="0023252B" w:rsidRDefault="00F21F1F" w:rsidP="00C8399F">
      <w:pPr>
        <w:shd w:val="clear" w:color="auto" w:fill="FFFFFF"/>
        <w:ind w:firstLine="375"/>
        <w:jc w:val="both"/>
        <w:rPr>
          <w:rFonts w:ascii="GHEA Grapalat" w:hAnsi="GHEA Grapalat" w:cs="Sylfaen"/>
          <w:sz w:val="20"/>
          <w:lang w:val="hy-AM"/>
        </w:rPr>
      </w:pPr>
      <w:r>
        <w:rPr>
          <w:rFonts w:ascii="GHEA Grapalat" w:hAnsi="GHEA Grapalat" w:cs="Sylfaen"/>
          <w:sz w:val="20"/>
          <w:lang w:val="af-ZA"/>
        </w:rPr>
        <w:t>7</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lastRenderedPageBreak/>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5271EC5A"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(այդ թվում շտկման ենթակա)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595F00BF" w14:textId="225D7386"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F21F1F">
        <w:rPr>
          <w:rFonts w:ascii="GHEA Grapalat" w:hAnsi="GHEA Grapalat"/>
          <w:color w:val="000000"/>
          <w:sz w:val="20"/>
          <w:szCs w:val="20"/>
          <w:lang w:val="af-ZA"/>
        </w:rPr>
        <w:t>7</w:t>
      </w:r>
      <w:r w:rsidR="00E17B5D" w:rsidRPr="00015CC3">
        <w:rPr>
          <w:rFonts w:ascii="GHEA Grapalat" w:hAnsi="GHEA Grapalat"/>
          <w:color w:val="000000"/>
          <w:sz w:val="20"/>
          <w:szCs w:val="20"/>
          <w:lang w:val="af-ZA"/>
        </w:rPr>
        <w:t>.</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1E782F16" w:rsidR="007A5810" w:rsidRPr="00E6597C" w:rsidRDefault="00F21F1F" w:rsidP="00955CC1">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7</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004306D6"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004306D6" w:rsidRPr="00015CC3">
        <w:rPr>
          <w:rFonts w:ascii="GHEA Grapalat" w:hAnsi="GHEA Grapalat" w:cs="Sylfaen"/>
          <w:sz w:val="20"/>
          <w:szCs w:val="24"/>
          <w:lang w:val="ru-RU" w:eastAsia="en-US"/>
        </w:rPr>
        <w:t>հրավերի</w:t>
      </w:r>
      <w:r w:rsidR="004306D6" w:rsidRPr="00015CC3">
        <w:rPr>
          <w:rFonts w:ascii="GHEA Grapalat" w:hAnsi="GHEA Grapalat" w:cs="Sylfaen"/>
          <w:sz w:val="20"/>
          <w:szCs w:val="24"/>
          <w:lang w:val="af-ZA" w:eastAsia="en-US"/>
        </w:rPr>
        <w:t xml:space="preserve"> 1-</w:t>
      </w:r>
      <w:r w:rsidR="004306D6" w:rsidRPr="00015CC3">
        <w:rPr>
          <w:rFonts w:ascii="GHEA Grapalat" w:hAnsi="GHEA Grapalat" w:cs="Sylfaen"/>
          <w:sz w:val="20"/>
          <w:szCs w:val="24"/>
          <w:lang w:val="ru-RU" w:eastAsia="en-US"/>
        </w:rPr>
        <w:t>ին</w:t>
      </w:r>
      <w:r w:rsidR="004306D6" w:rsidRPr="00015CC3">
        <w:rPr>
          <w:rFonts w:ascii="GHEA Grapalat" w:hAnsi="GHEA Grapalat" w:cs="Sylfaen"/>
          <w:sz w:val="20"/>
          <w:szCs w:val="24"/>
          <w:lang w:val="af-ZA" w:eastAsia="en-US"/>
        </w:rPr>
        <w:t xml:space="preserve"> </w:t>
      </w:r>
      <w:r w:rsidR="004306D6" w:rsidRPr="00015CC3">
        <w:rPr>
          <w:rFonts w:ascii="GHEA Grapalat" w:hAnsi="GHEA Grapalat" w:cs="Sylfaen"/>
          <w:sz w:val="20"/>
          <w:szCs w:val="24"/>
          <w:lang w:val="ru-RU" w:eastAsia="en-US"/>
        </w:rPr>
        <w:t>մասի</w:t>
      </w:r>
      <w:r w:rsidR="004306D6"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004306D6" w:rsidRPr="00015CC3">
        <w:rPr>
          <w:rFonts w:ascii="GHEA Grapalat" w:hAnsi="GHEA Grapalat" w:cs="Sylfaen"/>
          <w:sz w:val="20"/>
          <w:szCs w:val="24"/>
          <w:lang w:val="ru-RU" w:eastAsia="en-US"/>
        </w:rPr>
        <w:t>կետում</w:t>
      </w:r>
      <w:r w:rsidR="004306D6" w:rsidRPr="00015CC3">
        <w:rPr>
          <w:rFonts w:ascii="GHEA Grapalat" w:hAnsi="GHEA Grapalat" w:cs="Sylfaen"/>
          <w:sz w:val="20"/>
          <w:szCs w:val="24"/>
          <w:lang w:val="af-ZA" w:eastAsia="en-US"/>
        </w:rPr>
        <w:t xml:space="preserve"> </w:t>
      </w:r>
      <w:r w:rsidR="004306D6" w:rsidRPr="00015CC3">
        <w:rPr>
          <w:rFonts w:ascii="GHEA Grapalat" w:hAnsi="GHEA Grapalat" w:cs="Sylfaen"/>
          <w:sz w:val="20"/>
          <w:szCs w:val="24"/>
          <w:lang w:val="ru-RU" w:eastAsia="en-US"/>
        </w:rPr>
        <w:t>նշված</w:t>
      </w:r>
      <w:r w:rsidR="004306D6"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004306D6" w:rsidRPr="00015CC3">
        <w:rPr>
          <w:rFonts w:ascii="GHEA Grapalat" w:hAnsi="GHEA Grapalat" w:cs="Sylfaen"/>
          <w:sz w:val="20"/>
          <w:szCs w:val="24"/>
          <w:lang w:val="ru-RU" w:eastAsia="en-US"/>
        </w:rPr>
        <w:t>սույն</w:t>
      </w:r>
      <w:r w:rsidR="004306D6" w:rsidRPr="00015CC3">
        <w:rPr>
          <w:rFonts w:ascii="GHEA Grapalat" w:hAnsi="GHEA Grapalat" w:cs="Sylfaen"/>
          <w:sz w:val="20"/>
          <w:szCs w:val="24"/>
          <w:lang w:val="af-ZA" w:eastAsia="en-US"/>
        </w:rPr>
        <w:t xml:space="preserve"> </w:t>
      </w:r>
      <w:r w:rsidR="004306D6" w:rsidRPr="00015CC3">
        <w:rPr>
          <w:rFonts w:ascii="GHEA Grapalat" w:hAnsi="GHEA Grapalat" w:cs="Sylfaen"/>
          <w:sz w:val="20"/>
          <w:szCs w:val="24"/>
          <w:lang w:val="ru-RU" w:eastAsia="en-US"/>
        </w:rPr>
        <w:t>հրավերով</w:t>
      </w:r>
      <w:r w:rsidR="004306D6" w:rsidRPr="00015CC3">
        <w:rPr>
          <w:rFonts w:ascii="GHEA Grapalat" w:hAnsi="GHEA Grapalat" w:cs="Sylfaen"/>
          <w:sz w:val="20"/>
          <w:szCs w:val="24"/>
          <w:lang w:val="af-ZA" w:eastAsia="en-US"/>
        </w:rPr>
        <w:t xml:space="preserve"> </w:t>
      </w:r>
      <w:r w:rsidR="004306D6" w:rsidRPr="00015CC3">
        <w:rPr>
          <w:rFonts w:ascii="GHEA Grapalat" w:hAnsi="GHEA Grapalat" w:cs="Sylfaen"/>
          <w:sz w:val="20"/>
          <w:szCs w:val="24"/>
          <w:lang w:val="ru-RU" w:eastAsia="en-US"/>
        </w:rPr>
        <w:t>նախատեսված</w:t>
      </w:r>
      <w:r w:rsidR="004306D6" w:rsidRPr="00015CC3">
        <w:rPr>
          <w:rFonts w:ascii="GHEA Grapalat" w:hAnsi="GHEA Grapalat" w:cs="Sylfaen"/>
          <w:sz w:val="20"/>
          <w:szCs w:val="24"/>
          <w:lang w:val="af-ZA" w:eastAsia="en-US"/>
        </w:rPr>
        <w:t xml:space="preserve"> </w:t>
      </w:r>
      <w:r w:rsidR="004306D6" w:rsidRPr="00015CC3">
        <w:rPr>
          <w:rFonts w:ascii="GHEA Grapalat" w:hAnsi="GHEA Grapalat" w:cs="Sylfaen"/>
          <w:sz w:val="20"/>
          <w:szCs w:val="24"/>
          <w:lang w:val="ru-RU" w:eastAsia="en-US"/>
        </w:rPr>
        <w:t>էլեկտրոնային</w:t>
      </w:r>
      <w:r w:rsidR="004306D6" w:rsidRPr="00015CC3">
        <w:rPr>
          <w:rFonts w:ascii="GHEA Grapalat" w:hAnsi="GHEA Grapalat" w:cs="Sylfaen"/>
          <w:sz w:val="20"/>
          <w:szCs w:val="24"/>
          <w:lang w:val="af-ZA" w:eastAsia="en-US"/>
        </w:rPr>
        <w:t xml:space="preserve"> </w:t>
      </w:r>
      <w:r w:rsidR="004306D6"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004306D6"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0BDD68F8" w:rsidR="002B121D" w:rsidRPr="00E6597C" w:rsidRDefault="00F21F1F"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44BA8089" w:rsidR="00260FA1" w:rsidRPr="00E6597C" w:rsidRDefault="00F21F1F" w:rsidP="00260FA1">
      <w:pPr>
        <w:ind w:firstLine="567"/>
        <w:jc w:val="both"/>
        <w:rPr>
          <w:rFonts w:ascii="GHEA Grapalat" w:hAnsi="GHEA Grapalat" w:cs="Sylfaen"/>
          <w:sz w:val="20"/>
          <w:lang w:val="af-ZA"/>
        </w:rPr>
      </w:pPr>
      <w:r>
        <w:rPr>
          <w:rFonts w:ascii="GHEA Grapalat" w:hAnsi="GHEA Grapalat" w:cs="Sylfaen"/>
          <w:sz w:val="20"/>
          <w:lang w:val="af-ZA"/>
        </w:rPr>
        <w:t>7</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1045BE9B" w:rsidR="002B103D" w:rsidRPr="00F84B2C" w:rsidRDefault="00F21F1F" w:rsidP="00EF3662">
      <w:pPr>
        <w:pStyle w:val="BodyTextIndent2"/>
        <w:spacing w:line="240" w:lineRule="auto"/>
        <w:ind w:firstLine="567"/>
        <w:rPr>
          <w:rFonts w:ascii="GHEA Grapalat" w:hAnsi="GHEA Grapalat"/>
          <w:lang w:val="hy-AM"/>
        </w:rPr>
      </w:pPr>
      <w:r>
        <w:rPr>
          <w:rFonts w:ascii="GHEA Grapalat" w:hAnsi="GHEA Grapalat"/>
        </w:rPr>
        <w:t>7</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p>
    <w:p w14:paraId="0AF60EB8" w14:textId="563F8BB8" w:rsidR="00583092" w:rsidRPr="00E6597C" w:rsidRDefault="00F21F1F"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520D8B77" w:rsidR="00583092" w:rsidRPr="00E6597C" w:rsidRDefault="00F21F1F"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26DD1E47" w:rsidR="00583092" w:rsidRPr="00E6597C" w:rsidRDefault="00F21F1F" w:rsidP="00EF3662">
      <w:pPr>
        <w:pStyle w:val="BodyTextIndent2"/>
        <w:spacing w:line="240" w:lineRule="auto"/>
        <w:ind w:firstLine="567"/>
        <w:rPr>
          <w:rFonts w:ascii="GHEA Grapalat" w:hAnsi="GHEA Grapalat" w:cs="Sylfaen"/>
          <w:szCs w:val="24"/>
        </w:rPr>
      </w:pPr>
      <w:r>
        <w:rPr>
          <w:rFonts w:ascii="GHEA Grapalat" w:hAnsi="GHEA Grapalat" w:cs="Sylfaen"/>
          <w:szCs w:val="24"/>
        </w:rPr>
        <w:t>7</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12C79D7E" w:rsidR="00E45ACA" w:rsidRPr="00E6597C" w:rsidRDefault="00F21F1F" w:rsidP="00EF3662">
      <w:pPr>
        <w:pStyle w:val="norm"/>
        <w:spacing w:line="240" w:lineRule="auto"/>
        <w:ind w:firstLine="567"/>
        <w:rPr>
          <w:rFonts w:ascii="GHEA Grapalat" w:hAnsi="GHEA Grapalat" w:cs="Tahoma"/>
          <w:sz w:val="20"/>
          <w:lang w:val="hy-AM"/>
        </w:rPr>
      </w:pPr>
      <w:r w:rsidRPr="00F21F1F">
        <w:rPr>
          <w:rFonts w:ascii="GHEA Grapalat" w:hAnsi="GHEA Grapalat"/>
          <w:spacing w:val="-6"/>
          <w:sz w:val="20"/>
          <w:lang w:val="af-ZA"/>
        </w:rPr>
        <w:t>7</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 xml:space="preserve">Պայմանագիր կնքելու մասին որոշումը պարունակում է ամփոփ </w:t>
      </w:r>
      <w:r w:rsidR="00E45ACA" w:rsidRPr="00E6597C">
        <w:rPr>
          <w:rFonts w:ascii="GHEA Grapalat" w:hAnsi="GHEA Grapalat" w:cs="Tahoma"/>
          <w:sz w:val="20"/>
          <w:lang w:val="hy-AM"/>
        </w:rPr>
        <w:lastRenderedPageBreak/>
        <w:t>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69B4E7DD" w:rsidR="00583092" w:rsidRPr="00E6597C" w:rsidRDefault="00F21F1F" w:rsidP="00EF3662">
      <w:pPr>
        <w:pStyle w:val="BodyTextIndent2"/>
        <w:spacing w:line="240" w:lineRule="auto"/>
        <w:ind w:firstLine="567"/>
        <w:rPr>
          <w:rFonts w:ascii="GHEA Grapalat" w:hAnsi="GHEA Grapalat" w:cs="Sylfaen"/>
          <w:szCs w:val="24"/>
        </w:rPr>
      </w:pPr>
      <w:r w:rsidRPr="00F21F1F">
        <w:rPr>
          <w:rFonts w:ascii="GHEA Grapalat" w:hAnsi="GHEA Grapalat" w:cs="Sylfaen"/>
          <w:szCs w:val="24"/>
          <w:lang w:val="hy-AM"/>
        </w:rPr>
        <w:t>7</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082AC55C" w:rsidR="00120F8A" w:rsidRPr="00F40755" w:rsidRDefault="00120F8A" w:rsidP="00120F8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C264AA">
        <w:rPr>
          <w:rFonts w:ascii="GHEA Grapalat" w:hAnsi="GHEA Grapalat" w:cs="Arial"/>
        </w:rPr>
        <w:t xml:space="preserve"> </w:t>
      </w:r>
      <w:r w:rsidRPr="00F40755">
        <w:rPr>
          <w:rFonts w:ascii="GHEA Grapalat" w:hAnsi="GHEA Grapalat" w:cs="Sylfaen"/>
          <w:lang w:val="es-ES"/>
        </w:rPr>
        <w:t>ժամկետը</w:t>
      </w:r>
      <w:r w:rsidRPr="00C264AA">
        <w:rPr>
          <w:rFonts w:ascii="GHEA Grapalat" w:hAnsi="GHEA Grapalat" w:cs="Arial"/>
        </w:rPr>
        <w:t xml:space="preserve"> </w:t>
      </w:r>
      <w:r w:rsidRPr="00F40755">
        <w:rPr>
          <w:rFonts w:ascii="GHEA Grapalat" w:hAnsi="GHEA Grapalat" w:cs="Sylfaen"/>
          <w:lang w:val="es-ES"/>
        </w:rPr>
        <w:t>սույն</w:t>
      </w:r>
      <w:r w:rsidRPr="00C264AA">
        <w:rPr>
          <w:rFonts w:ascii="GHEA Grapalat" w:hAnsi="GHEA Grapalat" w:cs="Arial"/>
        </w:rPr>
        <w:t xml:space="preserve"> </w:t>
      </w:r>
      <w:r w:rsidRPr="00F40755">
        <w:rPr>
          <w:rFonts w:ascii="GHEA Grapalat" w:hAnsi="GHEA Grapalat" w:cs="Sylfaen"/>
          <w:lang w:val="es-ES"/>
        </w:rPr>
        <w:t>ընթացակարգի</w:t>
      </w:r>
      <w:r w:rsidRPr="00C264AA">
        <w:rPr>
          <w:rFonts w:ascii="GHEA Grapalat" w:hAnsi="GHEA Grapalat" w:cs="Arial"/>
        </w:rPr>
        <w:t xml:space="preserve"> </w:t>
      </w:r>
      <w:r w:rsidRPr="00F40755">
        <w:rPr>
          <w:rFonts w:ascii="GHEA Grapalat" w:hAnsi="GHEA Grapalat" w:cs="Sylfaen"/>
          <w:lang w:val="es-ES"/>
        </w:rPr>
        <w:t>դեպքում</w:t>
      </w:r>
      <w:r w:rsidRPr="00C264AA">
        <w:rPr>
          <w:rFonts w:ascii="GHEA Grapalat" w:hAnsi="GHEA Grapalat" w:cs="Sylfaen"/>
        </w:rPr>
        <w:t xml:space="preserve"> « </w:t>
      </w:r>
      <w:r w:rsidR="00BB758C">
        <w:rPr>
          <w:rFonts w:ascii="GHEA Grapalat" w:hAnsi="GHEA Grapalat" w:cs="Sylfaen"/>
        </w:rPr>
        <w:t>10</w:t>
      </w:r>
      <w:r w:rsidRPr="00C264AA">
        <w:rPr>
          <w:rFonts w:ascii="GHEA Grapalat" w:hAnsi="GHEA Grapalat" w:cs="Sylfaen"/>
        </w:rPr>
        <w:t xml:space="preserve">» </w:t>
      </w:r>
      <w:r w:rsidRPr="00F40755">
        <w:rPr>
          <w:rFonts w:ascii="GHEA Grapalat" w:hAnsi="GHEA Grapalat" w:cs="Sylfaen"/>
          <w:lang w:val="es-ES"/>
        </w:rPr>
        <w:t>օրացուցային</w:t>
      </w:r>
      <w:r w:rsidRPr="00C264AA">
        <w:rPr>
          <w:rFonts w:ascii="GHEA Grapalat" w:hAnsi="GHEA Grapalat" w:cs="Arial"/>
        </w:rPr>
        <w:t xml:space="preserve"> </w:t>
      </w:r>
      <w:r w:rsidRPr="00F40755">
        <w:rPr>
          <w:rFonts w:ascii="GHEA Grapalat" w:hAnsi="GHEA Grapalat" w:cs="Sylfaen"/>
          <w:lang w:val="es-ES"/>
        </w:rPr>
        <w:t>օր</w:t>
      </w:r>
      <w:r w:rsidRPr="00C264AA">
        <w:rPr>
          <w:rFonts w:ascii="GHEA Grapalat" w:hAnsi="GHEA Grapalat" w:cs="Arial"/>
        </w:rPr>
        <w:t xml:space="preserve"> </w:t>
      </w:r>
      <w:r w:rsidRPr="00F40755">
        <w:rPr>
          <w:rFonts w:ascii="GHEA Grapalat" w:hAnsi="GHEA Grapalat" w:cs="Sylfaen"/>
          <w:lang w:val="es-ES"/>
        </w:rPr>
        <w:t>է</w:t>
      </w:r>
      <w:r w:rsidRPr="00F40755">
        <w:rPr>
          <w:rFonts w:ascii="GHEA Grapalat" w:hAnsi="GHEA Grapalat" w:cs="Tahoma"/>
          <w:lang w:val="es-ES"/>
        </w:rPr>
        <w:t>։</w:t>
      </w:r>
      <w:r w:rsidRPr="00C264AA">
        <w:rPr>
          <w:rFonts w:ascii="GHEA Grapalat" w:hAnsi="GHEA Grapalat"/>
        </w:rPr>
        <w:t xml:space="preserve"> </w:t>
      </w:r>
      <w:r w:rsidRPr="00F40755">
        <w:rPr>
          <w:rFonts w:ascii="GHEA Grapalat" w:hAnsi="GHEA Grapalat" w:cs="Sylfaen"/>
          <w:lang w:val="es-ES"/>
        </w:rPr>
        <w:t>Անգործության</w:t>
      </w:r>
      <w:r w:rsidRPr="00572FF1">
        <w:rPr>
          <w:rFonts w:ascii="GHEA Grapalat" w:hAnsi="GHEA Grapalat" w:cs="Arial"/>
        </w:rPr>
        <w:t xml:space="preserve"> </w:t>
      </w:r>
      <w:r w:rsidRPr="00F40755">
        <w:rPr>
          <w:rFonts w:ascii="GHEA Grapalat" w:hAnsi="GHEA Grapalat" w:cs="Sylfaen"/>
          <w:lang w:val="es-ES"/>
        </w:rPr>
        <w:t>ժամկետը</w:t>
      </w:r>
      <w:r w:rsidRPr="00572FF1">
        <w:rPr>
          <w:rFonts w:ascii="GHEA Grapalat" w:hAnsi="GHEA Grapalat" w:cs="Arial"/>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C264AA">
        <w:rPr>
          <w:rFonts w:ascii="GHEA Grapalat" w:hAnsi="GHEA Grapalat" w:cs="Arial"/>
          <w:sz w:val="20"/>
          <w:szCs w:val="20"/>
          <w:lang w:val="hy-AM"/>
        </w:rPr>
        <w:t xml:space="preserve"> </w:t>
      </w:r>
      <w:r w:rsidRPr="00C264AA">
        <w:rPr>
          <w:rFonts w:ascii="GHEA Grapalat" w:hAnsi="GHEA Grapalat" w:cs="Sylfaen"/>
          <w:sz w:val="20"/>
          <w:szCs w:val="20"/>
          <w:lang w:val="hy-AM"/>
        </w:rPr>
        <w:t>չէ</w:t>
      </w:r>
      <w:r w:rsidRPr="00C264AA">
        <w:rPr>
          <w:rFonts w:ascii="GHEA Grapalat" w:hAnsi="GHEA Grapalat" w:cs="Arial"/>
          <w:sz w:val="20"/>
          <w:szCs w:val="20"/>
          <w:lang w:val="hy-AM"/>
        </w:rPr>
        <w:t xml:space="preserve">, </w:t>
      </w:r>
      <w:r w:rsidRPr="00C264AA">
        <w:rPr>
          <w:rFonts w:ascii="GHEA Grapalat" w:hAnsi="GHEA Grapalat" w:cs="Sylfaen"/>
          <w:sz w:val="20"/>
          <w:szCs w:val="20"/>
          <w:lang w:val="hy-AM"/>
        </w:rPr>
        <w:t>եթե</w:t>
      </w:r>
      <w:r w:rsidRPr="00C264AA">
        <w:rPr>
          <w:rFonts w:ascii="GHEA Grapalat" w:hAnsi="GHEA Grapalat" w:cs="Arial"/>
          <w:sz w:val="20"/>
          <w:szCs w:val="20"/>
          <w:lang w:val="hy-AM"/>
        </w:rPr>
        <w:t xml:space="preserve"> </w:t>
      </w:r>
      <w:r w:rsidRPr="00C264AA">
        <w:rPr>
          <w:rFonts w:ascii="GHEA Grapalat" w:hAnsi="GHEA Grapalat" w:cs="Sylfaen"/>
          <w:sz w:val="20"/>
          <w:szCs w:val="20"/>
          <w:lang w:val="hy-AM"/>
        </w:rPr>
        <w:t>միայն</w:t>
      </w:r>
      <w:r w:rsidRPr="00C264AA">
        <w:rPr>
          <w:rFonts w:ascii="GHEA Grapalat" w:hAnsi="GHEA Grapalat" w:cs="Arial"/>
          <w:sz w:val="20"/>
          <w:szCs w:val="20"/>
          <w:lang w:val="hy-AM"/>
        </w:rPr>
        <w:t xml:space="preserve"> </w:t>
      </w:r>
      <w:r w:rsidRPr="00C264AA">
        <w:rPr>
          <w:rFonts w:ascii="GHEA Grapalat" w:hAnsi="GHEA Grapalat" w:cs="Sylfaen"/>
          <w:sz w:val="20"/>
          <w:szCs w:val="20"/>
          <w:lang w:val="hy-AM"/>
        </w:rPr>
        <w:t>մեկ</w:t>
      </w:r>
      <w:r w:rsidRPr="00C264AA">
        <w:rPr>
          <w:rFonts w:ascii="GHEA Grapalat" w:hAnsi="GHEA Grapalat" w:cs="Arial"/>
          <w:sz w:val="20"/>
          <w:szCs w:val="20"/>
          <w:lang w:val="hy-AM"/>
        </w:rPr>
        <w:t xml:space="preserve"> մ</w:t>
      </w:r>
      <w:r w:rsidRPr="00C264AA">
        <w:rPr>
          <w:rFonts w:ascii="GHEA Grapalat" w:hAnsi="GHEA Grapalat" w:cs="Sylfaen"/>
          <w:sz w:val="20"/>
          <w:szCs w:val="20"/>
          <w:lang w:val="hy-AM"/>
        </w:rPr>
        <w:t>ասնակից է հայտ ներկայացրել</w:t>
      </w:r>
      <w:r w:rsidRPr="00C264AA">
        <w:rPr>
          <w:rFonts w:ascii="GHEA Grapalat" w:hAnsi="GHEA Grapalat"/>
          <w:i/>
          <w:sz w:val="20"/>
          <w:szCs w:val="20"/>
          <w:lang w:val="hy-AM"/>
        </w:rPr>
        <w:t>,</w:t>
      </w:r>
      <w:r w:rsidRPr="00C264AA">
        <w:rPr>
          <w:rFonts w:ascii="GHEA Grapalat" w:hAnsi="GHEA Grapalat"/>
          <w:sz w:val="20"/>
          <w:szCs w:val="20"/>
          <w:lang w:val="hy-AM"/>
        </w:rPr>
        <w:t xml:space="preserve"> </w:t>
      </w:r>
      <w:r w:rsidRPr="00C264AA">
        <w:rPr>
          <w:rFonts w:ascii="GHEA Grapalat" w:hAnsi="GHEA Grapalat" w:cs="Sylfaen"/>
          <w:sz w:val="20"/>
          <w:szCs w:val="20"/>
          <w:lang w:val="hy-AM"/>
        </w:rPr>
        <w:t>որի</w:t>
      </w:r>
      <w:r w:rsidRPr="00C264AA">
        <w:rPr>
          <w:rFonts w:ascii="GHEA Grapalat" w:hAnsi="GHEA Grapalat" w:cs="Arial"/>
          <w:sz w:val="20"/>
          <w:szCs w:val="20"/>
          <w:lang w:val="hy-AM"/>
        </w:rPr>
        <w:t xml:space="preserve"> </w:t>
      </w:r>
      <w:r w:rsidRPr="00C264AA">
        <w:rPr>
          <w:rFonts w:ascii="GHEA Grapalat" w:hAnsi="GHEA Grapalat" w:cs="Sylfaen"/>
          <w:sz w:val="20"/>
          <w:szCs w:val="20"/>
          <w:lang w:val="hy-AM"/>
        </w:rPr>
        <w:t>հետ</w:t>
      </w:r>
      <w:r w:rsidRPr="00C264AA">
        <w:rPr>
          <w:rFonts w:ascii="GHEA Grapalat" w:hAnsi="GHEA Grapalat" w:cs="Arial"/>
          <w:sz w:val="20"/>
          <w:szCs w:val="20"/>
          <w:lang w:val="hy-AM"/>
        </w:rPr>
        <w:t xml:space="preserve"> </w:t>
      </w:r>
      <w:r w:rsidRPr="00C264AA">
        <w:rPr>
          <w:rFonts w:ascii="GHEA Grapalat" w:hAnsi="GHEA Grapalat" w:cs="Sylfaen"/>
          <w:sz w:val="20"/>
          <w:szCs w:val="20"/>
          <w:lang w:val="hy-AM"/>
        </w:rPr>
        <w:t>կնքվում</w:t>
      </w:r>
      <w:r w:rsidRPr="00C264AA">
        <w:rPr>
          <w:rFonts w:ascii="GHEA Grapalat" w:hAnsi="GHEA Grapalat" w:cs="Arial"/>
          <w:sz w:val="20"/>
          <w:szCs w:val="20"/>
          <w:lang w:val="hy-AM"/>
        </w:rPr>
        <w:t xml:space="preserve"> </w:t>
      </w:r>
      <w:r w:rsidRPr="00C264AA">
        <w:rPr>
          <w:rFonts w:ascii="GHEA Grapalat" w:hAnsi="GHEA Grapalat" w:cs="Sylfaen"/>
          <w:sz w:val="20"/>
          <w:szCs w:val="20"/>
          <w:lang w:val="hy-AM"/>
        </w:rPr>
        <w:t>է</w:t>
      </w:r>
      <w:r w:rsidRPr="00C264AA">
        <w:rPr>
          <w:rFonts w:ascii="GHEA Grapalat" w:hAnsi="GHEA Grapalat" w:cs="Arial"/>
          <w:sz w:val="20"/>
          <w:szCs w:val="20"/>
          <w:lang w:val="hy-AM"/>
        </w:rPr>
        <w:t xml:space="preserve"> </w:t>
      </w:r>
      <w:r w:rsidRPr="00C264AA">
        <w:rPr>
          <w:rFonts w:ascii="GHEA Grapalat" w:hAnsi="GHEA Grapalat" w:cs="Sylfaen"/>
          <w:sz w:val="20"/>
          <w:szCs w:val="20"/>
          <w:lang w:val="hy-AM"/>
        </w:rPr>
        <w:t>պայմանագիր</w:t>
      </w:r>
      <w:r w:rsidRPr="00F40755">
        <w:rPr>
          <w:rFonts w:ascii="GHEA Grapalat" w:hAnsi="GHEA Grapalat" w:cs="Arial"/>
          <w:sz w:val="20"/>
          <w:szCs w:val="20"/>
          <w:lang w:val="hy-AM"/>
        </w:rPr>
        <w:t>,</w:t>
      </w:r>
    </w:p>
    <w:p w14:paraId="3C314897" w14:textId="77777777" w:rsidR="00120F8A" w:rsidRPr="00C264AA" w:rsidRDefault="00120F8A" w:rsidP="00120F8A">
      <w:pPr>
        <w:ind w:firstLine="567"/>
        <w:jc w:val="both"/>
        <w:rPr>
          <w:rFonts w:ascii="GHEA Grapalat" w:hAnsi="GHEA Grapalat" w:cs="Sylfaen"/>
          <w:sz w:val="20"/>
          <w:szCs w:val="20"/>
          <w:lang w:val="hy-AM"/>
        </w:rPr>
      </w:pPr>
      <w:r w:rsidRPr="00C264AA">
        <w:rPr>
          <w:rFonts w:ascii="GHEA Grapalat" w:hAnsi="GHEA Grapalat" w:cs="Sylfaen"/>
          <w:sz w:val="20"/>
          <w:szCs w:val="20"/>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0A2219" w:rsidRDefault="00120F8A" w:rsidP="00120F8A">
      <w:pPr>
        <w:ind w:firstLine="567"/>
        <w:jc w:val="both"/>
        <w:rPr>
          <w:rFonts w:ascii="GHEA Grapalat" w:hAnsi="GHEA Grapalat" w:cs="Sylfaen"/>
          <w:sz w:val="20"/>
          <w:lang w:val="hy-AM"/>
        </w:rPr>
      </w:pPr>
      <w:r w:rsidRPr="00F40755">
        <w:rPr>
          <w:rFonts w:ascii="GHEA Grapalat" w:hAnsi="GHEA Grapalat" w:cs="Sylfaen"/>
          <w:sz w:val="20"/>
          <w:lang w:val="hy-AM"/>
        </w:rPr>
        <w:t>Պատվիրատուն</w:t>
      </w:r>
      <w:r w:rsidRPr="00C264AA">
        <w:rPr>
          <w:rFonts w:ascii="GHEA Grapalat" w:hAnsi="GHEA Grapalat" w:cs="Sylfaen"/>
          <w:sz w:val="20"/>
          <w:lang w:val="hy-AM"/>
        </w:rPr>
        <w:t xml:space="preserve"> </w:t>
      </w:r>
      <w:r w:rsidRPr="00F40755">
        <w:rPr>
          <w:rFonts w:ascii="GHEA Grapalat" w:hAnsi="GHEA Grapalat" w:cs="Sylfaen"/>
          <w:sz w:val="20"/>
          <w:lang w:val="hy-AM"/>
        </w:rPr>
        <w:t>պայմանագիրը</w:t>
      </w:r>
      <w:r w:rsidRPr="00C264AA">
        <w:rPr>
          <w:rFonts w:ascii="GHEA Grapalat" w:hAnsi="GHEA Grapalat" w:cs="Sylfaen"/>
          <w:sz w:val="20"/>
          <w:lang w:val="hy-AM"/>
        </w:rPr>
        <w:t xml:space="preserve"> </w:t>
      </w:r>
      <w:r w:rsidRPr="00F40755">
        <w:rPr>
          <w:rFonts w:ascii="GHEA Grapalat" w:hAnsi="GHEA Grapalat" w:cs="Sylfaen"/>
          <w:sz w:val="20"/>
          <w:lang w:val="hy-AM"/>
        </w:rPr>
        <w:t>կնքում</w:t>
      </w:r>
      <w:r w:rsidRPr="00C264AA">
        <w:rPr>
          <w:rFonts w:ascii="GHEA Grapalat" w:hAnsi="GHEA Grapalat" w:cs="Sylfaen"/>
          <w:sz w:val="20"/>
          <w:lang w:val="hy-AM"/>
        </w:rPr>
        <w:t xml:space="preserve"> </w:t>
      </w:r>
      <w:r w:rsidRPr="00F40755">
        <w:rPr>
          <w:rFonts w:ascii="GHEA Grapalat" w:hAnsi="GHEA Grapalat" w:cs="Sylfaen"/>
          <w:sz w:val="20"/>
          <w:lang w:val="hy-AM"/>
        </w:rPr>
        <w:t>է</w:t>
      </w:r>
      <w:r w:rsidRPr="00C264AA">
        <w:rPr>
          <w:rFonts w:ascii="GHEA Grapalat" w:hAnsi="GHEA Grapalat" w:cs="Sylfaen"/>
          <w:sz w:val="20"/>
          <w:lang w:val="hy-AM"/>
        </w:rPr>
        <w:t xml:space="preserve">, </w:t>
      </w:r>
      <w:r w:rsidRPr="00F40755">
        <w:rPr>
          <w:rFonts w:ascii="GHEA Grapalat" w:hAnsi="GHEA Grapalat" w:cs="Sylfaen"/>
          <w:sz w:val="20"/>
          <w:lang w:val="hy-AM"/>
        </w:rPr>
        <w:t>եթե</w:t>
      </w:r>
      <w:r w:rsidRPr="00C264AA">
        <w:rPr>
          <w:rFonts w:ascii="GHEA Grapalat" w:hAnsi="GHEA Grapalat" w:cs="Sylfaen"/>
          <w:sz w:val="20"/>
          <w:lang w:val="hy-AM"/>
        </w:rPr>
        <w:t xml:space="preserve"> </w:t>
      </w:r>
      <w:r w:rsidRPr="00F40755">
        <w:rPr>
          <w:rFonts w:ascii="GHEA Grapalat" w:hAnsi="GHEA Grapalat" w:cs="Sylfaen"/>
          <w:sz w:val="20"/>
          <w:lang w:val="hy-AM"/>
        </w:rPr>
        <w:t>սույն</w:t>
      </w:r>
      <w:r w:rsidRPr="00C264AA">
        <w:rPr>
          <w:rFonts w:ascii="GHEA Grapalat" w:hAnsi="GHEA Grapalat" w:cs="Sylfaen"/>
          <w:sz w:val="20"/>
          <w:lang w:val="hy-AM"/>
        </w:rPr>
        <w:t xml:space="preserve"> </w:t>
      </w:r>
      <w:r w:rsidRPr="00F40755">
        <w:rPr>
          <w:rFonts w:ascii="GHEA Grapalat" w:hAnsi="GHEA Grapalat" w:cs="Sylfaen"/>
          <w:sz w:val="20"/>
          <w:lang w:val="hy-AM"/>
        </w:rPr>
        <w:t>կետով</w:t>
      </w:r>
      <w:r w:rsidRPr="00C264AA">
        <w:rPr>
          <w:rFonts w:ascii="GHEA Grapalat" w:hAnsi="GHEA Grapalat" w:cs="Sylfaen"/>
          <w:sz w:val="20"/>
          <w:lang w:val="hy-AM"/>
        </w:rPr>
        <w:t xml:space="preserve"> </w:t>
      </w:r>
      <w:r w:rsidRPr="00F40755">
        <w:rPr>
          <w:rFonts w:ascii="GHEA Grapalat" w:hAnsi="GHEA Grapalat" w:cs="Sylfaen"/>
          <w:sz w:val="20"/>
          <w:lang w:val="hy-AM"/>
        </w:rPr>
        <w:t>նախատեսված</w:t>
      </w:r>
      <w:r w:rsidRPr="00C264AA">
        <w:rPr>
          <w:rFonts w:ascii="GHEA Grapalat" w:hAnsi="GHEA Grapalat" w:cs="Sylfaen"/>
          <w:sz w:val="20"/>
          <w:lang w:val="hy-AM"/>
        </w:rPr>
        <w:t xml:space="preserve"> </w:t>
      </w:r>
      <w:r w:rsidRPr="00F40755">
        <w:rPr>
          <w:rFonts w:ascii="GHEA Grapalat" w:hAnsi="GHEA Grapalat" w:cs="Sylfaen"/>
          <w:sz w:val="20"/>
          <w:lang w:val="hy-AM"/>
        </w:rPr>
        <w:t>անգործության</w:t>
      </w:r>
      <w:r w:rsidRPr="00C264AA">
        <w:rPr>
          <w:rFonts w:ascii="GHEA Grapalat" w:hAnsi="GHEA Grapalat" w:cs="Sylfaen"/>
          <w:sz w:val="20"/>
          <w:lang w:val="hy-AM"/>
        </w:rPr>
        <w:t xml:space="preserve"> </w:t>
      </w:r>
      <w:r w:rsidRPr="00F40755">
        <w:rPr>
          <w:rFonts w:ascii="GHEA Grapalat" w:hAnsi="GHEA Grapalat" w:cs="Sylfaen"/>
          <w:sz w:val="20"/>
          <w:lang w:val="hy-AM"/>
        </w:rPr>
        <w:t>ժամկետում</w:t>
      </w:r>
      <w:r w:rsidRPr="00C264AA">
        <w:rPr>
          <w:rFonts w:ascii="GHEA Grapalat" w:hAnsi="GHEA Grapalat" w:cs="Sylfaen"/>
          <w:sz w:val="20"/>
          <w:lang w:val="hy-AM"/>
        </w:rPr>
        <w:t xml:space="preserve"> </w:t>
      </w:r>
      <w:r w:rsidRPr="00F40755">
        <w:rPr>
          <w:rFonts w:ascii="GHEA Grapalat" w:hAnsi="GHEA Grapalat" w:cs="Sylfaen"/>
          <w:sz w:val="20"/>
          <w:lang w:val="hy-AM"/>
        </w:rPr>
        <w:t>որևէ</w:t>
      </w:r>
      <w:r w:rsidRPr="00C264AA">
        <w:rPr>
          <w:rFonts w:ascii="GHEA Grapalat" w:hAnsi="GHEA Grapalat" w:cs="Sylfaen"/>
          <w:sz w:val="20"/>
          <w:lang w:val="hy-AM"/>
        </w:rPr>
        <w:t xml:space="preserve"> մ</w:t>
      </w:r>
      <w:r w:rsidRPr="00F40755">
        <w:rPr>
          <w:rFonts w:ascii="GHEA Grapalat" w:hAnsi="GHEA Grapalat" w:cs="Sylfaen"/>
          <w:sz w:val="20"/>
          <w:lang w:val="hy-AM"/>
        </w:rPr>
        <w:t>ասնակից</w:t>
      </w:r>
      <w:r w:rsidRPr="00C264AA">
        <w:rPr>
          <w:rFonts w:ascii="GHEA Grapalat" w:hAnsi="GHEA Grapalat" w:cs="Sylfaen"/>
          <w:sz w:val="20"/>
          <w:lang w:val="hy-AM"/>
        </w:rPr>
        <w:t xml:space="preserve"> </w:t>
      </w:r>
      <w:r w:rsidRPr="00F40755">
        <w:rPr>
          <w:rFonts w:ascii="GHEA Grapalat" w:hAnsi="GHEA Grapalat" w:cs="Sylfaen"/>
          <w:sz w:val="20"/>
          <w:lang w:val="hy-AM"/>
        </w:rPr>
        <w:t>չի</w:t>
      </w:r>
      <w:r w:rsidRPr="00C264AA">
        <w:rPr>
          <w:rFonts w:ascii="GHEA Grapalat" w:hAnsi="GHEA Grapalat" w:cs="Sylfaen"/>
          <w:sz w:val="20"/>
          <w:lang w:val="hy-AM"/>
        </w:rPr>
        <w:t xml:space="preserve"> </w:t>
      </w:r>
      <w:r w:rsidRPr="00F40755">
        <w:rPr>
          <w:rFonts w:ascii="GHEA Grapalat" w:hAnsi="GHEA Grapalat" w:cs="Sylfaen"/>
          <w:sz w:val="20"/>
          <w:lang w:val="hy-AM"/>
        </w:rPr>
        <w:t>բողոքարկում</w:t>
      </w:r>
      <w:r w:rsidRPr="00C264AA">
        <w:rPr>
          <w:rFonts w:ascii="GHEA Grapalat" w:hAnsi="GHEA Grapalat" w:cs="Sylfaen"/>
          <w:sz w:val="20"/>
          <w:lang w:val="hy-AM"/>
        </w:rPr>
        <w:t xml:space="preserve"> </w:t>
      </w:r>
      <w:r w:rsidRPr="00F40755">
        <w:rPr>
          <w:rFonts w:ascii="GHEA Grapalat" w:hAnsi="GHEA Grapalat" w:cs="Sylfaen"/>
          <w:sz w:val="20"/>
          <w:lang w:val="hy-AM"/>
        </w:rPr>
        <w:t>պայմանագիր</w:t>
      </w:r>
      <w:r w:rsidRPr="00C264AA">
        <w:rPr>
          <w:rFonts w:ascii="GHEA Grapalat" w:hAnsi="GHEA Grapalat" w:cs="Sylfaen"/>
          <w:sz w:val="20"/>
          <w:lang w:val="hy-AM"/>
        </w:rPr>
        <w:t xml:space="preserve"> </w:t>
      </w:r>
      <w:r w:rsidRPr="00F40755">
        <w:rPr>
          <w:rFonts w:ascii="GHEA Grapalat" w:hAnsi="GHEA Grapalat" w:cs="Sylfaen"/>
          <w:sz w:val="20"/>
          <w:lang w:val="hy-AM"/>
        </w:rPr>
        <w:t>կնքելու</w:t>
      </w:r>
      <w:r w:rsidRPr="00C264AA">
        <w:rPr>
          <w:rFonts w:ascii="GHEA Grapalat" w:hAnsi="GHEA Grapalat" w:cs="Sylfaen"/>
          <w:sz w:val="20"/>
          <w:lang w:val="hy-AM"/>
        </w:rPr>
        <w:t xml:space="preserve"> </w:t>
      </w:r>
      <w:r w:rsidRPr="00F40755">
        <w:rPr>
          <w:rFonts w:ascii="GHEA Grapalat" w:hAnsi="GHEA Grapalat" w:cs="Sylfaen"/>
          <w:sz w:val="20"/>
          <w:lang w:val="hy-AM"/>
        </w:rPr>
        <w:t>մասին</w:t>
      </w:r>
      <w:r w:rsidRPr="00C264AA">
        <w:rPr>
          <w:rFonts w:ascii="GHEA Grapalat" w:hAnsi="GHEA Grapalat" w:cs="Sylfaen"/>
          <w:sz w:val="20"/>
          <w:lang w:val="hy-AM"/>
        </w:rPr>
        <w:t xml:space="preserve"> </w:t>
      </w:r>
      <w:r w:rsidRPr="00F40755">
        <w:rPr>
          <w:rFonts w:ascii="GHEA Grapalat" w:hAnsi="GHEA Grapalat" w:cs="Sylfaen"/>
          <w:sz w:val="20"/>
          <w:lang w:val="hy-AM"/>
        </w:rPr>
        <w:t>որոշումը։</w:t>
      </w:r>
      <w:r w:rsidRPr="00C264AA">
        <w:rPr>
          <w:rFonts w:ascii="GHEA Grapalat" w:hAnsi="GHEA Grapalat" w:cs="Sylfaen"/>
          <w:sz w:val="20"/>
          <w:lang w:val="hy-AM"/>
        </w:rPr>
        <w:t xml:space="preserve"> Մինչև անգործության ժամկետը լրանալը կամ առանց պայմանագիր կնքելու </w:t>
      </w:r>
      <w:r w:rsidRPr="00F40755">
        <w:rPr>
          <w:rFonts w:ascii="GHEA Grapalat" w:hAnsi="GHEA Grapalat" w:cs="Sylfaen"/>
          <w:sz w:val="20"/>
          <w:lang w:val="hy-AM"/>
        </w:rPr>
        <w:t xml:space="preserve"> կամ գնման ընթացակարգը չկայացած հայտարարելու </w:t>
      </w:r>
      <w:r w:rsidRPr="00C264AA">
        <w:rPr>
          <w:rFonts w:ascii="GHEA Grapalat" w:hAnsi="GHEA Grapalat" w:cs="Sylfaen"/>
          <w:sz w:val="20"/>
          <w:lang w:val="hy-AM"/>
        </w:rPr>
        <w:t>մասին հայտարարության հրապարակման կնքված պայմանագիրն առ ոչինչ է։</w:t>
      </w:r>
    </w:p>
    <w:p w14:paraId="259B8F46" w14:textId="77777777" w:rsidR="00F21F1F" w:rsidRPr="000A2219" w:rsidRDefault="00F21F1F" w:rsidP="00120F8A">
      <w:pPr>
        <w:ind w:firstLine="567"/>
        <w:jc w:val="both"/>
        <w:rPr>
          <w:rFonts w:ascii="GHEA Grapalat" w:hAnsi="GHEA Grapalat" w:cs="Sylfaen"/>
          <w:sz w:val="20"/>
          <w:lang w:val="hy-AM"/>
        </w:rPr>
      </w:pPr>
    </w:p>
    <w:p w14:paraId="6D4B3801" w14:textId="614EC2FF" w:rsidR="000313A6" w:rsidRPr="00E6597C" w:rsidRDefault="00F21F1F" w:rsidP="00EF3662">
      <w:pPr>
        <w:jc w:val="center"/>
        <w:rPr>
          <w:rFonts w:ascii="GHEA Grapalat" w:hAnsi="GHEA Grapalat" w:cs="Arial"/>
          <w:b/>
          <w:iCs/>
          <w:sz w:val="20"/>
          <w:lang w:val="af-ZA"/>
        </w:rPr>
      </w:pPr>
      <w:r>
        <w:rPr>
          <w:rFonts w:ascii="GHEA Grapalat" w:hAnsi="GHEA Grapalat"/>
          <w:b/>
          <w:iCs/>
          <w:sz w:val="20"/>
          <w:lang w:val="af-ZA"/>
        </w:rPr>
        <w:t>8</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5B656400" w:rsidR="00096865" w:rsidRPr="00E6597C" w:rsidRDefault="00F21F1F" w:rsidP="00EF3662">
      <w:pPr>
        <w:ind w:firstLine="567"/>
        <w:jc w:val="both"/>
        <w:rPr>
          <w:rFonts w:ascii="GHEA Grapalat" w:hAnsi="GHEA Grapalat" w:cs="Sylfaen"/>
          <w:sz w:val="20"/>
          <w:lang w:val="af-ZA"/>
        </w:rPr>
      </w:pPr>
      <w:r w:rsidRPr="00F21F1F">
        <w:rPr>
          <w:rFonts w:ascii="GHEA Grapalat" w:hAnsi="GHEA Grapalat"/>
          <w:iCs/>
          <w:sz w:val="20"/>
          <w:lang w:val="hy-AM"/>
        </w:rPr>
        <w:t>8</w:t>
      </w:r>
      <w:r w:rsidR="00096865" w:rsidRPr="00E6597C">
        <w:rPr>
          <w:rFonts w:ascii="GHEA Grapalat" w:hAnsi="GHEA Grapalat"/>
          <w:iCs/>
          <w:sz w:val="20"/>
          <w:lang w:val="af-ZA"/>
        </w:rPr>
        <w:t xml:space="preserve">.1 </w:t>
      </w:r>
      <w:r w:rsidR="00096865" w:rsidRPr="00572FF1">
        <w:rPr>
          <w:rFonts w:ascii="GHEA Grapalat" w:hAnsi="GHEA Grapalat" w:cs="Sylfaen"/>
          <w:sz w:val="20"/>
          <w:lang w:val="hy-AM"/>
        </w:rPr>
        <w:t>Պայմանագիր</w:t>
      </w:r>
      <w:r w:rsidR="00096865" w:rsidRPr="00E6597C">
        <w:rPr>
          <w:rFonts w:ascii="GHEA Grapalat" w:hAnsi="GHEA Grapalat" w:cs="Sylfaen"/>
          <w:sz w:val="20"/>
          <w:lang w:val="af-ZA"/>
        </w:rPr>
        <w:t xml:space="preserve"> </w:t>
      </w:r>
      <w:r w:rsidR="00096865" w:rsidRPr="00572FF1">
        <w:rPr>
          <w:rFonts w:ascii="GHEA Grapalat" w:hAnsi="GHEA Grapalat" w:cs="Sylfaen"/>
          <w:sz w:val="20"/>
          <w:lang w:val="hy-AM"/>
        </w:rPr>
        <w:t>կնքվում</w:t>
      </w:r>
      <w:r w:rsidR="00096865" w:rsidRPr="00E6597C">
        <w:rPr>
          <w:rFonts w:ascii="GHEA Grapalat" w:hAnsi="GHEA Grapalat" w:cs="Sylfaen"/>
          <w:sz w:val="20"/>
          <w:lang w:val="af-ZA"/>
        </w:rPr>
        <w:t xml:space="preserve"> </w:t>
      </w:r>
      <w:r w:rsidR="00096865" w:rsidRPr="00572FF1">
        <w:rPr>
          <w:rFonts w:ascii="GHEA Grapalat" w:hAnsi="GHEA Grapalat" w:cs="Sylfaen"/>
          <w:sz w:val="20"/>
          <w:lang w:val="hy-AM"/>
        </w:rPr>
        <w:t>է</w:t>
      </w:r>
      <w:r w:rsidR="00096865" w:rsidRPr="00E6597C">
        <w:rPr>
          <w:rFonts w:ascii="GHEA Grapalat" w:hAnsi="GHEA Grapalat" w:cs="Sylfaen"/>
          <w:sz w:val="20"/>
          <w:lang w:val="af-ZA"/>
        </w:rPr>
        <w:t xml:space="preserve"> </w:t>
      </w:r>
      <w:r w:rsidR="00096865" w:rsidRPr="00572FF1">
        <w:rPr>
          <w:rFonts w:ascii="GHEA Grapalat" w:hAnsi="GHEA Grapalat" w:cs="Sylfaen"/>
          <w:sz w:val="20"/>
          <w:lang w:val="hy-AM"/>
        </w:rPr>
        <w:t>հանձնաժողովի</w:t>
      </w:r>
      <w:r w:rsidR="00096865" w:rsidRPr="00E6597C">
        <w:rPr>
          <w:rFonts w:ascii="GHEA Grapalat" w:hAnsi="GHEA Grapalat" w:cs="Sylfaen"/>
          <w:sz w:val="20"/>
          <w:lang w:val="af-ZA"/>
        </w:rPr>
        <w:t xml:space="preserve"> </w:t>
      </w:r>
      <w:r w:rsidR="00096865" w:rsidRPr="00572FF1">
        <w:rPr>
          <w:rFonts w:ascii="GHEA Grapalat" w:hAnsi="GHEA Grapalat" w:cs="Sylfaen"/>
          <w:sz w:val="20"/>
          <w:lang w:val="hy-AM"/>
        </w:rPr>
        <w:t>որոշման</w:t>
      </w:r>
      <w:r w:rsidR="00096865" w:rsidRPr="00E6597C">
        <w:rPr>
          <w:rFonts w:ascii="GHEA Grapalat" w:hAnsi="GHEA Grapalat" w:cs="Sylfaen"/>
          <w:sz w:val="20"/>
          <w:lang w:val="af-ZA"/>
        </w:rPr>
        <w:t xml:space="preserve"> </w:t>
      </w:r>
      <w:r w:rsidR="00096865" w:rsidRPr="00572FF1">
        <w:rPr>
          <w:rFonts w:ascii="GHEA Grapalat" w:hAnsi="GHEA Grapalat" w:cs="Sylfaen"/>
          <w:sz w:val="20"/>
          <w:lang w:val="hy-AM"/>
        </w:rPr>
        <w:t>հիման</w:t>
      </w:r>
      <w:r w:rsidR="00096865" w:rsidRPr="00E6597C">
        <w:rPr>
          <w:rFonts w:ascii="GHEA Grapalat" w:hAnsi="GHEA Grapalat" w:cs="Sylfaen"/>
          <w:sz w:val="20"/>
          <w:lang w:val="af-ZA"/>
        </w:rPr>
        <w:t xml:space="preserve"> </w:t>
      </w:r>
      <w:r w:rsidR="00096865" w:rsidRPr="00572FF1">
        <w:rPr>
          <w:rFonts w:ascii="GHEA Grapalat" w:hAnsi="GHEA Grapalat" w:cs="Sylfaen"/>
          <w:sz w:val="20"/>
          <w:lang w:val="hy-AM"/>
        </w:rPr>
        <w:t>վրա</w:t>
      </w:r>
      <w:r w:rsidR="00096865" w:rsidRPr="00E6597C">
        <w:rPr>
          <w:rFonts w:ascii="GHEA Grapalat" w:hAnsi="GHEA Grapalat" w:cs="Sylfaen"/>
          <w:sz w:val="20"/>
          <w:lang w:val="af-ZA"/>
        </w:rPr>
        <w:t xml:space="preserve">` </w:t>
      </w:r>
      <w:r w:rsidR="00AA0AD8" w:rsidRPr="00572FF1">
        <w:rPr>
          <w:rFonts w:ascii="GHEA Grapalat" w:hAnsi="GHEA Grapalat" w:cs="Sylfaen"/>
          <w:sz w:val="20"/>
          <w:lang w:val="hy-AM"/>
        </w:rPr>
        <w:t>պ</w:t>
      </w:r>
      <w:r w:rsidR="00096865" w:rsidRPr="00572FF1">
        <w:rPr>
          <w:rFonts w:ascii="GHEA Grapalat" w:hAnsi="GHEA Grapalat" w:cs="Sylfaen"/>
          <w:sz w:val="20"/>
          <w:lang w:val="hy-AM"/>
        </w:rPr>
        <w:t>ատվիրատուի</w:t>
      </w:r>
      <w:r w:rsidR="00096865" w:rsidRPr="00E6597C">
        <w:rPr>
          <w:rFonts w:ascii="GHEA Grapalat" w:hAnsi="GHEA Grapalat" w:cs="Sylfaen"/>
          <w:sz w:val="20"/>
          <w:lang w:val="af-ZA"/>
        </w:rPr>
        <w:t xml:space="preserve"> </w:t>
      </w:r>
      <w:r w:rsidR="00096865" w:rsidRPr="00572FF1">
        <w:rPr>
          <w:rFonts w:ascii="GHEA Grapalat" w:hAnsi="GHEA Grapalat" w:cs="Sylfaen"/>
          <w:sz w:val="20"/>
          <w:lang w:val="hy-AM"/>
        </w:rPr>
        <w:t>կողմից</w:t>
      </w:r>
      <w:r w:rsidR="004D5671" w:rsidRPr="00572FF1">
        <w:rPr>
          <w:rFonts w:ascii="GHEA Grapalat" w:hAnsi="GHEA Grapalat" w:cs="Sylfaen"/>
          <w:sz w:val="20"/>
          <w:lang w:val="hy-AM"/>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1015E770" w:rsidR="00EB6E54" w:rsidRPr="00E6597C" w:rsidRDefault="00F21F1F" w:rsidP="00EF3662">
      <w:pPr>
        <w:ind w:firstLine="567"/>
        <w:jc w:val="both"/>
        <w:rPr>
          <w:rFonts w:ascii="GHEA Grapalat" w:hAnsi="GHEA Grapalat" w:cs="Sylfaen"/>
          <w:sz w:val="20"/>
          <w:lang w:val="af-ZA"/>
        </w:rPr>
      </w:pPr>
      <w:r>
        <w:rPr>
          <w:rFonts w:ascii="GHEA Grapalat" w:hAnsi="GHEA Grapalat" w:cs="Sylfaen"/>
          <w:sz w:val="20"/>
          <w:lang w:val="af-ZA"/>
        </w:rPr>
        <w:t>8</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00AA0AD8"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00AA0AD8"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00AA0AD8"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0BF82CCD" w:rsidR="00F23A51" w:rsidRPr="00E6597C" w:rsidRDefault="00F21F1F" w:rsidP="00EF3662">
      <w:pPr>
        <w:ind w:firstLine="567"/>
        <w:jc w:val="both"/>
        <w:rPr>
          <w:rFonts w:ascii="GHEA Grapalat" w:hAnsi="GHEA Grapalat" w:cs="Sylfaen"/>
          <w:sz w:val="20"/>
          <w:lang w:val="af-ZA"/>
        </w:rPr>
      </w:pPr>
      <w:r>
        <w:rPr>
          <w:rFonts w:ascii="GHEA Grapalat" w:hAnsi="GHEA Grapalat" w:cs="Sylfaen"/>
          <w:sz w:val="20"/>
          <w:lang w:val="af-ZA"/>
        </w:rPr>
        <w:t>8</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AA0AD8"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05035B"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Pr>
          <w:rFonts w:ascii="GHEA Grapalat" w:hAnsi="GHEA Grapalat" w:cs="Sylfaen"/>
          <w:sz w:val="20"/>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Pr>
          <w:rFonts w:ascii="GHEA Grapalat" w:hAnsi="GHEA Grapalat" w:cs="Sylfaen"/>
          <w:sz w:val="20"/>
          <w:lang w:val="af-ZA"/>
        </w:rPr>
        <w:t>ապրանքի ամբողջական նկարագիրը</w:t>
      </w:r>
      <w:r w:rsidR="00443B7A" w:rsidRPr="00E6597C">
        <w:rPr>
          <w:rFonts w:ascii="GHEA Grapalat" w:hAnsi="GHEA Grapalat" w:cs="Sylfaen"/>
          <w:sz w:val="20"/>
          <w:lang w:val="af-ZA"/>
        </w:rPr>
        <w:t xml:space="preserve">: </w:t>
      </w:r>
    </w:p>
    <w:p w14:paraId="78AF9D77" w14:textId="76D0D1AA" w:rsidR="00120F8A" w:rsidRPr="00F84B2C" w:rsidRDefault="00F21F1F" w:rsidP="00120F8A">
      <w:pPr>
        <w:ind w:firstLine="567"/>
        <w:jc w:val="both"/>
        <w:rPr>
          <w:rFonts w:ascii="GHEA Grapalat" w:hAnsi="GHEA Grapalat" w:cs="Sylfaen"/>
          <w:sz w:val="20"/>
          <w:lang w:val="hy-AM"/>
        </w:rPr>
      </w:pPr>
      <w:r>
        <w:rPr>
          <w:rFonts w:ascii="GHEA Grapalat" w:hAnsi="GHEA Grapalat" w:cs="Sylfaen"/>
          <w:sz w:val="20"/>
          <w:lang w:val="af-ZA"/>
        </w:rPr>
        <w:t>8</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Pr="00F21F1F">
        <w:rPr>
          <w:rFonts w:ascii="Cambria Math" w:hAnsi="Cambria Math" w:cs="Cambria Math"/>
          <w:sz w:val="20"/>
          <w:lang w:val="af-ZA"/>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72AAF8C2" w14:textId="0D7D49EB" w:rsidR="00BB758C" w:rsidRPr="0025742C" w:rsidRDefault="00F21F1F" w:rsidP="00BB758C">
      <w:pPr>
        <w:jc w:val="center"/>
        <w:rPr>
          <w:rFonts w:ascii="GHEA Grapalat" w:hAnsi="GHEA Grapalat" w:cs="Arial"/>
          <w:b/>
          <w:iCs/>
          <w:sz w:val="20"/>
          <w:lang w:val="af-ZA"/>
        </w:rPr>
      </w:pPr>
      <w:r>
        <w:rPr>
          <w:rFonts w:ascii="GHEA Grapalat" w:hAnsi="GHEA Grapalat"/>
          <w:b/>
          <w:iCs/>
          <w:sz w:val="20"/>
          <w:lang w:val="af-ZA"/>
        </w:rPr>
        <w:t>9</w:t>
      </w:r>
      <w:r w:rsidR="00BB758C" w:rsidRPr="0025742C">
        <w:rPr>
          <w:rFonts w:ascii="GHEA Grapalat" w:hAnsi="GHEA Grapalat"/>
          <w:b/>
          <w:iCs/>
          <w:sz w:val="20"/>
          <w:lang w:val="af-ZA"/>
        </w:rPr>
        <w:t xml:space="preserve">. </w:t>
      </w:r>
      <w:r w:rsidR="00BB758C" w:rsidRPr="0025742C">
        <w:rPr>
          <w:rFonts w:ascii="GHEA Grapalat" w:hAnsi="GHEA Grapalat" w:cs="Sylfaen"/>
          <w:b/>
          <w:iCs/>
          <w:sz w:val="20"/>
          <w:lang w:val="hy-AM"/>
        </w:rPr>
        <w:t>ՈՐԱԿԱՎՈՐՄԱՆ</w:t>
      </w:r>
      <w:r w:rsidR="00BB758C" w:rsidRPr="0025742C">
        <w:rPr>
          <w:rFonts w:ascii="GHEA Grapalat" w:hAnsi="GHEA Grapalat" w:cs="Arial"/>
          <w:b/>
          <w:iCs/>
          <w:sz w:val="20"/>
          <w:lang w:val="af-ZA"/>
        </w:rPr>
        <w:t xml:space="preserve"> </w:t>
      </w:r>
      <w:r w:rsidR="00BB758C" w:rsidRPr="0025742C">
        <w:rPr>
          <w:rFonts w:ascii="GHEA Grapalat" w:hAnsi="GHEA Grapalat" w:cs="Sylfaen"/>
          <w:b/>
          <w:iCs/>
          <w:sz w:val="20"/>
          <w:lang w:val="hy-AM"/>
        </w:rPr>
        <w:t>ԵՎ</w:t>
      </w:r>
      <w:r w:rsidR="00BB758C" w:rsidRPr="0025742C">
        <w:rPr>
          <w:rFonts w:ascii="GHEA Grapalat" w:hAnsi="GHEA Grapalat" w:cs="Sylfaen"/>
          <w:b/>
          <w:iCs/>
          <w:sz w:val="20"/>
          <w:lang w:val="af-ZA"/>
        </w:rPr>
        <w:t xml:space="preserve"> ՊԱՅՄԱՆԱԳՐԻ</w:t>
      </w:r>
      <w:r w:rsidR="00BB758C" w:rsidRPr="0025742C">
        <w:rPr>
          <w:rFonts w:ascii="GHEA Grapalat" w:hAnsi="GHEA Grapalat" w:cs="Sylfaen"/>
          <w:b/>
          <w:iCs/>
          <w:sz w:val="20"/>
          <w:lang w:val="hy-AM"/>
        </w:rPr>
        <w:t xml:space="preserve"> </w:t>
      </w:r>
      <w:r w:rsidR="00BB758C" w:rsidRPr="0025742C">
        <w:rPr>
          <w:rFonts w:ascii="GHEA Grapalat" w:hAnsi="GHEA Grapalat" w:cs="Sylfaen"/>
          <w:b/>
          <w:iCs/>
          <w:sz w:val="20"/>
          <w:lang w:val="af-ZA"/>
        </w:rPr>
        <w:t>ԱՊԱՀՈՎՈՒՄ</w:t>
      </w:r>
      <w:r w:rsidR="00BB758C" w:rsidRPr="0025742C">
        <w:rPr>
          <w:rFonts w:ascii="GHEA Grapalat" w:hAnsi="GHEA Grapalat" w:cs="Sylfaen"/>
          <w:b/>
          <w:iCs/>
          <w:sz w:val="20"/>
          <w:lang w:val="hy-AM"/>
        </w:rPr>
        <w:t>ՆԵՐ</w:t>
      </w:r>
      <w:r w:rsidR="00BB758C" w:rsidRPr="0025742C">
        <w:rPr>
          <w:rFonts w:ascii="GHEA Grapalat" w:hAnsi="GHEA Grapalat" w:cs="Sylfaen"/>
          <w:b/>
          <w:iCs/>
          <w:sz w:val="20"/>
          <w:lang w:val="af-ZA"/>
        </w:rPr>
        <w:t>Ը</w:t>
      </w:r>
      <w:r w:rsidR="00BB758C" w:rsidRPr="0025742C">
        <w:rPr>
          <w:rFonts w:ascii="GHEA Grapalat" w:hAnsi="GHEA Grapalat" w:cs="Arial"/>
          <w:b/>
          <w:iCs/>
          <w:sz w:val="20"/>
          <w:lang w:val="af-ZA"/>
        </w:rPr>
        <w:t xml:space="preserve"> </w:t>
      </w:r>
    </w:p>
    <w:p w14:paraId="2416224A" w14:textId="77777777" w:rsidR="00BB758C" w:rsidRPr="0025742C" w:rsidRDefault="00BB758C" w:rsidP="00BB758C">
      <w:pPr>
        <w:jc w:val="center"/>
        <w:rPr>
          <w:rFonts w:ascii="GHEA Grapalat" w:hAnsi="GHEA Grapalat"/>
          <w:b/>
          <w:iCs/>
          <w:sz w:val="20"/>
          <w:lang w:val="af-ZA"/>
        </w:rPr>
      </w:pPr>
    </w:p>
    <w:p w14:paraId="002E3572" w14:textId="1DE839FA" w:rsidR="00BB758C" w:rsidRPr="0025742C" w:rsidRDefault="00F21F1F" w:rsidP="00BB758C">
      <w:pPr>
        <w:ind w:firstLine="567"/>
        <w:jc w:val="both"/>
        <w:rPr>
          <w:rFonts w:ascii="GHEA Grapalat" w:hAnsi="GHEA Grapalat" w:cs="Sylfaen"/>
          <w:sz w:val="20"/>
          <w:lang w:val="af-ZA"/>
        </w:rPr>
      </w:pPr>
      <w:r>
        <w:rPr>
          <w:rFonts w:ascii="GHEA Grapalat" w:hAnsi="GHEA Grapalat"/>
          <w:iCs/>
          <w:sz w:val="20"/>
          <w:lang w:val="af-ZA"/>
        </w:rPr>
        <w:t>9</w:t>
      </w:r>
      <w:r w:rsidR="00BB758C" w:rsidRPr="0025742C">
        <w:rPr>
          <w:rFonts w:ascii="GHEA Grapalat" w:hAnsi="GHEA Grapalat"/>
          <w:iCs/>
          <w:sz w:val="20"/>
          <w:lang w:val="af-ZA"/>
        </w:rPr>
        <w:t>.</w:t>
      </w:r>
      <w:r w:rsidR="00BB758C" w:rsidRPr="0025742C">
        <w:rPr>
          <w:rFonts w:ascii="GHEA Grapalat" w:hAnsi="GHEA Grapalat" w:cs="Sylfaen"/>
          <w:sz w:val="20"/>
          <w:lang w:val="af-ZA"/>
        </w:rPr>
        <w:t xml:space="preserve">1 </w:t>
      </w:r>
      <w:r w:rsidR="00BB758C" w:rsidRPr="0025742C">
        <w:rPr>
          <w:rFonts w:ascii="GHEA Grapalat" w:hAnsi="GHEA Grapalat" w:cs="Sylfaen"/>
          <w:sz w:val="20"/>
          <w:lang w:val="hy-AM"/>
        </w:rPr>
        <w:t>Որակավորման</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և</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պ</w:t>
      </w:r>
      <w:r w:rsidR="00BB758C" w:rsidRPr="0025742C">
        <w:rPr>
          <w:rFonts w:ascii="GHEA Grapalat" w:hAnsi="GHEA Grapalat" w:cs="Sylfaen"/>
          <w:sz w:val="20"/>
          <w:lang w:val="ru-RU"/>
        </w:rPr>
        <w:t>այմանագրի</w:t>
      </w:r>
      <w:r w:rsidR="00BB758C" w:rsidRPr="0025742C">
        <w:rPr>
          <w:rFonts w:ascii="GHEA Grapalat" w:hAnsi="GHEA Grapalat" w:cs="Sylfaen"/>
          <w:sz w:val="20"/>
          <w:lang w:val="hy-AM"/>
        </w:rPr>
        <w:t xml:space="preserve"> </w:t>
      </w:r>
      <w:r w:rsidR="00BB758C" w:rsidRPr="0025742C">
        <w:rPr>
          <w:rFonts w:ascii="GHEA Grapalat" w:hAnsi="GHEA Grapalat" w:cs="Sylfaen"/>
          <w:sz w:val="20"/>
          <w:lang w:val="ru-RU"/>
        </w:rPr>
        <w:t>ապահովում</w:t>
      </w:r>
      <w:r w:rsidR="00BB758C" w:rsidRPr="0025742C">
        <w:rPr>
          <w:rFonts w:ascii="GHEA Grapalat" w:hAnsi="GHEA Grapalat" w:cs="Sylfaen"/>
          <w:sz w:val="20"/>
          <w:lang w:val="hy-AM"/>
        </w:rPr>
        <w:t>ները</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ru-RU"/>
        </w:rPr>
        <w:t>ներկայացնելու</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ru-RU"/>
        </w:rPr>
        <w:t>պահանջի</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ru-RU"/>
        </w:rPr>
        <w:t>հիման</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ru-RU"/>
        </w:rPr>
        <w:t>վրա</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ru-RU"/>
        </w:rPr>
        <w:t>այն</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ru-RU"/>
        </w:rPr>
        <w:t>ստանալու</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ru-RU"/>
        </w:rPr>
        <w:t>օրվանից</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 xml:space="preserve">հետո 5 </w:t>
      </w:r>
      <w:r w:rsidR="00BB758C" w:rsidRPr="0025742C">
        <w:rPr>
          <w:rFonts w:ascii="GHEA Grapalat" w:hAnsi="GHEA Grapalat" w:cs="Sylfaen"/>
          <w:sz w:val="20"/>
          <w:lang w:val="af-ZA"/>
        </w:rPr>
        <w:t xml:space="preserve">աշխատանքային </w:t>
      </w:r>
      <w:r w:rsidR="00BB758C" w:rsidRPr="0025742C">
        <w:rPr>
          <w:rFonts w:ascii="GHEA Grapalat" w:hAnsi="GHEA Grapalat" w:cs="Sylfaen"/>
          <w:sz w:val="20"/>
          <w:lang w:val="ru-RU"/>
        </w:rPr>
        <w:t>օրվա</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ru-RU"/>
        </w:rPr>
        <w:t>ընթացքում</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ru-RU"/>
        </w:rPr>
        <w:t>ընտրված</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ru-RU"/>
        </w:rPr>
        <w:t>մասնակիցը</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ru-RU"/>
        </w:rPr>
        <w:t>պարտավոր</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ru-RU"/>
        </w:rPr>
        <w:t>է</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ru-RU"/>
        </w:rPr>
        <w:t>ներկայացնել</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որակավորման</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և</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ru-RU"/>
        </w:rPr>
        <w:t>պայմանագրի</w:t>
      </w:r>
      <w:r w:rsidR="00BB758C" w:rsidRPr="0025742C">
        <w:rPr>
          <w:rFonts w:ascii="GHEA Grapalat" w:hAnsi="GHEA Grapalat" w:cs="Sylfaen"/>
          <w:sz w:val="20"/>
          <w:lang w:val="hy-AM"/>
        </w:rPr>
        <w:t xml:space="preserve"> </w:t>
      </w:r>
      <w:r w:rsidR="00BB758C" w:rsidRPr="0025742C">
        <w:rPr>
          <w:rFonts w:ascii="GHEA Grapalat" w:hAnsi="GHEA Grapalat" w:cs="Sylfaen"/>
          <w:sz w:val="20"/>
          <w:lang w:val="ru-RU"/>
        </w:rPr>
        <w:t>ապահովում</w:t>
      </w:r>
      <w:r w:rsidR="00BB758C" w:rsidRPr="0025742C">
        <w:rPr>
          <w:rFonts w:ascii="GHEA Grapalat" w:hAnsi="GHEA Grapalat" w:cs="Sylfaen"/>
          <w:sz w:val="20"/>
          <w:lang w:val="hy-AM"/>
        </w:rPr>
        <w:t>ներ</w:t>
      </w:r>
      <w:r w:rsidR="00BB758C" w:rsidRPr="0025742C">
        <w:rPr>
          <w:rFonts w:ascii="GHEA Grapalat" w:hAnsi="GHEA Grapalat" w:cs="Sylfaen"/>
          <w:sz w:val="20"/>
          <w:lang w:val="ru-RU"/>
        </w:rPr>
        <w:t>։</w:t>
      </w:r>
      <w:r w:rsidR="00BB758C" w:rsidRPr="0025742C">
        <w:rPr>
          <w:rFonts w:ascii="GHEA Grapalat" w:hAnsi="GHEA Grapalat" w:cs="Sylfaen"/>
          <w:sz w:val="20"/>
          <w:lang w:val="af-ZA"/>
        </w:rPr>
        <w:t xml:space="preserve"> </w:t>
      </w:r>
      <w:ins w:id="14" w:author="Narek Muradyan" w:date="2025-02-28T11:59:00Z">
        <w:r w:rsidRPr="00F21F1F">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10 աշխատանքային օր։ </w:t>
        </w:r>
      </w:ins>
      <w:r w:rsidR="00BB758C" w:rsidRPr="00F21F1F">
        <w:rPr>
          <w:rFonts w:ascii="GHEA Grapalat" w:hAnsi="GHEA Grapalat" w:cs="Sylfaen"/>
          <w:sz w:val="20"/>
          <w:lang w:val="hy-AM"/>
        </w:rPr>
        <w:t>Ընտրված</w:t>
      </w:r>
      <w:r w:rsidR="00BB758C" w:rsidRPr="00F21F1F">
        <w:rPr>
          <w:rFonts w:ascii="GHEA Grapalat" w:hAnsi="GHEA Grapalat" w:cs="Sylfaen"/>
          <w:sz w:val="20"/>
          <w:lang w:val="af-ZA"/>
        </w:rPr>
        <w:t xml:space="preserve"> </w:t>
      </w:r>
      <w:r w:rsidR="00BB758C" w:rsidRPr="00F21F1F">
        <w:rPr>
          <w:rFonts w:ascii="GHEA Grapalat" w:hAnsi="GHEA Grapalat" w:cs="Sylfaen"/>
          <w:sz w:val="20"/>
          <w:lang w:val="hy-AM"/>
        </w:rPr>
        <w:t>մասնակցի</w:t>
      </w:r>
      <w:r w:rsidR="00BB758C" w:rsidRPr="00F21F1F">
        <w:rPr>
          <w:rFonts w:ascii="GHEA Grapalat" w:hAnsi="GHEA Grapalat" w:cs="Sylfaen"/>
          <w:sz w:val="20"/>
          <w:lang w:val="af-ZA"/>
        </w:rPr>
        <w:t xml:space="preserve"> </w:t>
      </w:r>
      <w:r w:rsidR="00BB758C" w:rsidRPr="00F21F1F">
        <w:rPr>
          <w:rFonts w:ascii="GHEA Grapalat" w:hAnsi="GHEA Grapalat" w:cs="Sylfaen"/>
          <w:sz w:val="20"/>
          <w:lang w:val="hy-AM"/>
        </w:rPr>
        <w:t>հետ</w:t>
      </w:r>
      <w:r w:rsidR="00BB758C" w:rsidRPr="00F21F1F">
        <w:rPr>
          <w:rFonts w:ascii="GHEA Grapalat" w:hAnsi="GHEA Grapalat" w:cs="Sylfaen"/>
          <w:sz w:val="20"/>
          <w:lang w:val="af-ZA"/>
        </w:rPr>
        <w:t xml:space="preserve"> </w:t>
      </w:r>
      <w:r w:rsidR="00BB758C" w:rsidRPr="00F21F1F">
        <w:rPr>
          <w:rFonts w:ascii="GHEA Grapalat" w:hAnsi="GHEA Grapalat" w:cs="Sylfaen"/>
          <w:sz w:val="20"/>
          <w:lang w:val="hy-AM"/>
        </w:rPr>
        <w:t>պայմանագիր</w:t>
      </w:r>
      <w:r w:rsidR="00BB758C" w:rsidRPr="00F21F1F">
        <w:rPr>
          <w:rFonts w:ascii="GHEA Grapalat" w:hAnsi="GHEA Grapalat" w:cs="Sylfaen"/>
          <w:sz w:val="20"/>
          <w:lang w:val="af-ZA"/>
        </w:rPr>
        <w:t xml:space="preserve"> </w:t>
      </w:r>
      <w:r w:rsidR="00BB758C" w:rsidRPr="00F21F1F">
        <w:rPr>
          <w:rFonts w:ascii="GHEA Grapalat" w:hAnsi="GHEA Grapalat" w:cs="Sylfaen"/>
          <w:sz w:val="20"/>
          <w:lang w:val="hy-AM"/>
        </w:rPr>
        <w:t>կնքվում</w:t>
      </w:r>
      <w:r w:rsidR="00BB758C" w:rsidRPr="00F21F1F">
        <w:rPr>
          <w:rFonts w:ascii="GHEA Grapalat" w:hAnsi="GHEA Grapalat" w:cs="Sylfaen"/>
          <w:sz w:val="20"/>
          <w:lang w:val="af-ZA"/>
        </w:rPr>
        <w:t xml:space="preserve"> </w:t>
      </w:r>
      <w:r w:rsidR="00BB758C" w:rsidRPr="00F21F1F">
        <w:rPr>
          <w:rFonts w:ascii="GHEA Grapalat" w:hAnsi="GHEA Grapalat" w:cs="Sylfaen"/>
          <w:sz w:val="20"/>
          <w:lang w:val="hy-AM"/>
        </w:rPr>
        <w:t>է</w:t>
      </w:r>
      <w:r w:rsidR="00BB758C" w:rsidRPr="00F21F1F">
        <w:rPr>
          <w:rFonts w:ascii="GHEA Grapalat" w:hAnsi="GHEA Grapalat" w:cs="Sylfaen"/>
          <w:sz w:val="20"/>
          <w:lang w:val="af-ZA"/>
        </w:rPr>
        <w:t xml:space="preserve">, </w:t>
      </w:r>
      <w:r w:rsidR="00BB758C" w:rsidRPr="00F21F1F">
        <w:rPr>
          <w:rFonts w:ascii="GHEA Grapalat" w:hAnsi="GHEA Grapalat" w:cs="Sylfaen"/>
          <w:sz w:val="20"/>
          <w:lang w:val="hy-AM"/>
        </w:rPr>
        <w:t>եթե</w:t>
      </w:r>
      <w:r w:rsidR="00BB758C" w:rsidRPr="00F21F1F">
        <w:rPr>
          <w:rFonts w:ascii="GHEA Grapalat" w:hAnsi="GHEA Grapalat" w:cs="Sylfaen"/>
          <w:sz w:val="20"/>
          <w:lang w:val="af-ZA"/>
        </w:rPr>
        <w:t xml:space="preserve"> </w:t>
      </w:r>
      <w:r w:rsidR="00BB758C" w:rsidRPr="00F21F1F">
        <w:rPr>
          <w:rFonts w:ascii="GHEA Grapalat" w:hAnsi="GHEA Grapalat" w:cs="Sylfaen"/>
          <w:sz w:val="20"/>
          <w:lang w:val="hy-AM"/>
        </w:rPr>
        <w:t>վերջինս</w:t>
      </w:r>
      <w:r w:rsidR="00BB758C" w:rsidRPr="00F21F1F">
        <w:rPr>
          <w:rFonts w:ascii="GHEA Grapalat" w:hAnsi="GHEA Grapalat" w:cs="Sylfaen"/>
          <w:sz w:val="20"/>
          <w:lang w:val="af-ZA"/>
        </w:rPr>
        <w:t xml:space="preserve"> </w:t>
      </w:r>
      <w:r w:rsidR="00BB758C" w:rsidRPr="0025742C">
        <w:rPr>
          <w:rFonts w:ascii="GHEA Grapalat" w:hAnsi="GHEA Grapalat" w:cs="Sylfaen"/>
          <w:sz w:val="20"/>
          <w:lang w:val="hy-AM"/>
        </w:rPr>
        <w:t>ներկայացնում</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է</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որակավորման և</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 xml:space="preserve">պայմանագրի </w:t>
      </w:r>
      <w:r w:rsidR="00BB758C" w:rsidRPr="0025742C">
        <w:rPr>
          <w:rFonts w:ascii="GHEA Grapalat" w:hAnsi="GHEA Grapalat" w:cs="Sylfaen"/>
          <w:sz w:val="20"/>
          <w:lang w:val="af-ZA"/>
        </w:rPr>
        <w:t>(</w:t>
      </w:r>
      <w:r w:rsidR="00BB758C" w:rsidRPr="0025742C">
        <w:rPr>
          <w:rFonts w:ascii="GHEA Grapalat" w:hAnsi="GHEA Grapalat" w:cs="Sylfaen"/>
          <w:sz w:val="20"/>
          <w:lang w:val="hy-AM"/>
        </w:rPr>
        <w:t>կանխավճարի</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 xml:space="preserve"> ապահովումները:</w:t>
      </w:r>
    </w:p>
    <w:p w14:paraId="07C5119C" w14:textId="33FDFAB7" w:rsidR="00BB758C" w:rsidRPr="0025742C" w:rsidRDefault="00F21F1F" w:rsidP="00BB758C">
      <w:pPr>
        <w:ind w:firstLine="567"/>
        <w:jc w:val="both"/>
        <w:rPr>
          <w:rFonts w:ascii="GHEA Grapalat" w:hAnsi="GHEA Grapalat" w:cs="Arial"/>
          <w:sz w:val="20"/>
          <w:lang w:val="hy-AM"/>
        </w:rPr>
      </w:pPr>
      <w:r w:rsidRPr="003A08AE">
        <w:rPr>
          <w:rFonts w:ascii="GHEA Grapalat" w:hAnsi="GHEA Grapalat" w:cs="Sylfaen"/>
          <w:sz w:val="20"/>
          <w:lang w:val="af-ZA"/>
        </w:rPr>
        <w:t>9</w:t>
      </w:r>
      <w:r w:rsidR="00BB758C" w:rsidRPr="0025742C">
        <w:rPr>
          <w:rFonts w:ascii="GHEA Grapalat" w:hAnsi="GHEA Grapalat" w:cs="Sylfaen"/>
          <w:sz w:val="20"/>
          <w:lang w:val="hy-AM"/>
        </w:rPr>
        <w:t>.2</w:t>
      </w:r>
      <w:r w:rsidR="00BB758C" w:rsidRPr="0025742C">
        <w:rPr>
          <w:rFonts w:ascii="GHEA Grapalat" w:hAnsi="GHEA Grapalat" w:cs="Sylfaen"/>
          <w:sz w:val="20"/>
          <w:lang w:val="af-ZA"/>
        </w:rPr>
        <w:t xml:space="preserve"> </w:t>
      </w:r>
      <w:r w:rsidR="00BB758C" w:rsidRPr="0025742C">
        <w:rPr>
          <w:rFonts w:ascii="GHEA Grapalat" w:hAnsi="GHEA Grapalat" w:cs="Sylfaen"/>
          <w:sz w:val="20"/>
        </w:rPr>
        <w:t>Որակավորման</w:t>
      </w:r>
      <w:r w:rsidR="00BB758C" w:rsidRPr="0025742C">
        <w:rPr>
          <w:rFonts w:ascii="GHEA Grapalat" w:hAnsi="GHEA Grapalat" w:cs="Sylfaen"/>
          <w:sz w:val="20"/>
          <w:lang w:val="af-ZA"/>
        </w:rPr>
        <w:t xml:space="preserve"> </w:t>
      </w:r>
      <w:r w:rsidR="00BB758C" w:rsidRPr="0025742C">
        <w:rPr>
          <w:rFonts w:ascii="GHEA Grapalat" w:hAnsi="GHEA Grapalat" w:cs="Sylfaen"/>
          <w:sz w:val="20"/>
        </w:rPr>
        <w:t>ապահովման</w:t>
      </w:r>
      <w:r w:rsidR="00BB758C" w:rsidRPr="0025742C">
        <w:rPr>
          <w:rFonts w:ascii="GHEA Grapalat" w:hAnsi="GHEA Grapalat" w:cs="Sylfaen"/>
          <w:sz w:val="20"/>
          <w:lang w:val="af-ZA"/>
        </w:rPr>
        <w:t xml:space="preserve"> </w:t>
      </w:r>
      <w:r w:rsidR="00BB758C" w:rsidRPr="0025742C">
        <w:rPr>
          <w:rFonts w:ascii="GHEA Grapalat" w:hAnsi="GHEA Grapalat" w:cs="Sylfaen"/>
          <w:sz w:val="20"/>
        </w:rPr>
        <w:t>չափը</w:t>
      </w:r>
      <w:r w:rsidR="00BB758C" w:rsidRPr="0025742C">
        <w:rPr>
          <w:rFonts w:ascii="GHEA Grapalat" w:hAnsi="GHEA Grapalat" w:cs="Sylfaen"/>
          <w:sz w:val="20"/>
          <w:lang w:val="af-ZA"/>
        </w:rPr>
        <w:t xml:space="preserve"> </w:t>
      </w:r>
      <w:r w:rsidR="00BB758C" w:rsidRPr="0025742C">
        <w:rPr>
          <w:rFonts w:ascii="GHEA Grapalat" w:hAnsi="GHEA Grapalat" w:cs="Sylfaen"/>
          <w:sz w:val="20"/>
        </w:rPr>
        <w:t>հավասար</w:t>
      </w:r>
      <w:r w:rsidR="00BB758C" w:rsidRPr="0025742C">
        <w:rPr>
          <w:rFonts w:ascii="GHEA Grapalat" w:hAnsi="GHEA Grapalat" w:cs="Sylfaen"/>
          <w:sz w:val="20"/>
          <w:lang w:val="af-ZA"/>
        </w:rPr>
        <w:t xml:space="preserve"> </w:t>
      </w:r>
      <w:r w:rsidR="00BB758C" w:rsidRPr="0025742C">
        <w:rPr>
          <w:rFonts w:ascii="GHEA Grapalat" w:hAnsi="GHEA Grapalat" w:cs="Sylfaen"/>
          <w:sz w:val="20"/>
        </w:rPr>
        <w:t>է</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 xml:space="preserve"> սույն ընթացակարգի շրջանակում գնվելիք ապրանքի գնման գնի 15 տոկոսին</w:t>
      </w:r>
      <w:r w:rsidR="00BB758C" w:rsidRPr="0025742C">
        <w:rPr>
          <w:rFonts w:ascii="GHEA Grapalat" w:hAnsi="GHEA Grapalat" w:cs="Sylfaen"/>
          <w:sz w:val="20"/>
          <w:lang w:val="af-ZA"/>
        </w:rPr>
        <w:t>:</w:t>
      </w:r>
      <w:r w:rsidR="00BB758C" w:rsidRPr="0025742C">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ապահովումը</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ներկայացվում</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է</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 xml:space="preserve">տուժանքի </w:t>
      </w:r>
      <w:r w:rsidR="00BB758C" w:rsidRPr="0025742C">
        <w:rPr>
          <w:rFonts w:ascii="GHEA Grapalat" w:hAnsi="GHEA Grapalat" w:cs="Sylfaen"/>
          <w:sz w:val="20"/>
          <w:lang w:val="af-ZA"/>
        </w:rPr>
        <w:t>(</w:t>
      </w:r>
      <w:r w:rsidR="00BB758C" w:rsidRPr="0025742C">
        <w:rPr>
          <w:rFonts w:ascii="GHEA Grapalat" w:hAnsi="GHEA Grapalat" w:cs="Sylfaen"/>
          <w:sz w:val="20"/>
          <w:lang w:val="hy-AM"/>
        </w:rPr>
        <w:t>հավելված 4</w:t>
      </w:r>
      <w:r w:rsidR="00BB758C" w:rsidRPr="0025742C">
        <w:rPr>
          <w:rFonts w:ascii="MS Mincho" w:eastAsia="MS Mincho" w:hAnsi="MS Mincho" w:cs="MS Mincho" w:hint="eastAsia"/>
          <w:sz w:val="20"/>
          <w:lang w:val="hy-AM"/>
        </w:rPr>
        <w:t>․</w:t>
      </w:r>
      <w:r w:rsidR="00BB758C" w:rsidRPr="0025742C">
        <w:rPr>
          <w:rFonts w:ascii="GHEA Grapalat" w:hAnsi="GHEA Grapalat" w:cs="Sylfaen"/>
          <w:sz w:val="20"/>
          <w:lang w:val="hy-AM"/>
        </w:rPr>
        <w:t>2</w:t>
      </w:r>
      <w:r w:rsidR="00BB758C" w:rsidRPr="0025742C">
        <w:rPr>
          <w:rFonts w:ascii="GHEA Grapalat" w:hAnsi="GHEA Grapalat" w:cs="Sylfaen"/>
          <w:sz w:val="20"/>
          <w:lang w:val="af-ZA"/>
        </w:rPr>
        <w:t>)</w:t>
      </w:r>
      <w:r w:rsidR="00BB758C" w:rsidRPr="0025742C">
        <w:rPr>
          <w:rFonts w:ascii="GHEA Grapalat" w:hAnsi="GHEA Grapalat" w:cs="Sylfaen"/>
          <w:sz w:val="20"/>
          <w:lang w:val="hy-AM"/>
        </w:rPr>
        <w:t xml:space="preserve"> </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կամ</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կանխիկ</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փողի</w:t>
      </w:r>
      <w:r w:rsidR="003A08AE" w:rsidRPr="003A08AE">
        <w:rPr>
          <w:rFonts w:ascii="GHEA Grapalat" w:hAnsi="GHEA Grapalat" w:cs="Sylfaen"/>
          <w:sz w:val="20"/>
          <w:lang w:val="hy-AM"/>
        </w:rPr>
        <w:t xml:space="preserve"> կամ բանկերի կողմից </w:t>
      </w:r>
      <w:r w:rsidR="003A08AE" w:rsidRPr="003A08AE">
        <w:rPr>
          <w:rFonts w:ascii="GHEA Grapalat" w:hAnsi="GHEA Grapalat" w:cs="Sylfaen"/>
          <w:sz w:val="20"/>
          <w:lang w:val="hy-AM"/>
        </w:rPr>
        <w:lastRenderedPageBreak/>
        <w:t>տրամադրված երաշխիքների</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ձևով:</w:t>
      </w:r>
      <w:r w:rsidR="00BB758C" w:rsidRPr="0025742C">
        <w:rPr>
          <w:rFonts w:ascii="GHEA Grapalat" w:hAnsi="GHEA Grapalat" w:cs="Sylfaen"/>
          <w:sz w:val="20"/>
          <w:lang w:val="af-ZA"/>
        </w:rPr>
        <w:t xml:space="preserve"> Ընդ որում ապահովումը</w:t>
      </w:r>
      <w:r w:rsidR="00BB758C" w:rsidRPr="0025742C">
        <w:rPr>
          <w:rFonts w:ascii="GHEA Grapalat" w:hAnsi="GHEA Grapalat"/>
          <w:color w:val="000000"/>
          <w:shd w:val="clear" w:color="auto" w:fill="FFFFFF"/>
          <w:lang w:val="af-ZA"/>
        </w:rPr>
        <w:t xml:space="preserve"> </w:t>
      </w:r>
      <w:r w:rsidR="00BB758C" w:rsidRPr="0025742C">
        <w:rPr>
          <w:rFonts w:ascii="GHEA Grapalat" w:hAnsi="GHEA Grapalat" w:cs="Sylfaen"/>
          <w:sz w:val="20"/>
          <w:lang w:val="hy-AM"/>
        </w:rPr>
        <w:t>պետք</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է</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վավեր</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լինի</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առնվազն</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մինչև</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պայմանագրի</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կատարման</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արդյունքը</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պատվիրատուի</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կողմից</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ամբողջական</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ընդունվելու</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օրվան</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հաջորդող</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2</w:t>
      </w:r>
      <w:r w:rsidR="00BB758C" w:rsidRPr="0025742C">
        <w:rPr>
          <w:rFonts w:ascii="GHEA Grapalat" w:hAnsi="GHEA Grapalat" w:cs="Sylfaen"/>
          <w:sz w:val="20"/>
          <w:lang w:val="af-ZA"/>
        </w:rPr>
        <w:t>0-</w:t>
      </w:r>
      <w:r w:rsidR="00BB758C" w:rsidRPr="0025742C">
        <w:rPr>
          <w:rFonts w:ascii="GHEA Grapalat" w:hAnsi="GHEA Grapalat" w:cs="Sylfaen"/>
          <w:sz w:val="20"/>
          <w:lang w:val="hy-AM"/>
        </w:rPr>
        <w:t>րդ</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աշխատանքային</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օրը</w:t>
      </w:r>
      <w:r w:rsidR="00BB758C" w:rsidRPr="0025742C">
        <w:rPr>
          <w:rFonts w:ascii="GHEA Grapalat" w:hAnsi="GHEA Grapalat" w:cs="Sylfaen"/>
          <w:sz w:val="20"/>
          <w:lang w:val="af-ZA"/>
        </w:rPr>
        <w:t xml:space="preserve"> </w:t>
      </w:r>
      <w:r w:rsidR="00BB758C" w:rsidRPr="0025742C">
        <w:rPr>
          <w:rFonts w:ascii="GHEA Grapalat" w:hAnsi="GHEA Grapalat" w:cs="Arial"/>
          <w:sz w:val="20"/>
          <w:lang w:val="hy-AM"/>
        </w:rPr>
        <w:t>ներառյալ։</w:t>
      </w:r>
    </w:p>
    <w:p w14:paraId="2E41542F" w14:textId="77777777" w:rsidR="00BB758C" w:rsidRPr="0025742C" w:rsidRDefault="00BB758C" w:rsidP="00BB758C">
      <w:pPr>
        <w:ind w:firstLine="567"/>
        <w:jc w:val="both"/>
        <w:rPr>
          <w:rFonts w:ascii="GHEA Grapalat" w:hAnsi="GHEA Grapalat" w:cs="Arial"/>
          <w:sz w:val="20"/>
          <w:lang w:val="hy-AM"/>
        </w:rPr>
      </w:pPr>
      <w:r w:rsidRPr="0025742C">
        <w:rPr>
          <w:rFonts w:ascii="GHEA Grapalat" w:hAnsi="GHEA Grapalat" w:cs="Arial"/>
          <w:sz w:val="20"/>
          <w:lang w:val="hy-AM"/>
        </w:rPr>
        <w:t>Եթե</w:t>
      </w:r>
      <w:r w:rsidRPr="0025742C">
        <w:rPr>
          <w:rFonts w:ascii="GHEA Grapalat" w:hAnsi="GHEA Grapalat" w:cs="Arial"/>
          <w:sz w:val="20"/>
          <w:lang w:val="af-ZA"/>
        </w:rPr>
        <w:t xml:space="preserve"> </w:t>
      </w:r>
      <w:r w:rsidRPr="0025742C">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25742C">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25742C">
        <w:rPr>
          <w:rFonts w:ascii="GHEA Grapalat" w:hAnsi="GHEA Grapalat" w:cs="Arial"/>
          <w:sz w:val="20"/>
          <w:lang w:val="hy-AM"/>
        </w:rPr>
        <w:t xml:space="preserve"> </w:t>
      </w:r>
      <w:r w:rsidRPr="0025742C">
        <w:rPr>
          <w:rFonts w:ascii="GHEA Grapalat" w:hAnsi="GHEA Grapalat"/>
          <w:sz w:val="20"/>
          <w:szCs w:val="20"/>
          <w:lang w:val="hy-AM"/>
        </w:rPr>
        <w:t>Կանխիկ</w:t>
      </w:r>
      <w:r w:rsidRPr="0025742C">
        <w:rPr>
          <w:rFonts w:ascii="GHEA Grapalat" w:hAnsi="GHEA Grapalat"/>
          <w:sz w:val="20"/>
          <w:szCs w:val="20"/>
          <w:lang w:val="af-ZA"/>
        </w:rPr>
        <w:t xml:space="preserve"> </w:t>
      </w:r>
      <w:r w:rsidRPr="0025742C">
        <w:rPr>
          <w:rFonts w:ascii="GHEA Grapalat" w:hAnsi="GHEA Grapalat"/>
          <w:sz w:val="20"/>
          <w:szCs w:val="20"/>
          <w:lang w:val="hy-AM"/>
        </w:rPr>
        <w:t>փողի</w:t>
      </w:r>
      <w:r w:rsidRPr="0025742C">
        <w:rPr>
          <w:rFonts w:ascii="GHEA Grapalat" w:hAnsi="GHEA Grapalat"/>
          <w:sz w:val="20"/>
          <w:szCs w:val="20"/>
          <w:lang w:val="af-ZA"/>
        </w:rPr>
        <w:t xml:space="preserve"> </w:t>
      </w:r>
      <w:r w:rsidRPr="0025742C">
        <w:rPr>
          <w:rFonts w:ascii="GHEA Grapalat" w:hAnsi="GHEA Grapalat"/>
          <w:sz w:val="20"/>
          <w:szCs w:val="20"/>
          <w:lang w:val="hy-AM"/>
        </w:rPr>
        <w:t>ձևով</w:t>
      </w:r>
      <w:r w:rsidRPr="0025742C">
        <w:rPr>
          <w:rFonts w:ascii="GHEA Grapalat" w:hAnsi="GHEA Grapalat"/>
          <w:sz w:val="20"/>
          <w:szCs w:val="20"/>
          <w:lang w:val="af-ZA"/>
        </w:rPr>
        <w:t xml:space="preserve"> </w:t>
      </w:r>
      <w:r w:rsidRPr="0025742C">
        <w:rPr>
          <w:rFonts w:ascii="GHEA Grapalat" w:hAnsi="GHEA Grapalat"/>
          <w:sz w:val="20"/>
          <w:szCs w:val="20"/>
          <w:lang w:val="hy-AM"/>
        </w:rPr>
        <w:t>ներկայացված</w:t>
      </w:r>
      <w:r w:rsidRPr="0025742C">
        <w:rPr>
          <w:rFonts w:ascii="GHEA Grapalat" w:hAnsi="GHEA Grapalat"/>
          <w:sz w:val="20"/>
          <w:szCs w:val="20"/>
          <w:lang w:val="af-ZA"/>
        </w:rPr>
        <w:t xml:space="preserve"> </w:t>
      </w:r>
      <w:r w:rsidRPr="0025742C">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1B474E02" w14:textId="77777777" w:rsidR="00BB758C" w:rsidRPr="0025742C" w:rsidRDefault="00BB758C" w:rsidP="00BB758C">
      <w:pPr>
        <w:shd w:val="clear" w:color="auto" w:fill="FFFFFF"/>
        <w:ind w:firstLine="375"/>
        <w:jc w:val="both"/>
        <w:rPr>
          <w:rFonts w:ascii="GHEA Grapalat" w:hAnsi="GHEA Grapalat" w:cs="Arial"/>
          <w:sz w:val="20"/>
          <w:lang w:val="hy-AM"/>
        </w:rPr>
      </w:pPr>
      <w:r w:rsidRPr="0025742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9885D23" w14:textId="77777777" w:rsidR="00BB758C" w:rsidRPr="0025742C" w:rsidRDefault="00BB758C" w:rsidP="00BB758C">
      <w:pPr>
        <w:shd w:val="clear" w:color="auto" w:fill="FFFFFF"/>
        <w:ind w:firstLine="375"/>
        <w:jc w:val="both"/>
        <w:rPr>
          <w:rFonts w:ascii="GHEA Grapalat" w:hAnsi="GHEA Grapalat" w:cs="Arial"/>
          <w:sz w:val="20"/>
          <w:lang w:val="hy-AM"/>
        </w:rPr>
      </w:pPr>
      <w:r w:rsidRPr="0025742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F69BE9A" w14:textId="77777777" w:rsidR="00BB758C" w:rsidRPr="0025742C" w:rsidRDefault="00BB758C" w:rsidP="00BB758C">
      <w:pPr>
        <w:ind w:firstLine="567"/>
        <w:jc w:val="both"/>
        <w:rPr>
          <w:rFonts w:ascii="GHEA Grapalat" w:hAnsi="GHEA Grapalat" w:cs="Arial"/>
          <w:sz w:val="20"/>
          <w:lang w:val="hy-AM"/>
        </w:rPr>
      </w:pPr>
      <w:r w:rsidRPr="0025742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6C1E297" w14:textId="2F24E92B" w:rsidR="00BB758C" w:rsidRPr="0025742C" w:rsidRDefault="00D41D03" w:rsidP="00BB758C">
      <w:pPr>
        <w:ind w:firstLine="567"/>
        <w:jc w:val="both"/>
        <w:rPr>
          <w:rFonts w:ascii="GHEA Grapalat" w:hAnsi="GHEA Grapalat" w:cs="Sylfaen"/>
          <w:sz w:val="20"/>
          <w:vertAlign w:val="superscript"/>
          <w:lang w:val="hy-AM"/>
        </w:rPr>
      </w:pPr>
      <w:r w:rsidRPr="00D41D03">
        <w:rPr>
          <w:rFonts w:ascii="GHEA Grapalat" w:hAnsi="GHEA Grapalat" w:cs="Sylfaen"/>
          <w:sz w:val="20"/>
          <w:lang w:val="hy-AM"/>
        </w:rPr>
        <w:t>9</w:t>
      </w:r>
      <w:r w:rsidR="00BB758C" w:rsidRPr="0025742C">
        <w:rPr>
          <w:rFonts w:ascii="GHEA Grapalat" w:hAnsi="GHEA Grapalat" w:cs="Sylfaen"/>
          <w:sz w:val="20"/>
          <w:lang w:val="hy-AM"/>
        </w:rPr>
        <w:t>.3. Պայմանագրի</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ապահովման</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չափը</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կազմում</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է</w:t>
      </w:r>
      <w:r w:rsidR="00BB758C" w:rsidRPr="0025742C">
        <w:rPr>
          <w:rFonts w:ascii="GHEA Grapalat" w:hAnsi="GHEA Grapalat" w:cs="Sylfaen"/>
          <w:sz w:val="20"/>
          <w:lang w:val="af-ZA"/>
        </w:rPr>
        <w:t xml:space="preserve"> </w:t>
      </w:r>
      <w:r w:rsidR="00BB758C" w:rsidRPr="0025742C">
        <w:rPr>
          <w:rFonts w:ascii="GHEA Grapalat" w:hAnsi="GHEA Grapalat" w:cs="Sylfaen"/>
          <w:sz w:val="20"/>
          <w:lang w:val="hy-AM"/>
        </w:rPr>
        <w:t>գնման գնի</w:t>
      </w:r>
      <w:r w:rsidR="00BB758C" w:rsidRPr="0025742C">
        <w:rPr>
          <w:rFonts w:ascii="GHEA Grapalat" w:hAnsi="GHEA Grapalat" w:cs="Sylfaen"/>
          <w:sz w:val="20"/>
          <w:lang w:val="af-ZA"/>
        </w:rPr>
        <w:t xml:space="preserve"> 10 </w:t>
      </w:r>
      <w:r w:rsidR="00BB758C" w:rsidRPr="0025742C">
        <w:rPr>
          <w:rFonts w:ascii="GHEA Grapalat" w:hAnsi="GHEA Grapalat" w:cs="Sylfaen"/>
          <w:sz w:val="20"/>
          <w:lang w:val="hy-AM"/>
        </w:rPr>
        <w:t>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միակողմանի հաստատված հայտարարության՝ տուժանքի (հավելված 5.1) կամ կանխիկ փողի ձևով:</w:t>
      </w:r>
    </w:p>
    <w:p w14:paraId="471E855F" w14:textId="77777777" w:rsidR="00BB758C" w:rsidRPr="0025742C" w:rsidRDefault="00BB758C" w:rsidP="00BB758C">
      <w:pPr>
        <w:shd w:val="clear" w:color="auto" w:fill="FFFFFF"/>
        <w:ind w:firstLine="375"/>
        <w:jc w:val="both"/>
        <w:rPr>
          <w:rFonts w:ascii="GHEA Grapalat" w:hAnsi="GHEA Grapalat" w:cs="Sylfaen"/>
          <w:sz w:val="20"/>
          <w:lang w:val="hy-AM"/>
        </w:rPr>
      </w:pPr>
      <w:r w:rsidRPr="0025742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25742C">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25742C">
        <w:rPr>
          <w:rFonts w:ascii="GHEA Grapalat" w:hAnsi="GHEA Grapalat"/>
          <w:color w:val="000000"/>
          <w:lang w:val="hy-AM"/>
        </w:rPr>
        <w:t xml:space="preserve"> </w:t>
      </w:r>
    </w:p>
    <w:p w14:paraId="78EF6CD1" w14:textId="77777777" w:rsidR="00BB758C" w:rsidRPr="0025742C" w:rsidRDefault="00BB758C" w:rsidP="00BB758C">
      <w:pPr>
        <w:ind w:firstLine="567"/>
        <w:jc w:val="both"/>
        <w:rPr>
          <w:rFonts w:ascii="GHEA Grapalat" w:hAnsi="GHEA Grapalat"/>
          <w:sz w:val="20"/>
          <w:szCs w:val="20"/>
          <w:lang w:val="hy-AM"/>
        </w:rPr>
      </w:pPr>
      <w:r w:rsidRPr="0025742C">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25742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42E8FEE" w14:textId="77777777" w:rsidR="00BB758C" w:rsidRPr="0025742C" w:rsidRDefault="00BB758C" w:rsidP="00BB758C">
      <w:pPr>
        <w:ind w:firstLine="567"/>
        <w:jc w:val="both"/>
        <w:rPr>
          <w:rFonts w:ascii="GHEA Grapalat" w:hAnsi="GHEA Grapalat" w:cs="Arial"/>
          <w:sz w:val="20"/>
          <w:lang w:val="hy-AM"/>
        </w:rPr>
      </w:pPr>
      <w:r w:rsidRPr="0025742C">
        <w:rPr>
          <w:rFonts w:ascii="GHEA Grapalat" w:hAnsi="GHEA Grapalat"/>
          <w:sz w:val="20"/>
          <w:szCs w:val="20"/>
          <w:lang w:val="hy-AM"/>
        </w:rPr>
        <w:t>Կանխիկ</w:t>
      </w:r>
      <w:r w:rsidRPr="0025742C">
        <w:rPr>
          <w:rFonts w:ascii="GHEA Grapalat" w:hAnsi="GHEA Grapalat"/>
          <w:sz w:val="20"/>
          <w:szCs w:val="20"/>
          <w:lang w:val="af-ZA"/>
        </w:rPr>
        <w:t xml:space="preserve"> </w:t>
      </w:r>
      <w:r w:rsidRPr="0025742C">
        <w:rPr>
          <w:rFonts w:ascii="GHEA Grapalat" w:hAnsi="GHEA Grapalat"/>
          <w:sz w:val="20"/>
          <w:szCs w:val="20"/>
          <w:lang w:val="hy-AM"/>
        </w:rPr>
        <w:t>փողի</w:t>
      </w:r>
      <w:r w:rsidRPr="0025742C">
        <w:rPr>
          <w:rFonts w:ascii="GHEA Grapalat" w:hAnsi="GHEA Grapalat"/>
          <w:sz w:val="20"/>
          <w:szCs w:val="20"/>
          <w:lang w:val="af-ZA"/>
        </w:rPr>
        <w:t xml:space="preserve"> </w:t>
      </w:r>
      <w:r w:rsidRPr="0025742C">
        <w:rPr>
          <w:rFonts w:ascii="GHEA Grapalat" w:hAnsi="GHEA Grapalat"/>
          <w:sz w:val="20"/>
          <w:szCs w:val="20"/>
          <w:lang w:val="hy-AM"/>
        </w:rPr>
        <w:t>ձևով</w:t>
      </w:r>
      <w:r w:rsidRPr="0025742C">
        <w:rPr>
          <w:rFonts w:ascii="GHEA Grapalat" w:hAnsi="GHEA Grapalat"/>
          <w:sz w:val="20"/>
          <w:szCs w:val="20"/>
          <w:lang w:val="af-ZA"/>
        </w:rPr>
        <w:t xml:space="preserve"> </w:t>
      </w:r>
      <w:r w:rsidRPr="0025742C">
        <w:rPr>
          <w:rFonts w:ascii="GHEA Grapalat" w:hAnsi="GHEA Grapalat"/>
          <w:sz w:val="20"/>
          <w:szCs w:val="20"/>
          <w:lang w:val="hy-AM"/>
        </w:rPr>
        <w:t>ներկայացված</w:t>
      </w:r>
      <w:r w:rsidRPr="0025742C">
        <w:rPr>
          <w:rFonts w:ascii="GHEA Grapalat" w:hAnsi="GHEA Grapalat"/>
          <w:sz w:val="20"/>
          <w:szCs w:val="20"/>
          <w:lang w:val="af-ZA"/>
        </w:rPr>
        <w:t xml:space="preserve"> </w:t>
      </w:r>
      <w:r w:rsidRPr="0025742C">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95456A1" w14:textId="672EE876" w:rsidR="00BB758C" w:rsidRPr="0025742C" w:rsidRDefault="00D41D03" w:rsidP="00BB758C">
      <w:pPr>
        <w:ind w:firstLine="567"/>
        <w:jc w:val="both"/>
        <w:rPr>
          <w:rFonts w:ascii="GHEA Grapalat" w:hAnsi="GHEA Grapalat" w:cs="Arial"/>
          <w:sz w:val="20"/>
          <w:lang w:val="hy-AM"/>
        </w:rPr>
      </w:pPr>
      <w:r w:rsidRPr="00D41D03">
        <w:rPr>
          <w:rFonts w:ascii="GHEA Grapalat" w:hAnsi="GHEA Grapalat" w:cs="Sylfaen"/>
          <w:sz w:val="20"/>
          <w:lang w:val="hy-AM"/>
        </w:rPr>
        <w:t>9</w:t>
      </w:r>
      <w:r w:rsidR="00BB758C" w:rsidRPr="0025742C">
        <w:rPr>
          <w:rFonts w:ascii="GHEA Grapalat" w:hAnsi="GHEA Grapalat" w:cs="Sylfaen"/>
          <w:sz w:val="20"/>
          <w:lang w:val="hy-AM"/>
        </w:rPr>
        <w:t xml:space="preserve">.4 </w:t>
      </w:r>
      <w:r w:rsidR="00BB758C" w:rsidRPr="0025742C">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138C4F09" w14:textId="2CDBE08F" w:rsidR="00BB758C" w:rsidRPr="0025742C" w:rsidRDefault="00D41D03" w:rsidP="00BB758C">
      <w:pPr>
        <w:ind w:firstLine="567"/>
        <w:jc w:val="both"/>
        <w:rPr>
          <w:rFonts w:ascii="GHEA Grapalat" w:hAnsi="GHEA Grapalat" w:cs="Sylfaen"/>
          <w:sz w:val="20"/>
          <w:lang w:val="af-ZA"/>
        </w:rPr>
      </w:pPr>
      <w:r>
        <w:rPr>
          <w:rFonts w:ascii="GHEA Grapalat" w:hAnsi="GHEA Grapalat" w:cs="Sylfaen"/>
          <w:sz w:val="20"/>
          <w:lang w:val="af-ZA"/>
        </w:rPr>
        <w:t>9</w:t>
      </w:r>
      <w:r w:rsidR="00BB758C" w:rsidRPr="0025742C">
        <w:rPr>
          <w:rFonts w:ascii="GHEA Grapalat" w:hAnsi="GHEA Grapalat" w:cs="Sylfaen"/>
          <w:sz w:val="20"/>
          <w:lang w:val="af-ZA"/>
        </w:rPr>
        <w:t>.</w:t>
      </w:r>
      <w:r>
        <w:rPr>
          <w:rFonts w:ascii="GHEA Grapalat" w:hAnsi="GHEA Grapalat" w:cs="Sylfaen"/>
          <w:sz w:val="20"/>
          <w:lang w:val="af-ZA"/>
        </w:rPr>
        <w:t>5</w:t>
      </w:r>
      <w:r w:rsidR="00BB758C" w:rsidRPr="0025742C">
        <w:rPr>
          <w:rFonts w:ascii="GHEA Grapalat" w:hAnsi="GHEA Grapalat" w:cs="Sylfaen"/>
          <w:sz w:val="20"/>
          <w:lang w:val="af-ZA"/>
        </w:rPr>
        <w:t xml:space="preserve">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08C0B901" w14:textId="45620A58" w:rsidR="00BB758C" w:rsidRPr="0025742C" w:rsidRDefault="00D41D03" w:rsidP="00BB758C">
      <w:pPr>
        <w:ind w:firstLine="375"/>
        <w:jc w:val="both"/>
        <w:rPr>
          <w:rFonts w:ascii="GHEA Grapalat" w:hAnsi="GHEA Grapalat" w:cs="Sylfaen"/>
          <w:sz w:val="20"/>
          <w:lang w:val="af-ZA"/>
        </w:rPr>
      </w:pPr>
      <w:r>
        <w:rPr>
          <w:rFonts w:ascii="GHEA Grapalat" w:hAnsi="GHEA Grapalat" w:cs="Sylfaen"/>
          <w:sz w:val="20"/>
          <w:lang w:val="af-ZA"/>
        </w:rPr>
        <w:t>9</w:t>
      </w:r>
      <w:r w:rsidR="00BB758C" w:rsidRPr="0025742C">
        <w:rPr>
          <w:rFonts w:ascii="GHEA Grapalat" w:hAnsi="GHEA Grapalat" w:cs="Sylfaen"/>
          <w:sz w:val="20"/>
          <w:lang w:val="af-ZA"/>
        </w:rPr>
        <w:t>.</w:t>
      </w:r>
      <w:r>
        <w:rPr>
          <w:rFonts w:ascii="GHEA Grapalat" w:hAnsi="GHEA Grapalat" w:cs="Sylfaen"/>
          <w:sz w:val="20"/>
          <w:lang w:val="af-ZA"/>
        </w:rPr>
        <w:t>6</w:t>
      </w:r>
      <w:r w:rsidR="00BB758C" w:rsidRPr="0025742C">
        <w:rPr>
          <w:rFonts w:ascii="GHEA Grapalat" w:hAnsi="GHEA Grapalat" w:cs="Sylfaen"/>
          <w:sz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w:t>
      </w:r>
      <w:r w:rsidR="00BB758C" w:rsidRPr="0025742C">
        <w:rPr>
          <w:rFonts w:ascii="GHEA Grapalat" w:hAnsi="GHEA Grapalat" w:cs="Sylfaen"/>
          <w:sz w:val="20"/>
          <w:lang w:val="hy-AM"/>
        </w:rPr>
        <w:t>ՀՀ ֆինանսների նախարարություն</w:t>
      </w:r>
      <w:r w:rsidR="00BB758C" w:rsidRPr="0025742C">
        <w:rPr>
          <w:rFonts w:ascii="GHEA Grapalat" w:hAnsi="GHEA Grapalat" w:cs="Sylfaen"/>
          <w:sz w:val="20"/>
          <w:lang w:val="af-ZA"/>
        </w:rPr>
        <w:t>, ներկայացնում է</w:t>
      </w:r>
      <w:r w:rsidR="00BB758C" w:rsidRPr="0025742C">
        <w:rPr>
          <w:rFonts w:ascii="GHEA Grapalat" w:hAnsi="GHEA Grapalat" w:cs="Sylfaen"/>
          <w:sz w:val="20"/>
          <w:lang w:val="hy-AM"/>
        </w:rPr>
        <w:t xml:space="preserve"> գրավոր՝ </w:t>
      </w:r>
      <w:r w:rsidR="00BB758C" w:rsidRPr="0025742C">
        <w:rPr>
          <w:rFonts w:ascii="GHEA Grapalat" w:hAnsi="GHEA Grapalat" w:cs="Sylfaen"/>
          <w:sz w:val="20"/>
          <w:lang w:val="af-ZA"/>
        </w:rPr>
        <w:t xml:space="preserve"> ապահովման վճարման հիմքը առաջանալու օրվան հաջորդող </w:t>
      </w:r>
      <w:r w:rsidR="00BB758C" w:rsidRPr="0025742C">
        <w:rPr>
          <w:rFonts w:ascii="GHEA Grapalat" w:hAnsi="GHEA Grapalat" w:cs="Sylfaen"/>
          <w:sz w:val="20"/>
          <w:lang w:val="hy-AM"/>
        </w:rPr>
        <w:t>հինգ</w:t>
      </w:r>
      <w:r w:rsidR="00BB758C" w:rsidRPr="0025742C">
        <w:rPr>
          <w:rFonts w:ascii="GHEA Grapalat" w:hAnsi="GHEA Grapalat" w:cs="Sylfaen"/>
          <w:sz w:val="20"/>
          <w:lang w:val="af-ZA"/>
        </w:rPr>
        <w:t xml:space="preserve"> աշխատանքային օրվա ընթացքում: Եթե ապահովման վճարման պահանջը բանկի</w:t>
      </w:r>
      <w:r w:rsidR="00BB758C" w:rsidRPr="0025742C">
        <w:rPr>
          <w:rFonts w:ascii="GHEA Grapalat" w:hAnsi="GHEA Grapalat" w:cs="Sylfaen"/>
          <w:sz w:val="20"/>
          <w:lang w:val="hy-AM"/>
        </w:rPr>
        <w:t xml:space="preserve"> կամ ՀՀ ֆինանսների նախարարության </w:t>
      </w:r>
      <w:r w:rsidR="00BB758C" w:rsidRPr="0025742C">
        <w:rPr>
          <w:rFonts w:ascii="GHEA Grapalat" w:hAnsi="GHEA Grapalat" w:cs="Sylfaen"/>
          <w:sz w:val="20"/>
          <w:lang w:val="af-ZA"/>
        </w:rPr>
        <w:t xml:space="preserve">կողմից մերժվում է պահանջը կամ դրան կից փաստաթղթերը ոչ ամբողջական </w:t>
      </w:r>
      <w:r w:rsidR="00BB758C" w:rsidRPr="0025742C">
        <w:rPr>
          <w:rFonts w:ascii="GHEA Grapalat" w:hAnsi="GHEA Grapalat" w:cs="Sylfaen"/>
          <w:sz w:val="20"/>
          <w:lang w:val="af-ZA"/>
        </w:rPr>
        <w:lastRenderedPageBreak/>
        <w:t xml:space="preserve">ներկայացված լինելու հիմքով, ապա նոր պահանջը պատվիրատուի ղեկավարը </w:t>
      </w:r>
      <w:r w:rsidR="00BB758C" w:rsidRPr="0025742C">
        <w:rPr>
          <w:rFonts w:ascii="GHEA Grapalat" w:hAnsi="GHEA Grapalat" w:cs="Sylfaen"/>
          <w:sz w:val="20"/>
          <w:lang w:val="hy-AM"/>
        </w:rPr>
        <w:t>գրավոր</w:t>
      </w:r>
      <w:r w:rsidR="00BB758C" w:rsidRPr="0025742C">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64861FB2" w14:textId="5CFBBF81" w:rsidR="00BB758C" w:rsidRPr="0025742C" w:rsidRDefault="00D41D03" w:rsidP="00BB758C">
      <w:pPr>
        <w:ind w:firstLine="375"/>
        <w:jc w:val="both"/>
        <w:rPr>
          <w:rFonts w:ascii="GHEA Grapalat" w:hAnsi="GHEA Grapalat" w:cs="Sylfaen"/>
          <w:sz w:val="20"/>
          <w:lang w:val="hy-AM"/>
        </w:rPr>
      </w:pPr>
      <w:r w:rsidRPr="00D41D03">
        <w:rPr>
          <w:rFonts w:ascii="GHEA Grapalat" w:hAnsi="GHEA Grapalat" w:cs="Sylfaen"/>
          <w:sz w:val="20"/>
          <w:lang w:val="af-ZA"/>
        </w:rPr>
        <w:t>9</w:t>
      </w:r>
      <w:r w:rsidR="00BB758C" w:rsidRPr="0025742C">
        <w:rPr>
          <w:rFonts w:ascii="GHEA Grapalat" w:hAnsi="GHEA Grapalat" w:cs="Sylfaen"/>
          <w:sz w:val="20"/>
          <w:lang w:val="hy-AM"/>
        </w:rPr>
        <w:t>.</w:t>
      </w:r>
      <w:r w:rsidRPr="00D41D03">
        <w:rPr>
          <w:rFonts w:ascii="GHEA Grapalat" w:hAnsi="GHEA Grapalat" w:cs="Sylfaen"/>
          <w:sz w:val="20"/>
          <w:lang w:val="af-ZA"/>
        </w:rPr>
        <w:t>7</w:t>
      </w:r>
      <w:r w:rsidR="00BB758C" w:rsidRPr="0025742C">
        <w:rPr>
          <w:rFonts w:ascii="GHEA Grapalat" w:hAnsi="GHEA Grapalat" w:cs="Sylfaen"/>
          <w:sz w:val="20"/>
          <w:lang w:val="hy-AM"/>
        </w:rPr>
        <w:t xml:space="preserve"> </w:t>
      </w:r>
      <w:r w:rsidR="00BB758C" w:rsidRPr="0025742C">
        <w:rPr>
          <w:rFonts w:ascii="GHEA Grapalat" w:hAnsi="GHEA Grapalat" w:cs="Sylfaen"/>
          <w:sz w:val="20"/>
          <w:lang w:val="af-ZA"/>
        </w:rPr>
        <w:t xml:space="preserve">Պատվիրատուի ղեկավարը </w:t>
      </w:r>
      <w:r w:rsidR="00BB758C" w:rsidRPr="0025742C">
        <w:rPr>
          <w:rFonts w:ascii="GHEA Grapalat" w:hAnsi="GHEA Grapalat" w:cs="Sylfaen"/>
          <w:sz w:val="20"/>
          <w:lang w:val="hy-AM"/>
        </w:rPr>
        <w:t>պայմանագրի կամ որակավորման</w:t>
      </w:r>
      <w:r w:rsidR="00BB758C" w:rsidRPr="0025742C">
        <w:rPr>
          <w:rFonts w:ascii="GHEA Grapalat" w:hAnsi="GHEA Grapalat" w:cs="Sylfaen"/>
          <w:sz w:val="20"/>
          <w:lang w:val="af-ZA"/>
        </w:rPr>
        <w:t xml:space="preserve"> ապահովման </w:t>
      </w:r>
      <w:r w:rsidR="00BB758C" w:rsidRPr="0025742C">
        <w:rPr>
          <w:rFonts w:ascii="GHEA Grapalat" w:hAnsi="GHEA Grapalat" w:cs="Sylfaen"/>
          <w:sz w:val="20"/>
          <w:lang w:val="hy-AM"/>
        </w:rPr>
        <w:t>վերադարձման մասին գրավոր տեղեկացնում է՝</w:t>
      </w:r>
    </w:p>
    <w:p w14:paraId="087AE2AF" w14:textId="77777777" w:rsidR="00BB758C" w:rsidRPr="0025742C" w:rsidRDefault="00BB758C" w:rsidP="00BB758C">
      <w:pPr>
        <w:ind w:firstLine="375"/>
        <w:jc w:val="both"/>
        <w:rPr>
          <w:rFonts w:ascii="GHEA Grapalat" w:hAnsi="GHEA Grapalat" w:cs="Sylfaen"/>
          <w:sz w:val="20"/>
          <w:lang w:val="hy-AM"/>
        </w:rPr>
      </w:pPr>
      <w:r w:rsidRPr="0025742C">
        <w:rPr>
          <w:rFonts w:ascii="GHEA Grapalat" w:hAnsi="GHEA Grapalat" w:cs="Sylfaen"/>
          <w:sz w:val="20"/>
          <w:lang w:val="hy-AM"/>
        </w:rPr>
        <w:t xml:space="preserve">- կանխիկ փողի ձևով ներկայացված ապահովման դեպքում ՀՀ ֆինանսների նախարարությանը՝  </w:t>
      </w:r>
      <w:r w:rsidRPr="0025742C">
        <w:rPr>
          <w:rFonts w:ascii="GHEA Grapalat" w:hAnsi="GHEA Grapalat" w:cs="Sylfaen"/>
          <w:sz w:val="20"/>
          <w:lang w:val="af-ZA"/>
        </w:rPr>
        <w:t xml:space="preserve">ապահովման </w:t>
      </w:r>
      <w:r w:rsidRPr="0025742C">
        <w:rPr>
          <w:rFonts w:ascii="GHEA Grapalat" w:hAnsi="GHEA Grapalat" w:cs="Sylfaen"/>
          <w:sz w:val="20"/>
          <w:lang w:val="hy-AM"/>
        </w:rPr>
        <w:t>վերադարձման</w:t>
      </w:r>
      <w:r w:rsidRPr="0025742C">
        <w:rPr>
          <w:rFonts w:ascii="GHEA Grapalat" w:hAnsi="GHEA Grapalat" w:cs="Sylfaen"/>
          <w:sz w:val="20"/>
          <w:lang w:val="af-ZA"/>
        </w:rPr>
        <w:t xml:space="preserve"> հիմքը առաջանալու օրվան հաջորդող </w:t>
      </w:r>
      <w:r w:rsidRPr="0025742C">
        <w:rPr>
          <w:rFonts w:ascii="GHEA Grapalat" w:hAnsi="GHEA Grapalat" w:cs="Sylfaen"/>
          <w:sz w:val="20"/>
          <w:lang w:val="hy-AM"/>
        </w:rPr>
        <w:t xml:space="preserve">հինգ </w:t>
      </w:r>
      <w:r w:rsidRPr="0025742C">
        <w:rPr>
          <w:rFonts w:ascii="GHEA Grapalat" w:hAnsi="GHEA Grapalat" w:cs="Sylfaen"/>
          <w:sz w:val="20"/>
          <w:lang w:val="af-ZA"/>
        </w:rPr>
        <w:t>աշխատանքային օրվա ընթացքում</w:t>
      </w:r>
      <w:r w:rsidRPr="0025742C">
        <w:rPr>
          <w:rFonts w:ascii="GHEA Grapalat" w:hAnsi="GHEA Grapalat" w:cs="Sylfaen"/>
          <w:sz w:val="20"/>
          <w:lang w:val="hy-AM"/>
        </w:rPr>
        <w:t>, կցելով վճարումը հիմնավորող հայտով ներկայացված փաստաթղթի պատճենը.</w:t>
      </w:r>
    </w:p>
    <w:p w14:paraId="6D570014" w14:textId="77777777" w:rsidR="00BB758C" w:rsidRPr="0025742C" w:rsidRDefault="00BB758C" w:rsidP="00BB758C">
      <w:pPr>
        <w:ind w:firstLine="375"/>
        <w:jc w:val="both"/>
        <w:rPr>
          <w:rFonts w:ascii="GHEA Grapalat" w:hAnsi="GHEA Grapalat" w:cs="Sylfaen"/>
          <w:sz w:val="20"/>
          <w:lang w:val="hy-AM"/>
        </w:rPr>
      </w:pPr>
      <w:r w:rsidRPr="0025742C">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25742C">
        <w:rPr>
          <w:rFonts w:ascii="GHEA Grapalat" w:hAnsi="GHEA Grapalat" w:cs="Sylfaen"/>
          <w:sz w:val="20"/>
          <w:lang w:val="af-ZA"/>
        </w:rPr>
        <w:t xml:space="preserve">ապահովման </w:t>
      </w:r>
      <w:r w:rsidRPr="0025742C">
        <w:rPr>
          <w:rFonts w:ascii="GHEA Grapalat" w:hAnsi="GHEA Grapalat" w:cs="Sylfaen"/>
          <w:sz w:val="20"/>
          <w:lang w:val="hy-AM"/>
        </w:rPr>
        <w:t>վերադարձման</w:t>
      </w:r>
      <w:r w:rsidRPr="0025742C">
        <w:rPr>
          <w:rFonts w:ascii="GHEA Grapalat" w:hAnsi="GHEA Grapalat" w:cs="Sylfaen"/>
          <w:sz w:val="20"/>
          <w:lang w:val="af-ZA"/>
        </w:rPr>
        <w:t xml:space="preserve"> հիմքը առաջանալու օրվան հաջորդող </w:t>
      </w:r>
      <w:r w:rsidRPr="0025742C">
        <w:rPr>
          <w:rFonts w:ascii="GHEA Grapalat" w:hAnsi="GHEA Grapalat" w:cs="Sylfaen"/>
          <w:sz w:val="20"/>
          <w:lang w:val="hy-AM"/>
        </w:rPr>
        <w:t xml:space="preserve">հինգ </w:t>
      </w:r>
      <w:r w:rsidRPr="0025742C">
        <w:rPr>
          <w:rFonts w:ascii="GHEA Grapalat" w:hAnsi="GHEA Grapalat" w:cs="Sylfaen"/>
          <w:sz w:val="20"/>
          <w:lang w:val="af-ZA"/>
        </w:rPr>
        <w:t>աշխատանքային օրվա ընթացքում</w:t>
      </w:r>
      <w:r w:rsidRPr="0025742C">
        <w:rPr>
          <w:rFonts w:ascii="GHEA Grapalat" w:hAnsi="GHEA Grapalat" w:cs="Sylfaen"/>
          <w:sz w:val="20"/>
          <w:lang w:val="hy-AM"/>
        </w:rPr>
        <w:t>,</w:t>
      </w:r>
    </w:p>
    <w:p w14:paraId="3DAAFB6C" w14:textId="77777777" w:rsidR="00BB758C" w:rsidRPr="0025742C" w:rsidRDefault="00BB758C" w:rsidP="00BB758C">
      <w:pPr>
        <w:ind w:firstLine="375"/>
        <w:jc w:val="both"/>
        <w:rPr>
          <w:rFonts w:ascii="Calibri" w:hAnsi="Calibri"/>
          <w:sz w:val="20"/>
          <w:szCs w:val="20"/>
          <w:lang w:val="hy-AM"/>
        </w:rPr>
      </w:pPr>
      <w:r w:rsidRPr="0025742C">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5742C">
        <w:rPr>
          <w:rFonts w:ascii="GHEA Grapalat" w:hAnsi="GHEA Grapalat" w:cs="Sylfaen"/>
          <w:sz w:val="20"/>
          <w:lang w:val="af-ZA"/>
        </w:rPr>
        <w:t xml:space="preserve">ապահովման </w:t>
      </w:r>
      <w:r w:rsidRPr="0025742C">
        <w:rPr>
          <w:rFonts w:ascii="GHEA Grapalat" w:hAnsi="GHEA Grapalat" w:cs="Sylfaen"/>
          <w:sz w:val="20"/>
          <w:lang w:val="hy-AM"/>
        </w:rPr>
        <w:t>վերադարձման</w:t>
      </w:r>
      <w:r w:rsidRPr="0025742C">
        <w:rPr>
          <w:rFonts w:ascii="GHEA Grapalat" w:hAnsi="GHEA Grapalat" w:cs="Sylfaen"/>
          <w:sz w:val="20"/>
          <w:lang w:val="af-ZA"/>
        </w:rPr>
        <w:t xml:space="preserve"> հիմքը առաջանալու օրվան հաջորդող </w:t>
      </w:r>
      <w:r w:rsidRPr="0025742C">
        <w:rPr>
          <w:rFonts w:ascii="GHEA Grapalat" w:hAnsi="GHEA Grapalat" w:cs="Sylfaen"/>
          <w:sz w:val="20"/>
          <w:lang w:val="hy-AM"/>
        </w:rPr>
        <w:t xml:space="preserve">հինգ </w:t>
      </w:r>
      <w:r w:rsidRPr="0025742C">
        <w:rPr>
          <w:rFonts w:ascii="GHEA Grapalat" w:hAnsi="GHEA Grapalat" w:cs="Sylfaen"/>
          <w:sz w:val="20"/>
          <w:lang w:val="af-ZA"/>
        </w:rPr>
        <w:t>աշխատանքային օրվա ընթացքում</w:t>
      </w:r>
      <w:r w:rsidRPr="0025742C">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A820DBC" w14:textId="40EE9D04" w:rsidR="00373F00" w:rsidRPr="00A63B9B" w:rsidRDefault="00096865" w:rsidP="00373F00">
      <w:pPr>
        <w:ind w:firstLine="567"/>
        <w:jc w:val="both"/>
        <w:rPr>
          <w:rFonts w:ascii="GHEA Grapalat" w:hAnsi="GHEA Grapalat" w:cs="Sylfaen"/>
          <w:color w:val="000000" w:themeColor="text1"/>
          <w:sz w:val="20"/>
          <w:lang w:val="hy-AM"/>
        </w:rPr>
      </w:pPr>
      <w:r w:rsidRPr="00E6597C">
        <w:rPr>
          <w:rFonts w:ascii="GHEA Grapalat" w:hAnsi="GHEA Grapalat" w:cs="Sylfaen"/>
          <w:sz w:val="20"/>
          <w:lang w:val="af-ZA"/>
        </w:rPr>
        <w:t xml:space="preserve">2) </w:t>
      </w:r>
      <w:r w:rsidR="00373F00" w:rsidRPr="00A63B9B">
        <w:rPr>
          <w:rFonts w:ascii="GHEA Grapalat" w:hAnsi="GHEA Grapalat" w:cs="Sylfaen"/>
          <w:b/>
          <w:color w:val="000000" w:themeColor="text1"/>
          <w:sz w:val="20"/>
          <w:lang w:val="ru-RU"/>
        </w:rPr>
        <w:t>դադարում</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է</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գոյություն</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ունենալ</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գնման</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պահանջը</w:t>
      </w:r>
      <w:r w:rsidR="00373F00" w:rsidRPr="00A63B9B">
        <w:rPr>
          <w:rFonts w:ascii="GHEA Grapalat" w:hAnsi="GHEA Grapalat" w:cs="Sylfaen"/>
          <w:b/>
          <w:color w:val="000000" w:themeColor="text1"/>
          <w:sz w:val="20"/>
          <w:lang w:val="hy-AM"/>
        </w:rPr>
        <w:t>: Ընդ որում</w:t>
      </w:r>
      <w:r w:rsidR="00D41D03" w:rsidRPr="00D41D03">
        <w:rPr>
          <w:rFonts w:ascii="GHEA Grapalat" w:hAnsi="GHEA Grapalat" w:cs="Sylfaen"/>
          <w:b/>
          <w:color w:val="000000" w:themeColor="text1"/>
          <w:sz w:val="20"/>
          <w:lang w:val="af-ZA"/>
        </w:rPr>
        <w:t xml:space="preserve"> </w:t>
      </w:r>
      <w:r w:rsidR="00D41D03">
        <w:rPr>
          <w:rFonts w:ascii="GHEA Grapalat" w:hAnsi="GHEA Grapalat" w:cs="Sylfaen"/>
          <w:b/>
          <w:color w:val="000000" w:themeColor="text1"/>
          <w:sz w:val="20"/>
        </w:rPr>
        <w:t>պետության</w:t>
      </w:r>
      <w:r w:rsidR="00D41D03" w:rsidRPr="00D41D03">
        <w:rPr>
          <w:rFonts w:ascii="GHEA Grapalat" w:hAnsi="GHEA Grapalat" w:cs="Sylfaen"/>
          <w:b/>
          <w:color w:val="000000" w:themeColor="text1"/>
          <w:sz w:val="20"/>
          <w:lang w:val="af-ZA"/>
        </w:rPr>
        <w:t xml:space="preserve"> </w:t>
      </w:r>
      <w:r w:rsidR="00D41D03">
        <w:rPr>
          <w:rFonts w:ascii="GHEA Grapalat" w:hAnsi="GHEA Grapalat" w:cs="Sylfaen"/>
          <w:b/>
          <w:color w:val="000000" w:themeColor="text1"/>
          <w:sz w:val="20"/>
        </w:rPr>
        <w:t>կամ</w:t>
      </w:r>
      <w:r w:rsidR="00D41D03" w:rsidRPr="00D41D03">
        <w:rPr>
          <w:rFonts w:ascii="GHEA Grapalat" w:hAnsi="GHEA Grapalat" w:cs="Sylfaen"/>
          <w:b/>
          <w:color w:val="000000" w:themeColor="text1"/>
          <w:sz w:val="20"/>
          <w:lang w:val="af-ZA"/>
        </w:rPr>
        <w:t xml:space="preserve"> </w:t>
      </w:r>
      <w:r w:rsidR="00D41D03">
        <w:rPr>
          <w:rFonts w:ascii="GHEA Grapalat" w:hAnsi="GHEA Grapalat" w:cs="Sylfaen"/>
          <w:b/>
          <w:color w:val="000000" w:themeColor="text1"/>
          <w:sz w:val="20"/>
        </w:rPr>
        <w:t>համայնքների</w:t>
      </w:r>
      <w:r w:rsidR="00D41D03" w:rsidRPr="00D41D03">
        <w:rPr>
          <w:rFonts w:ascii="GHEA Grapalat" w:hAnsi="GHEA Grapalat" w:cs="Sylfaen"/>
          <w:b/>
          <w:color w:val="000000" w:themeColor="text1"/>
          <w:sz w:val="20"/>
          <w:lang w:val="af-ZA"/>
        </w:rPr>
        <w:t xml:space="preserve"> </w:t>
      </w:r>
      <w:r w:rsidR="00D41D03">
        <w:rPr>
          <w:rFonts w:ascii="GHEA Grapalat" w:hAnsi="GHEA Grapalat" w:cs="Sylfaen"/>
          <w:b/>
          <w:color w:val="000000" w:themeColor="text1"/>
          <w:sz w:val="20"/>
        </w:rPr>
        <w:t>կարիքների</w:t>
      </w:r>
      <w:r w:rsidR="00D41D03" w:rsidRPr="00D41D03">
        <w:rPr>
          <w:rFonts w:ascii="GHEA Grapalat" w:hAnsi="GHEA Grapalat" w:cs="Sylfaen"/>
          <w:b/>
          <w:color w:val="000000" w:themeColor="text1"/>
          <w:sz w:val="20"/>
          <w:lang w:val="af-ZA"/>
        </w:rPr>
        <w:t xml:space="preserve"> </w:t>
      </w:r>
      <w:r w:rsidR="00D41D03">
        <w:rPr>
          <w:rFonts w:ascii="GHEA Grapalat" w:hAnsi="GHEA Grapalat" w:cs="Sylfaen"/>
          <w:b/>
          <w:color w:val="000000" w:themeColor="text1"/>
          <w:sz w:val="20"/>
        </w:rPr>
        <w:t>համար</w:t>
      </w:r>
      <w:r w:rsidR="00D41D03" w:rsidRPr="00D41D03">
        <w:rPr>
          <w:rFonts w:ascii="GHEA Grapalat" w:hAnsi="GHEA Grapalat" w:cs="Sylfaen"/>
          <w:b/>
          <w:color w:val="000000" w:themeColor="text1"/>
          <w:sz w:val="20"/>
          <w:lang w:val="af-ZA"/>
        </w:rPr>
        <w:t xml:space="preserve"> </w:t>
      </w:r>
      <w:r w:rsidR="00D41D03">
        <w:rPr>
          <w:rFonts w:ascii="GHEA Grapalat" w:hAnsi="GHEA Grapalat" w:cs="Sylfaen"/>
          <w:b/>
          <w:color w:val="000000" w:themeColor="text1"/>
          <w:sz w:val="20"/>
        </w:rPr>
        <w:t>կազմակերպված</w:t>
      </w:r>
      <w:r w:rsidR="00373F00" w:rsidRPr="00A63B9B">
        <w:rPr>
          <w:rFonts w:ascii="GHEA Grapalat" w:hAnsi="GHEA Grapalat" w:cs="Sylfaen"/>
          <w:b/>
          <w:color w:val="000000" w:themeColor="text1"/>
          <w:sz w:val="20"/>
          <w:lang w:val="hy-AM"/>
        </w:rPr>
        <w:t xml:space="preserve"> </w:t>
      </w:r>
      <w:r w:rsidR="00373F00" w:rsidRPr="00A63B9B">
        <w:rPr>
          <w:rFonts w:ascii="GHEA Grapalat" w:hAnsi="GHEA Grapalat" w:cs="Sylfaen"/>
          <w:b/>
          <w:color w:val="000000" w:themeColor="text1"/>
          <w:sz w:val="20"/>
          <w:lang w:val="ru-RU"/>
        </w:rPr>
        <w:t>գնման</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ընթացակարգը</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կարող</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է</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ամբողջությամբ</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կամ</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մասնակի</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չկայացած</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հայտարարվել</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ընդհանուր</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կառավարումն</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իրականացնող</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լիազորված</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մարմնի</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lang w:val="ru-RU"/>
        </w:rPr>
        <w:t>ղեկավարի</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rPr>
        <w:t>որոշման</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rPr>
        <w:t>հիման</w:t>
      </w:r>
      <w:r w:rsidR="00373F00" w:rsidRPr="00A63B9B">
        <w:rPr>
          <w:rFonts w:ascii="GHEA Grapalat" w:hAnsi="GHEA Grapalat" w:cs="Sylfaen"/>
          <w:b/>
          <w:color w:val="000000" w:themeColor="text1"/>
          <w:sz w:val="20"/>
          <w:lang w:val="af-ZA"/>
        </w:rPr>
        <w:t xml:space="preserve"> </w:t>
      </w:r>
      <w:r w:rsidR="00373F00" w:rsidRPr="00A63B9B">
        <w:rPr>
          <w:rFonts w:ascii="GHEA Grapalat" w:hAnsi="GHEA Grapalat" w:cs="Sylfaen"/>
          <w:b/>
          <w:color w:val="000000" w:themeColor="text1"/>
          <w:sz w:val="20"/>
        </w:rPr>
        <w:t>վրա</w:t>
      </w:r>
      <w:r w:rsidR="00373F00" w:rsidRPr="00A63B9B">
        <w:rPr>
          <w:rFonts w:ascii="GHEA Grapalat" w:hAnsi="GHEA Grapalat" w:cs="Sylfaen"/>
          <w:color w:val="000000" w:themeColor="text1"/>
          <w:sz w:val="20"/>
          <w:lang w:val="hy-AM"/>
        </w:rPr>
        <w:t>:</w:t>
      </w:r>
    </w:p>
    <w:p w14:paraId="43841F4F" w14:textId="1A55DCA9"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60FA98E7" w14:textId="29982FEB" w:rsidR="00DC658B" w:rsidRPr="00C264AA"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af-ZA"/>
        </w:rPr>
      </w:pPr>
      <w:r w:rsidRPr="00C264AA">
        <w:rPr>
          <w:rFonts w:ascii="GHEA Grapalat" w:hAnsi="GHEA Grapalat"/>
          <w:sz w:val="20"/>
          <w:szCs w:val="20"/>
          <w:lang w:val="af-ZA"/>
        </w:rPr>
        <w:t>12</w:t>
      </w:r>
      <w:r w:rsidR="00D41D03">
        <w:rPr>
          <w:rFonts w:ascii="Cambria Math" w:hAnsi="Cambria Math" w:cs="Cambria Math"/>
          <w:sz w:val="20"/>
          <w:szCs w:val="20"/>
          <w:lang w:val="af-ZA"/>
        </w:rPr>
        <w:t>.</w:t>
      </w:r>
      <w:r w:rsidRPr="00C264AA">
        <w:rPr>
          <w:rFonts w:ascii="GHEA Grapalat" w:hAnsi="GHEA Grapalat"/>
          <w:sz w:val="20"/>
          <w:szCs w:val="20"/>
          <w:lang w:val="af-ZA"/>
        </w:rPr>
        <w:t xml:space="preserve">1 </w:t>
      </w:r>
      <w:r w:rsidRPr="00BA41C0">
        <w:rPr>
          <w:rFonts w:ascii="GHEA Grapalat" w:hAnsi="GHEA Grapalat"/>
          <w:sz w:val="20"/>
          <w:szCs w:val="20"/>
        </w:rPr>
        <w:t>Յուրաքանչյուր</w:t>
      </w:r>
      <w:r w:rsidRPr="00C264AA">
        <w:rPr>
          <w:rFonts w:ascii="GHEA Grapalat" w:hAnsi="GHEA Grapalat"/>
          <w:sz w:val="20"/>
          <w:szCs w:val="20"/>
          <w:lang w:val="af-ZA"/>
        </w:rPr>
        <w:t xml:space="preserve"> </w:t>
      </w:r>
      <w:r w:rsidRPr="00BA41C0">
        <w:rPr>
          <w:rFonts w:ascii="GHEA Grapalat" w:hAnsi="GHEA Grapalat"/>
          <w:sz w:val="20"/>
          <w:szCs w:val="20"/>
        </w:rPr>
        <w:t>շահագրգիռ</w:t>
      </w:r>
      <w:r w:rsidRPr="00C264AA">
        <w:rPr>
          <w:rFonts w:ascii="GHEA Grapalat" w:hAnsi="GHEA Grapalat"/>
          <w:sz w:val="20"/>
          <w:szCs w:val="20"/>
          <w:lang w:val="af-ZA"/>
        </w:rPr>
        <w:t xml:space="preserve"> </w:t>
      </w:r>
      <w:r w:rsidRPr="00BA41C0">
        <w:rPr>
          <w:rFonts w:ascii="GHEA Grapalat" w:hAnsi="GHEA Grapalat"/>
          <w:sz w:val="20"/>
          <w:szCs w:val="20"/>
        </w:rPr>
        <w:t>անձ</w:t>
      </w:r>
      <w:r w:rsidRPr="00C264AA">
        <w:rPr>
          <w:rFonts w:ascii="GHEA Grapalat" w:hAnsi="GHEA Grapalat"/>
          <w:sz w:val="20"/>
          <w:szCs w:val="20"/>
          <w:lang w:val="af-ZA"/>
        </w:rPr>
        <w:t xml:space="preserve"> </w:t>
      </w:r>
      <w:r w:rsidRPr="00BA41C0">
        <w:rPr>
          <w:rFonts w:ascii="GHEA Grapalat" w:hAnsi="GHEA Grapalat"/>
          <w:sz w:val="20"/>
          <w:szCs w:val="20"/>
        </w:rPr>
        <w:t>իրավունք</w:t>
      </w:r>
      <w:r w:rsidRPr="00C264AA">
        <w:rPr>
          <w:rFonts w:ascii="GHEA Grapalat" w:hAnsi="GHEA Grapalat"/>
          <w:sz w:val="20"/>
          <w:szCs w:val="20"/>
          <w:lang w:val="af-ZA"/>
        </w:rPr>
        <w:t xml:space="preserve"> </w:t>
      </w:r>
      <w:r w:rsidRPr="00BA41C0">
        <w:rPr>
          <w:rFonts w:ascii="GHEA Grapalat" w:hAnsi="GHEA Grapalat"/>
          <w:sz w:val="20"/>
          <w:szCs w:val="20"/>
        </w:rPr>
        <w:t>ունի</w:t>
      </w:r>
      <w:r w:rsidRPr="00C264AA">
        <w:rPr>
          <w:rFonts w:ascii="GHEA Grapalat" w:hAnsi="GHEA Grapalat"/>
          <w:sz w:val="20"/>
          <w:szCs w:val="20"/>
          <w:lang w:val="af-ZA"/>
        </w:rPr>
        <w:t xml:space="preserve"> </w:t>
      </w:r>
      <w:r w:rsidRPr="00BA41C0">
        <w:rPr>
          <w:rFonts w:ascii="GHEA Grapalat" w:hAnsi="GHEA Grapalat"/>
          <w:sz w:val="20"/>
          <w:szCs w:val="20"/>
        </w:rPr>
        <w:t>բողոքարկելու</w:t>
      </w:r>
      <w:r w:rsidRPr="00C264AA">
        <w:rPr>
          <w:rFonts w:ascii="GHEA Grapalat" w:hAnsi="GHEA Grapalat"/>
          <w:sz w:val="20"/>
          <w:szCs w:val="20"/>
          <w:lang w:val="af-ZA"/>
        </w:rPr>
        <w:t xml:space="preserve"> </w:t>
      </w:r>
      <w:r w:rsidRPr="00BA41C0">
        <w:rPr>
          <w:rFonts w:ascii="GHEA Grapalat" w:hAnsi="GHEA Grapalat"/>
          <w:sz w:val="20"/>
          <w:szCs w:val="20"/>
        </w:rPr>
        <w:t>պատվիրատուի</w:t>
      </w:r>
      <w:r w:rsidRPr="00C264AA">
        <w:rPr>
          <w:rFonts w:ascii="GHEA Grapalat" w:hAnsi="GHEA Grapalat"/>
          <w:sz w:val="20"/>
          <w:szCs w:val="20"/>
          <w:lang w:val="af-ZA"/>
        </w:rPr>
        <w:t xml:space="preserve">, </w:t>
      </w:r>
      <w:r w:rsidRPr="00BA41C0">
        <w:rPr>
          <w:rFonts w:ascii="GHEA Grapalat" w:hAnsi="GHEA Grapalat"/>
          <w:sz w:val="20"/>
          <w:szCs w:val="20"/>
        </w:rPr>
        <w:t>գնահատող</w:t>
      </w:r>
      <w:r w:rsidRPr="00C264AA">
        <w:rPr>
          <w:rFonts w:ascii="GHEA Grapalat" w:hAnsi="GHEA Grapalat"/>
          <w:sz w:val="20"/>
          <w:szCs w:val="20"/>
          <w:lang w:val="af-ZA"/>
        </w:rPr>
        <w:t xml:space="preserve"> </w:t>
      </w:r>
      <w:r w:rsidRPr="00BA41C0">
        <w:rPr>
          <w:rFonts w:ascii="GHEA Grapalat" w:hAnsi="GHEA Grapalat"/>
          <w:sz w:val="20"/>
          <w:szCs w:val="20"/>
        </w:rPr>
        <w:t>հանձնաժողովի</w:t>
      </w:r>
      <w:r w:rsidRPr="00C264AA">
        <w:rPr>
          <w:rFonts w:ascii="GHEA Grapalat" w:hAnsi="GHEA Grapalat"/>
          <w:sz w:val="20"/>
          <w:szCs w:val="20"/>
          <w:lang w:val="af-ZA"/>
        </w:rPr>
        <w:t xml:space="preserve"> </w:t>
      </w:r>
      <w:r w:rsidRPr="00BA41C0">
        <w:rPr>
          <w:rFonts w:ascii="GHEA Grapalat" w:hAnsi="GHEA Grapalat"/>
          <w:sz w:val="20"/>
          <w:szCs w:val="20"/>
        </w:rPr>
        <w:t>գործողությունները</w:t>
      </w:r>
      <w:r w:rsidRPr="00C264AA">
        <w:rPr>
          <w:rFonts w:ascii="GHEA Grapalat" w:hAnsi="GHEA Grapalat"/>
          <w:sz w:val="20"/>
          <w:szCs w:val="20"/>
          <w:lang w:val="af-ZA"/>
        </w:rPr>
        <w:t xml:space="preserve"> (</w:t>
      </w:r>
      <w:r w:rsidRPr="00BA41C0">
        <w:rPr>
          <w:rFonts w:ascii="GHEA Grapalat" w:hAnsi="GHEA Grapalat"/>
          <w:sz w:val="20"/>
          <w:szCs w:val="20"/>
        </w:rPr>
        <w:t>անգործությունը</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որոշումները</w:t>
      </w:r>
      <w:r w:rsidRPr="00C264AA">
        <w:rPr>
          <w:rFonts w:ascii="GHEA Grapalat" w:hAnsi="GHEA Grapalat"/>
          <w:sz w:val="20"/>
          <w:szCs w:val="20"/>
          <w:lang w:val="af-ZA"/>
        </w:rPr>
        <w:t xml:space="preserve"> </w:t>
      </w:r>
      <w:r w:rsidRPr="00BA41C0">
        <w:rPr>
          <w:rFonts w:ascii="GHEA Grapalat" w:hAnsi="GHEA Grapalat"/>
          <w:sz w:val="20"/>
          <w:szCs w:val="20"/>
        </w:rPr>
        <w:t>Հայաստանի</w:t>
      </w:r>
      <w:r w:rsidRPr="00C264AA">
        <w:rPr>
          <w:rFonts w:ascii="GHEA Grapalat" w:hAnsi="GHEA Grapalat"/>
          <w:sz w:val="20"/>
          <w:szCs w:val="20"/>
          <w:lang w:val="af-ZA"/>
        </w:rPr>
        <w:t xml:space="preserve"> </w:t>
      </w:r>
      <w:r w:rsidRPr="00BA41C0">
        <w:rPr>
          <w:rFonts w:ascii="GHEA Grapalat" w:hAnsi="GHEA Grapalat"/>
          <w:sz w:val="20"/>
          <w:szCs w:val="20"/>
        </w:rPr>
        <w:t>Հանրապետության</w:t>
      </w:r>
      <w:r w:rsidRPr="00C264AA">
        <w:rPr>
          <w:rFonts w:ascii="GHEA Grapalat" w:hAnsi="GHEA Grapalat"/>
          <w:sz w:val="20"/>
          <w:szCs w:val="20"/>
          <w:lang w:val="af-ZA"/>
        </w:rPr>
        <w:t xml:space="preserve"> </w:t>
      </w:r>
      <w:r w:rsidRPr="00BA41C0">
        <w:rPr>
          <w:rFonts w:ascii="GHEA Grapalat" w:hAnsi="GHEA Grapalat"/>
          <w:sz w:val="20"/>
          <w:szCs w:val="20"/>
        </w:rPr>
        <w:t>քաղաքացիական</w:t>
      </w:r>
      <w:r w:rsidRPr="00C264AA">
        <w:rPr>
          <w:rFonts w:ascii="GHEA Grapalat" w:hAnsi="GHEA Grapalat"/>
          <w:sz w:val="20"/>
          <w:szCs w:val="20"/>
          <w:lang w:val="af-ZA"/>
        </w:rPr>
        <w:t xml:space="preserve"> </w:t>
      </w:r>
      <w:r w:rsidRPr="00BA41C0">
        <w:rPr>
          <w:rFonts w:ascii="GHEA Grapalat" w:hAnsi="GHEA Grapalat"/>
          <w:sz w:val="20"/>
          <w:szCs w:val="20"/>
        </w:rPr>
        <w:t>դատավարության</w:t>
      </w:r>
      <w:r w:rsidRPr="00C264AA">
        <w:rPr>
          <w:rFonts w:ascii="GHEA Grapalat" w:hAnsi="GHEA Grapalat"/>
          <w:sz w:val="20"/>
          <w:szCs w:val="20"/>
          <w:lang w:val="af-ZA"/>
        </w:rPr>
        <w:t xml:space="preserve"> </w:t>
      </w:r>
      <w:r w:rsidRPr="00BA41C0">
        <w:rPr>
          <w:rFonts w:ascii="GHEA Grapalat" w:hAnsi="GHEA Grapalat"/>
          <w:sz w:val="20"/>
          <w:szCs w:val="20"/>
        </w:rPr>
        <w:t>օրենսգրքով</w:t>
      </w:r>
      <w:r w:rsidRPr="00C264AA">
        <w:rPr>
          <w:rFonts w:ascii="GHEA Grapalat" w:hAnsi="GHEA Grapalat"/>
          <w:sz w:val="20"/>
          <w:szCs w:val="20"/>
          <w:lang w:val="af-ZA"/>
        </w:rPr>
        <w:t xml:space="preserve"> (</w:t>
      </w:r>
      <w:r w:rsidRPr="00BA41C0">
        <w:rPr>
          <w:rFonts w:ascii="GHEA Grapalat" w:hAnsi="GHEA Grapalat"/>
          <w:sz w:val="20"/>
          <w:szCs w:val="20"/>
        </w:rPr>
        <w:t>այսուհետ՝</w:t>
      </w:r>
      <w:r w:rsidRPr="00C264AA">
        <w:rPr>
          <w:rFonts w:ascii="GHEA Grapalat" w:hAnsi="GHEA Grapalat"/>
          <w:sz w:val="20"/>
          <w:szCs w:val="20"/>
          <w:lang w:val="af-ZA"/>
        </w:rPr>
        <w:t xml:space="preserve"> </w:t>
      </w:r>
      <w:r w:rsidRPr="00BA41C0">
        <w:rPr>
          <w:rFonts w:ascii="GHEA Grapalat" w:hAnsi="GHEA Grapalat"/>
          <w:sz w:val="20"/>
          <w:szCs w:val="20"/>
        </w:rPr>
        <w:t>Օրենսգիրք</w:t>
      </w:r>
      <w:r w:rsidRPr="00C264AA">
        <w:rPr>
          <w:rFonts w:ascii="GHEA Grapalat" w:hAnsi="GHEA Grapalat"/>
          <w:sz w:val="20"/>
          <w:szCs w:val="20"/>
          <w:lang w:val="af-ZA"/>
        </w:rPr>
        <w:t xml:space="preserve">) </w:t>
      </w:r>
      <w:r w:rsidRPr="00BA41C0">
        <w:rPr>
          <w:rFonts w:ascii="GHEA Grapalat" w:hAnsi="GHEA Grapalat"/>
          <w:sz w:val="20"/>
          <w:szCs w:val="20"/>
        </w:rPr>
        <w:t>սահմանված</w:t>
      </w:r>
      <w:r w:rsidRPr="00C264AA">
        <w:rPr>
          <w:rFonts w:ascii="GHEA Grapalat" w:hAnsi="GHEA Grapalat"/>
          <w:sz w:val="20"/>
          <w:szCs w:val="20"/>
          <w:lang w:val="af-ZA"/>
        </w:rPr>
        <w:t xml:space="preserve"> </w:t>
      </w:r>
      <w:r w:rsidRPr="00BA41C0">
        <w:rPr>
          <w:rFonts w:ascii="GHEA Grapalat" w:hAnsi="GHEA Grapalat"/>
          <w:sz w:val="20"/>
          <w:szCs w:val="20"/>
        </w:rPr>
        <w:t>կարգով</w:t>
      </w:r>
      <w:r w:rsidRPr="00C264AA">
        <w:rPr>
          <w:rFonts w:ascii="GHEA Grapalat" w:hAnsi="GHEA Grapalat"/>
          <w:sz w:val="20"/>
          <w:szCs w:val="20"/>
          <w:lang w:val="af-ZA"/>
        </w:rPr>
        <w:t>:</w:t>
      </w:r>
    </w:p>
    <w:p w14:paraId="08C8C87D" w14:textId="77777777" w:rsidR="00DC658B" w:rsidRPr="00C264AA"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af-ZA"/>
        </w:rPr>
      </w:pPr>
      <w:r w:rsidRPr="00BA41C0">
        <w:rPr>
          <w:rFonts w:ascii="GHEA Grapalat" w:hAnsi="GHEA Grapalat"/>
          <w:sz w:val="20"/>
          <w:szCs w:val="20"/>
        </w:rPr>
        <w:t>Յուրաքանչյուր</w:t>
      </w:r>
      <w:r w:rsidRPr="00C264AA">
        <w:rPr>
          <w:rFonts w:ascii="GHEA Grapalat" w:hAnsi="GHEA Grapalat"/>
          <w:sz w:val="20"/>
          <w:szCs w:val="20"/>
          <w:lang w:val="af-ZA"/>
        </w:rPr>
        <w:t xml:space="preserve"> </w:t>
      </w:r>
      <w:r w:rsidRPr="00BA41C0">
        <w:rPr>
          <w:rFonts w:ascii="GHEA Grapalat" w:hAnsi="GHEA Grapalat"/>
          <w:sz w:val="20"/>
          <w:szCs w:val="20"/>
        </w:rPr>
        <w:t>ոք</w:t>
      </w:r>
      <w:r w:rsidRPr="00C264AA">
        <w:rPr>
          <w:rFonts w:ascii="GHEA Grapalat" w:hAnsi="GHEA Grapalat"/>
          <w:sz w:val="20"/>
          <w:szCs w:val="20"/>
          <w:lang w:val="af-ZA"/>
        </w:rPr>
        <w:t xml:space="preserve"> </w:t>
      </w:r>
      <w:r w:rsidRPr="00BA41C0">
        <w:rPr>
          <w:rFonts w:ascii="GHEA Grapalat" w:hAnsi="GHEA Grapalat"/>
          <w:sz w:val="20"/>
          <w:szCs w:val="20"/>
        </w:rPr>
        <w:t>իրավունք</w:t>
      </w:r>
      <w:r w:rsidRPr="00C264AA">
        <w:rPr>
          <w:rFonts w:ascii="GHEA Grapalat" w:hAnsi="GHEA Grapalat"/>
          <w:sz w:val="20"/>
          <w:szCs w:val="20"/>
          <w:lang w:val="af-ZA"/>
        </w:rPr>
        <w:t xml:space="preserve"> </w:t>
      </w:r>
      <w:r w:rsidRPr="00BA41C0">
        <w:rPr>
          <w:rFonts w:ascii="GHEA Grapalat" w:hAnsi="GHEA Grapalat"/>
          <w:sz w:val="20"/>
          <w:szCs w:val="20"/>
        </w:rPr>
        <w:t>ունի</w:t>
      </w:r>
      <w:r w:rsidRPr="00C264AA">
        <w:rPr>
          <w:rFonts w:ascii="GHEA Grapalat" w:hAnsi="GHEA Grapalat"/>
          <w:sz w:val="20"/>
          <w:szCs w:val="20"/>
          <w:lang w:val="af-ZA"/>
        </w:rPr>
        <w:t xml:space="preserve"> </w:t>
      </w:r>
      <w:r w:rsidRPr="00BA41C0">
        <w:rPr>
          <w:rFonts w:ascii="GHEA Grapalat" w:hAnsi="GHEA Grapalat"/>
          <w:sz w:val="20"/>
          <w:szCs w:val="20"/>
        </w:rPr>
        <w:t>Օրենսգրքով</w:t>
      </w:r>
      <w:r w:rsidRPr="00C264AA">
        <w:rPr>
          <w:rFonts w:ascii="GHEA Grapalat" w:hAnsi="GHEA Grapalat"/>
          <w:sz w:val="20"/>
          <w:szCs w:val="20"/>
          <w:lang w:val="af-ZA"/>
        </w:rPr>
        <w:t xml:space="preserve"> </w:t>
      </w:r>
      <w:r w:rsidRPr="00BA41C0">
        <w:rPr>
          <w:rFonts w:ascii="GHEA Grapalat" w:hAnsi="GHEA Grapalat"/>
          <w:sz w:val="20"/>
          <w:szCs w:val="20"/>
        </w:rPr>
        <w:t>սահմանված</w:t>
      </w:r>
      <w:r w:rsidRPr="00C264AA">
        <w:rPr>
          <w:rFonts w:ascii="GHEA Grapalat" w:hAnsi="GHEA Grapalat"/>
          <w:sz w:val="20"/>
          <w:szCs w:val="20"/>
          <w:lang w:val="af-ZA"/>
        </w:rPr>
        <w:t xml:space="preserve"> </w:t>
      </w:r>
      <w:r w:rsidRPr="00BA41C0">
        <w:rPr>
          <w:rFonts w:ascii="GHEA Grapalat" w:hAnsi="GHEA Grapalat"/>
          <w:sz w:val="20"/>
          <w:szCs w:val="20"/>
        </w:rPr>
        <w:t>կարգով</w:t>
      </w:r>
      <w:r w:rsidRPr="00C264AA">
        <w:rPr>
          <w:rFonts w:ascii="GHEA Grapalat" w:hAnsi="GHEA Grapalat"/>
          <w:sz w:val="20"/>
          <w:szCs w:val="20"/>
          <w:lang w:val="af-ZA"/>
        </w:rPr>
        <w:t xml:space="preserve"> </w:t>
      </w:r>
      <w:r w:rsidRPr="00BA41C0">
        <w:rPr>
          <w:rFonts w:ascii="GHEA Grapalat" w:hAnsi="GHEA Grapalat"/>
          <w:sz w:val="20"/>
          <w:szCs w:val="20"/>
        </w:rPr>
        <w:t>մինչև</w:t>
      </w:r>
      <w:r w:rsidRPr="00C264AA">
        <w:rPr>
          <w:rFonts w:ascii="GHEA Grapalat" w:hAnsi="GHEA Grapalat"/>
          <w:sz w:val="20"/>
          <w:szCs w:val="20"/>
          <w:lang w:val="af-ZA"/>
        </w:rPr>
        <w:t xml:space="preserve"> </w:t>
      </w:r>
      <w:r w:rsidRPr="00BA41C0">
        <w:rPr>
          <w:rFonts w:ascii="GHEA Grapalat" w:hAnsi="GHEA Grapalat"/>
          <w:sz w:val="20"/>
          <w:szCs w:val="20"/>
        </w:rPr>
        <w:t>հայտերի</w:t>
      </w:r>
      <w:r w:rsidRPr="00C264AA">
        <w:rPr>
          <w:rFonts w:ascii="GHEA Grapalat" w:hAnsi="GHEA Grapalat"/>
          <w:sz w:val="20"/>
          <w:szCs w:val="20"/>
          <w:lang w:val="af-ZA"/>
        </w:rPr>
        <w:t xml:space="preserve"> </w:t>
      </w:r>
      <w:r w:rsidRPr="00BA41C0">
        <w:rPr>
          <w:rFonts w:ascii="GHEA Grapalat" w:hAnsi="GHEA Grapalat"/>
          <w:sz w:val="20"/>
          <w:szCs w:val="20"/>
        </w:rPr>
        <w:t>ներկայացման</w:t>
      </w:r>
      <w:r w:rsidRPr="00C264AA">
        <w:rPr>
          <w:rFonts w:ascii="GHEA Grapalat" w:hAnsi="GHEA Grapalat"/>
          <w:sz w:val="20"/>
          <w:szCs w:val="20"/>
          <w:lang w:val="af-ZA"/>
        </w:rPr>
        <w:t xml:space="preserve"> </w:t>
      </w:r>
      <w:r w:rsidRPr="00BA41C0">
        <w:rPr>
          <w:rFonts w:ascii="GHEA Grapalat" w:hAnsi="GHEA Grapalat"/>
          <w:sz w:val="20"/>
          <w:szCs w:val="20"/>
        </w:rPr>
        <w:t>վերջնաժամկետը</w:t>
      </w:r>
      <w:r w:rsidRPr="00C264AA">
        <w:rPr>
          <w:rFonts w:ascii="GHEA Grapalat" w:hAnsi="GHEA Grapalat"/>
          <w:sz w:val="20"/>
          <w:szCs w:val="20"/>
          <w:lang w:val="af-ZA"/>
        </w:rPr>
        <w:t xml:space="preserve"> </w:t>
      </w:r>
      <w:r w:rsidRPr="00BA41C0">
        <w:rPr>
          <w:rFonts w:ascii="GHEA Grapalat" w:hAnsi="GHEA Grapalat"/>
          <w:sz w:val="20"/>
          <w:szCs w:val="20"/>
        </w:rPr>
        <w:t>բողոքարկելու</w:t>
      </w:r>
      <w:r w:rsidRPr="00C264AA">
        <w:rPr>
          <w:rFonts w:ascii="GHEA Grapalat" w:hAnsi="GHEA Grapalat"/>
          <w:sz w:val="20"/>
          <w:szCs w:val="20"/>
          <w:lang w:val="af-ZA"/>
        </w:rPr>
        <w:t xml:space="preserve"> </w:t>
      </w:r>
      <w:r w:rsidRPr="00BA41C0">
        <w:rPr>
          <w:rFonts w:ascii="GHEA Grapalat" w:hAnsi="GHEA Grapalat"/>
          <w:sz w:val="20"/>
          <w:szCs w:val="20"/>
        </w:rPr>
        <w:t>գնման</w:t>
      </w:r>
      <w:r w:rsidRPr="00C264AA">
        <w:rPr>
          <w:rFonts w:ascii="GHEA Grapalat" w:hAnsi="GHEA Grapalat"/>
          <w:sz w:val="20"/>
          <w:szCs w:val="20"/>
          <w:lang w:val="af-ZA"/>
        </w:rPr>
        <w:t xml:space="preserve"> </w:t>
      </w:r>
      <w:r w:rsidRPr="00BA41C0">
        <w:rPr>
          <w:rFonts w:ascii="GHEA Grapalat" w:hAnsi="GHEA Grapalat"/>
          <w:sz w:val="20"/>
          <w:szCs w:val="20"/>
        </w:rPr>
        <w:t>առարկայի</w:t>
      </w:r>
      <w:r w:rsidRPr="00C264AA">
        <w:rPr>
          <w:rFonts w:ascii="GHEA Grapalat" w:hAnsi="GHEA Grapalat"/>
          <w:sz w:val="20"/>
          <w:szCs w:val="20"/>
          <w:lang w:val="af-ZA"/>
        </w:rPr>
        <w:t xml:space="preserve"> </w:t>
      </w:r>
      <w:r w:rsidRPr="00BA41C0">
        <w:rPr>
          <w:rFonts w:ascii="GHEA Grapalat" w:hAnsi="GHEA Grapalat"/>
          <w:sz w:val="20"/>
          <w:szCs w:val="20"/>
        </w:rPr>
        <w:t>բնութագրերը</w:t>
      </w:r>
      <w:r w:rsidRPr="00C264AA">
        <w:rPr>
          <w:rFonts w:ascii="GHEA Grapalat" w:hAnsi="GHEA Grapalat"/>
          <w:sz w:val="20"/>
          <w:szCs w:val="20"/>
          <w:lang w:val="af-ZA"/>
        </w:rPr>
        <w:t xml:space="preserve"> </w:t>
      </w:r>
      <w:r w:rsidRPr="00BA41C0">
        <w:rPr>
          <w:rFonts w:ascii="GHEA Grapalat" w:hAnsi="GHEA Grapalat"/>
          <w:sz w:val="20"/>
          <w:szCs w:val="20"/>
        </w:rPr>
        <w:t>կամ</w:t>
      </w:r>
      <w:r w:rsidRPr="00C264AA">
        <w:rPr>
          <w:rFonts w:ascii="GHEA Grapalat" w:hAnsi="GHEA Grapalat"/>
          <w:sz w:val="20"/>
          <w:szCs w:val="20"/>
          <w:lang w:val="af-ZA"/>
        </w:rPr>
        <w:t xml:space="preserve"> </w:t>
      </w:r>
      <w:r w:rsidRPr="00BA41C0">
        <w:rPr>
          <w:rFonts w:ascii="GHEA Grapalat" w:hAnsi="GHEA Grapalat"/>
          <w:sz w:val="20"/>
          <w:szCs w:val="20"/>
        </w:rPr>
        <w:t>հրավերի</w:t>
      </w:r>
      <w:r w:rsidRPr="00C264AA">
        <w:rPr>
          <w:rFonts w:ascii="GHEA Grapalat" w:hAnsi="GHEA Grapalat"/>
          <w:sz w:val="20"/>
          <w:szCs w:val="20"/>
          <w:lang w:val="af-ZA"/>
        </w:rPr>
        <w:t xml:space="preserve"> </w:t>
      </w:r>
      <w:r w:rsidRPr="00BA41C0">
        <w:rPr>
          <w:rFonts w:ascii="GHEA Grapalat" w:hAnsi="GHEA Grapalat"/>
          <w:sz w:val="20"/>
          <w:szCs w:val="20"/>
        </w:rPr>
        <w:t>պահանջները</w:t>
      </w:r>
      <w:r w:rsidRPr="00C264AA">
        <w:rPr>
          <w:rFonts w:ascii="GHEA Grapalat" w:hAnsi="GHEA Grapalat"/>
          <w:sz w:val="20"/>
          <w:szCs w:val="20"/>
          <w:lang w:val="af-ZA"/>
        </w:rPr>
        <w:t>:</w:t>
      </w:r>
    </w:p>
    <w:p w14:paraId="19C00C79" w14:textId="2D83F3DE" w:rsidR="00DC658B" w:rsidRPr="00C264AA"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af-ZA"/>
        </w:rPr>
      </w:pPr>
      <w:r w:rsidRPr="00C264AA">
        <w:rPr>
          <w:rFonts w:ascii="GHEA Grapalat" w:hAnsi="GHEA Grapalat"/>
          <w:sz w:val="20"/>
          <w:szCs w:val="20"/>
          <w:lang w:val="af-ZA"/>
        </w:rPr>
        <w:t>12</w:t>
      </w:r>
      <w:r w:rsidR="00D41D03">
        <w:rPr>
          <w:rFonts w:ascii="Cambria Math" w:hAnsi="Cambria Math" w:cs="Cambria Math"/>
          <w:sz w:val="20"/>
          <w:szCs w:val="20"/>
          <w:lang w:val="af-ZA"/>
        </w:rPr>
        <w:t>.</w:t>
      </w:r>
      <w:r w:rsidRPr="00C264AA">
        <w:rPr>
          <w:rFonts w:ascii="GHEA Grapalat" w:hAnsi="GHEA Grapalat"/>
          <w:sz w:val="20"/>
          <w:szCs w:val="20"/>
          <w:lang w:val="af-ZA"/>
        </w:rPr>
        <w:t xml:space="preserve">2. </w:t>
      </w:r>
      <w:r w:rsidRPr="00BA41C0">
        <w:rPr>
          <w:rFonts w:ascii="GHEA Grapalat" w:hAnsi="GHEA Grapalat"/>
          <w:sz w:val="20"/>
          <w:szCs w:val="20"/>
        </w:rPr>
        <w:t>Սույն</w:t>
      </w:r>
      <w:r w:rsidRPr="00C264AA">
        <w:rPr>
          <w:rFonts w:ascii="GHEA Grapalat" w:hAnsi="GHEA Grapalat"/>
          <w:sz w:val="20"/>
          <w:szCs w:val="20"/>
          <w:lang w:val="af-ZA"/>
        </w:rPr>
        <w:t xml:space="preserve"> </w:t>
      </w:r>
      <w:r w:rsidRPr="00BA41C0">
        <w:rPr>
          <w:rFonts w:ascii="GHEA Grapalat" w:hAnsi="GHEA Grapalat"/>
          <w:sz w:val="20"/>
          <w:szCs w:val="20"/>
        </w:rPr>
        <w:t>ընթացակարգի</w:t>
      </w:r>
      <w:r w:rsidRPr="00C264AA">
        <w:rPr>
          <w:rFonts w:ascii="GHEA Grapalat" w:hAnsi="GHEA Grapalat"/>
          <w:sz w:val="20"/>
          <w:szCs w:val="20"/>
          <w:lang w:val="af-ZA"/>
        </w:rPr>
        <w:t xml:space="preserve"> </w:t>
      </w:r>
      <w:r w:rsidRPr="00BA41C0">
        <w:rPr>
          <w:rFonts w:ascii="GHEA Grapalat" w:hAnsi="GHEA Grapalat"/>
          <w:sz w:val="20"/>
          <w:szCs w:val="20"/>
        </w:rPr>
        <w:t>հետ</w:t>
      </w:r>
      <w:r w:rsidRPr="00C264AA">
        <w:rPr>
          <w:rFonts w:ascii="GHEA Grapalat" w:hAnsi="GHEA Grapalat"/>
          <w:sz w:val="20"/>
          <w:szCs w:val="20"/>
          <w:lang w:val="af-ZA"/>
        </w:rPr>
        <w:t xml:space="preserve"> </w:t>
      </w:r>
      <w:r w:rsidRPr="00BA41C0">
        <w:rPr>
          <w:rFonts w:ascii="GHEA Grapalat" w:hAnsi="GHEA Grapalat"/>
          <w:sz w:val="20"/>
          <w:szCs w:val="20"/>
        </w:rPr>
        <w:t>կապված</w:t>
      </w:r>
      <w:r w:rsidRPr="00C264AA">
        <w:rPr>
          <w:rFonts w:ascii="GHEA Grapalat" w:hAnsi="GHEA Grapalat"/>
          <w:sz w:val="20"/>
          <w:szCs w:val="20"/>
          <w:lang w:val="af-ZA"/>
        </w:rPr>
        <w:t xml:space="preserve"> </w:t>
      </w:r>
      <w:r w:rsidRPr="00BA41C0">
        <w:rPr>
          <w:rFonts w:ascii="GHEA Grapalat" w:hAnsi="GHEA Grapalat"/>
          <w:sz w:val="20"/>
          <w:szCs w:val="20"/>
        </w:rPr>
        <w:t>հարաբերությունները</w:t>
      </w:r>
      <w:r w:rsidRPr="00C264AA">
        <w:rPr>
          <w:rFonts w:ascii="GHEA Grapalat" w:hAnsi="GHEA Grapalat"/>
          <w:sz w:val="20"/>
          <w:szCs w:val="20"/>
          <w:lang w:val="af-ZA"/>
        </w:rPr>
        <w:t xml:space="preserve"> </w:t>
      </w:r>
      <w:r w:rsidRPr="00BA41C0">
        <w:rPr>
          <w:rFonts w:ascii="GHEA Grapalat" w:hAnsi="GHEA Grapalat"/>
          <w:sz w:val="20"/>
          <w:szCs w:val="20"/>
        </w:rPr>
        <w:t>վարչական</w:t>
      </w:r>
      <w:r w:rsidRPr="00C264AA">
        <w:rPr>
          <w:rFonts w:ascii="GHEA Grapalat" w:hAnsi="GHEA Grapalat"/>
          <w:sz w:val="20"/>
          <w:szCs w:val="20"/>
          <w:lang w:val="af-ZA"/>
        </w:rPr>
        <w:t xml:space="preserve"> </w:t>
      </w:r>
      <w:r w:rsidRPr="00BA41C0">
        <w:rPr>
          <w:rFonts w:ascii="GHEA Grapalat" w:hAnsi="GHEA Grapalat"/>
          <w:sz w:val="20"/>
          <w:szCs w:val="20"/>
        </w:rPr>
        <w:t>հարաբերություններ</w:t>
      </w:r>
      <w:r w:rsidRPr="00C264AA">
        <w:rPr>
          <w:rFonts w:ascii="GHEA Grapalat" w:hAnsi="GHEA Grapalat"/>
          <w:sz w:val="20"/>
          <w:szCs w:val="20"/>
          <w:lang w:val="af-ZA"/>
        </w:rPr>
        <w:t xml:space="preserve"> </w:t>
      </w:r>
      <w:r w:rsidRPr="00BA41C0">
        <w:rPr>
          <w:rFonts w:ascii="GHEA Grapalat" w:hAnsi="GHEA Grapalat"/>
          <w:sz w:val="20"/>
          <w:szCs w:val="20"/>
        </w:rPr>
        <w:t>չեն</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դրանք</w:t>
      </w:r>
      <w:r w:rsidRPr="00C264AA">
        <w:rPr>
          <w:rFonts w:ascii="GHEA Grapalat" w:hAnsi="GHEA Grapalat"/>
          <w:sz w:val="20"/>
          <w:szCs w:val="20"/>
          <w:lang w:val="af-ZA"/>
        </w:rPr>
        <w:t xml:space="preserve"> </w:t>
      </w:r>
      <w:r w:rsidRPr="00BA41C0">
        <w:rPr>
          <w:rFonts w:ascii="GHEA Grapalat" w:hAnsi="GHEA Grapalat"/>
          <w:sz w:val="20"/>
          <w:szCs w:val="20"/>
        </w:rPr>
        <w:t>կարգավորվում</w:t>
      </w:r>
      <w:r w:rsidRPr="00C264AA">
        <w:rPr>
          <w:rFonts w:ascii="GHEA Grapalat" w:hAnsi="GHEA Grapalat"/>
          <w:sz w:val="20"/>
          <w:szCs w:val="20"/>
          <w:lang w:val="af-ZA"/>
        </w:rPr>
        <w:t xml:space="preserve"> </w:t>
      </w:r>
      <w:r w:rsidRPr="00BA41C0">
        <w:rPr>
          <w:rFonts w:ascii="GHEA Grapalat" w:hAnsi="GHEA Grapalat"/>
          <w:sz w:val="20"/>
          <w:szCs w:val="20"/>
        </w:rPr>
        <w:t>են</w:t>
      </w:r>
      <w:r w:rsidRPr="00C264AA">
        <w:rPr>
          <w:rFonts w:ascii="GHEA Grapalat" w:hAnsi="GHEA Grapalat"/>
          <w:sz w:val="20"/>
          <w:szCs w:val="20"/>
          <w:lang w:val="af-ZA"/>
        </w:rPr>
        <w:t xml:space="preserve"> </w:t>
      </w:r>
      <w:r w:rsidRPr="00BA41C0">
        <w:rPr>
          <w:rFonts w:ascii="GHEA Grapalat" w:hAnsi="GHEA Grapalat"/>
          <w:sz w:val="20"/>
          <w:szCs w:val="20"/>
        </w:rPr>
        <w:t>Հայաստանի</w:t>
      </w:r>
      <w:r w:rsidRPr="00C264AA">
        <w:rPr>
          <w:rFonts w:ascii="GHEA Grapalat" w:hAnsi="GHEA Grapalat"/>
          <w:sz w:val="20"/>
          <w:szCs w:val="20"/>
          <w:lang w:val="af-ZA"/>
        </w:rPr>
        <w:t xml:space="preserve"> </w:t>
      </w:r>
      <w:r w:rsidRPr="00BA41C0">
        <w:rPr>
          <w:rFonts w:ascii="GHEA Grapalat" w:hAnsi="GHEA Grapalat"/>
          <w:sz w:val="20"/>
          <w:szCs w:val="20"/>
        </w:rPr>
        <w:t>Հանրապետության</w:t>
      </w:r>
      <w:r w:rsidRPr="00C264AA">
        <w:rPr>
          <w:rFonts w:ascii="GHEA Grapalat" w:hAnsi="GHEA Grapalat"/>
          <w:sz w:val="20"/>
          <w:szCs w:val="20"/>
          <w:lang w:val="af-ZA"/>
        </w:rPr>
        <w:t xml:space="preserve"> </w:t>
      </w:r>
      <w:r w:rsidRPr="00BA41C0">
        <w:rPr>
          <w:rFonts w:ascii="GHEA Grapalat" w:hAnsi="GHEA Grapalat"/>
          <w:sz w:val="20"/>
          <w:szCs w:val="20"/>
        </w:rPr>
        <w:t>քաղաքացիաիրավական</w:t>
      </w:r>
      <w:r w:rsidRPr="00C264AA">
        <w:rPr>
          <w:rFonts w:ascii="GHEA Grapalat" w:hAnsi="GHEA Grapalat"/>
          <w:sz w:val="20"/>
          <w:szCs w:val="20"/>
          <w:lang w:val="af-ZA"/>
        </w:rPr>
        <w:t xml:space="preserve"> </w:t>
      </w:r>
      <w:r w:rsidRPr="00BA41C0">
        <w:rPr>
          <w:rFonts w:ascii="GHEA Grapalat" w:hAnsi="GHEA Grapalat"/>
          <w:sz w:val="20"/>
          <w:szCs w:val="20"/>
        </w:rPr>
        <w:t>հարաբերությունները</w:t>
      </w:r>
      <w:r w:rsidRPr="00C264AA">
        <w:rPr>
          <w:rFonts w:ascii="GHEA Grapalat" w:hAnsi="GHEA Grapalat"/>
          <w:sz w:val="20"/>
          <w:szCs w:val="20"/>
          <w:lang w:val="af-ZA"/>
        </w:rPr>
        <w:t xml:space="preserve"> </w:t>
      </w:r>
      <w:r w:rsidRPr="00BA41C0">
        <w:rPr>
          <w:rFonts w:ascii="GHEA Grapalat" w:hAnsi="GHEA Grapalat"/>
          <w:sz w:val="20"/>
          <w:szCs w:val="20"/>
        </w:rPr>
        <w:t>կարգավորող</w:t>
      </w:r>
      <w:r w:rsidRPr="00C264AA">
        <w:rPr>
          <w:rFonts w:ascii="GHEA Grapalat" w:hAnsi="GHEA Grapalat"/>
          <w:sz w:val="20"/>
          <w:szCs w:val="20"/>
          <w:lang w:val="af-ZA"/>
        </w:rPr>
        <w:t xml:space="preserve"> </w:t>
      </w:r>
      <w:r w:rsidRPr="00BA41C0">
        <w:rPr>
          <w:rFonts w:ascii="GHEA Grapalat" w:hAnsi="GHEA Grapalat"/>
          <w:sz w:val="20"/>
          <w:szCs w:val="20"/>
        </w:rPr>
        <w:t>օրենսդրությամբ</w:t>
      </w:r>
      <w:r w:rsidRPr="00C264AA">
        <w:rPr>
          <w:rFonts w:ascii="GHEA Grapalat" w:hAnsi="GHEA Grapalat"/>
          <w:sz w:val="20"/>
          <w:szCs w:val="20"/>
          <w:lang w:val="af-ZA"/>
        </w:rPr>
        <w:t>:</w:t>
      </w:r>
    </w:p>
    <w:p w14:paraId="77AB461C" w14:textId="436CEB16" w:rsidR="00DC658B" w:rsidRPr="00C264AA"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af-ZA"/>
        </w:rPr>
      </w:pPr>
      <w:r w:rsidRPr="00C264AA">
        <w:rPr>
          <w:rFonts w:ascii="GHEA Grapalat" w:hAnsi="GHEA Grapalat"/>
          <w:sz w:val="20"/>
          <w:szCs w:val="20"/>
          <w:lang w:val="af-ZA"/>
        </w:rPr>
        <w:t>12</w:t>
      </w:r>
      <w:r w:rsidR="00D41D03">
        <w:rPr>
          <w:rFonts w:ascii="Cambria Math" w:hAnsi="Cambria Math" w:cs="Cambria Math"/>
          <w:sz w:val="20"/>
          <w:szCs w:val="20"/>
          <w:lang w:val="af-ZA"/>
        </w:rPr>
        <w:t>.</w:t>
      </w:r>
      <w:r w:rsidRPr="00C264AA">
        <w:rPr>
          <w:rFonts w:ascii="GHEA Grapalat" w:hAnsi="GHEA Grapalat"/>
          <w:sz w:val="20"/>
          <w:szCs w:val="20"/>
          <w:lang w:val="af-ZA"/>
        </w:rPr>
        <w:t xml:space="preserve">3. </w:t>
      </w:r>
      <w:r w:rsidRPr="00BA41C0">
        <w:rPr>
          <w:rFonts w:ascii="GHEA Grapalat" w:hAnsi="GHEA Grapalat"/>
          <w:sz w:val="20"/>
          <w:szCs w:val="20"/>
        </w:rPr>
        <w:t>Պատվիրատուի</w:t>
      </w:r>
      <w:r w:rsidRPr="00C264AA">
        <w:rPr>
          <w:rFonts w:ascii="GHEA Grapalat" w:hAnsi="GHEA Grapalat"/>
          <w:sz w:val="20"/>
          <w:szCs w:val="20"/>
          <w:lang w:val="af-ZA"/>
        </w:rPr>
        <w:t xml:space="preserve">, </w:t>
      </w:r>
      <w:r w:rsidRPr="00BA41C0">
        <w:rPr>
          <w:rFonts w:ascii="GHEA Grapalat" w:hAnsi="GHEA Grapalat"/>
          <w:sz w:val="20"/>
          <w:szCs w:val="20"/>
        </w:rPr>
        <w:t>գնահատող</w:t>
      </w:r>
      <w:r w:rsidRPr="00C264AA">
        <w:rPr>
          <w:rFonts w:ascii="GHEA Grapalat" w:hAnsi="GHEA Grapalat"/>
          <w:sz w:val="20"/>
          <w:szCs w:val="20"/>
          <w:lang w:val="af-ZA"/>
        </w:rPr>
        <w:t xml:space="preserve"> </w:t>
      </w:r>
      <w:r w:rsidRPr="00BA41C0">
        <w:rPr>
          <w:rFonts w:ascii="GHEA Grapalat" w:hAnsi="GHEA Grapalat"/>
          <w:sz w:val="20"/>
          <w:szCs w:val="20"/>
        </w:rPr>
        <w:t>հանձնաժողովի</w:t>
      </w:r>
      <w:r w:rsidRPr="00C264AA">
        <w:rPr>
          <w:rFonts w:ascii="GHEA Grapalat" w:hAnsi="GHEA Grapalat"/>
          <w:sz w:val="20"/>
          <w:szCs w:val="20"/>
          <w:lang w:val="af-ZA"/>
        </w:rPr>
        <w:t xml:space="preserve"> </w:t>
      </w:r>
      <w:r w:rsidRPr="00BA41C0">
        <w:rPr>
          <w:rFonts w:ascii="GHEA Grapalat" w:hAnsi="GHEA Grapalat"/>
          <w:sz w:val="20"/>
          <w:szCs w:val="20"/>
        </w:rPr>
        <w:t>կատարած</w:t>
      </w:r>
      <w:r w:rsidRPr="00C264AA">
        <w:rPr>
          <w:rFonts w:ascii="GHEA Grapalat" w:hAnsi="GHEA Grapalat"/>
          <w:sz w:val="20"/>
          <w:szCs w:val="20"/>
          <w:lang w:val="af-ZA"/>
        </w:rPr>
        <w:t xml:space="preserve"> </w:t>
      </w:r>
      <w:r w:rsidRPr="00BA41C0">
        <w:rPr>
          <w:rFonts w:ascii="GHEA Grapalat" w:hAnsi="GHEA Grapalat"/>
          <w:sz w:val="20"/>
          <w:szCs w:val="20"/>
        </w:rPr>
        <w:t>գործողության</w:t>
      </w:r>
      <w:r w:rsidRPr="00C264AA">
        <w:rPr>
          <w:rFonts w:ascii="GHEA Grapalat" w:hAnsi="GHEA Grapalat"/>
          <w:sz w:val="20"/>
          <w:szCs w:val="20"/>
          <w:lang w:val="af-ZA"/>
        </w:rPr>
        <w:t xml:space="preserve"> </w:t>
      </w:r>
      <w:r w:rsidRPr="00BA41C0">
        <w:rPr>
          <w:rFonts w:ascii="GHEA Grapalat" w:hAnsi="GHEA Grapalat"/>
          <w:sz w:val="20"/>
          <w:szCs w:val="20"/>
        </w:rPr>
        <w:t>կամ</w:t>
      </w:r>
      <w:r w:rsidRPr="00C264AA">
        <w:rPr>
          <w:rFonts w:ascii="GHEA Grapalat" w:hAnsi="GHEA Grapalat"/>
          <w:sz w:val="20"/>
          <w:szCs w:val="20"/>
          <w:lang w:val="af-ZA"/>
        </w:rPr>
        <w:t xml:space="preserve"> </w:t>
      </w:r>
      <w:r w:rsidRPr="00BA41C0">
        <w:rPr>
          <w:rFonts w:ascii="GHEA Grapalat" w:hAnsi="GHEA Grapalat"/>
          <w:sz w:val="20"/>
          <w:szCs w:val="20"/>
        </w:rPr>
        <w:t>անգործության</w:t>
      </w:r>
      <w:r w:rsidRPr="00C264AA">
        <w:rPr>
          <w:rFonts w:ascii="GHEA Grapalat" w:hAnsi="GHEA Grapalat"/>
          <w:sz w:val="20"/>
          <w:szCs w:val="20"/>
          <w:lang w:val="af-ZA"/>
        </w:rPr>
        <w:t xml:space="preserve"> </w:t>
      </w:r>
      <w:r w:rsidRPr="00BA41C0">
        <w:rPr>
          <w:rFonts w:ascii="GHEA Grapalat" w:hAnsi="GHEA Grapalat"/>
          <w:sz w:val="20"/>
          <w:szCs w:val="20"/>
        </w:rPr>
        <w:t>հետևանքով</w:t>
      </w:r>
      <w:r w:rsidRPr="00C264AA">
        <w:rPr>
          <w:rFonts w:ascii="GHEA Grapalat" w:hAnsi="GHEA Grapalat"/>
          <w:sz w:val="20"/>
          <w:szCs w:val="20"/>
          <w:lang w:val="af-ZA"/>
        </w:rPr>
        <w:t xml:space="preserve"> </w:t>
      </w:r>
      <w:r w:rsidRPr="00BA41C0">
        <w:rPr>
          <w:rFonts w:ascii="GHEA Grapalat" w:hAnsi="GHEA Grapalat"/>
          <w:sz w:val="20"/>
          <w:szCs w:val="20"/>
        </w:rPr>
        <w:t>պատճառված</w:t>
      </w:r>
      <w:r w:rsidRPr="00C264AA">
        <w:rPr>
          <w:rFonts w:ascii="GHEA Grapalat" w:hAnsi="GHEA Grapalat"/>
          <w:sz w:val="20"/>
          <w:szCs w:val="20"/>
          <w:lang w:val="af-ZA"/>
        </w:rPr>
        <w:t xml:space="preserve"> </w:t>
      </w:r>
      <w:r w:rsidRPr="00BA41C0">
        <w:rPr>
          <w:rFonts w:ascii="GHEA Grapalat" w:hAnsi="GHEA Grapalat"/>
          <w:sz w:val="20"/>
          <w:szCs w:val="20"/>
        </w:rPr>
        <w:t>վնասները</w:t>
      </w:r>
      <w:r w:rsidRPr="00C264AA">
        <w:rPr>
          <w:rFonts w:ascii="GHEA Grapalat" w:hAnsi="GHEA Grapalat"/>
          <w:sz w:val="20"/>
          <w:szCs w:val="20"/>
          <w:lang w:val="af-ZA"/>
        </w:rPr>
        <w:t xml:space="preserve"> </w:t>
      </w:r>
      <w:r w:rsidRPr="00BA41C0">
        <w:rPr>
          <w:rFonts w:ascii="GHEA Grapalat" w:hAnsi="GHEA Grapalat"/>
          <w:sz w:val="20"/>
          <w:szCs w:val="20"/>
        </w:rPr>
        <w:t>հատուցվում</w:t>
      </w:r>
      <w:r w:rsidRPr="00C264AA">
        <w:rPr>
          <w:rFonts w:ascii="GHEA Grapalat" w:hAnsi="GHEA Grapalat"/>
          <w:sz w:val="20"/>
          <w:szCs w:val="20"/>
          <w:lang w:val="af-ZA"/>
        </w:rPr>
        <w:t xml:space="preserve"> </w:t>
      </w:r>
      <w:r w:rsidRPr="00BA41C0">
        <w:rPr>
          <w:rFonts w:ascii="GHEA Grapalat" w:hAnsi="GHEA Grapalat"/>
          <w:sz w:val="20"/>
          <w:szCs w:val="20"/>
        </w:rPr>
        <w:t>են</w:t>
      </w:r>
      <w:r w:rsidRPr="00C264AA">
        <w:rPr>
          <w:rFonts w:ascii="GHEA Grapalat" w:hAnsi="GHEA Grapalat"/>
          <w:sz w:val="20"/>
          <w:szCs w:val="20"/>
          <w:lang w:val="af-ZA"/>
        </w:rPr>
        <w:t xml:space="preserve"> </w:t>
      </w:r>
      <w:r w:rsidRPr="00BA41C0">
        <w:rPr>
          <w:rFonts w:ascii="GHEA Grapalat" w:hAnsi="GHEA Grapalat"/>
          <w:sz w:val="20"/>
          <w:szCs w:val="20"/>
        </w:rPr>
        <w:t>Հայաստանի</w:t>
      </w:r>
      <w:r w:rsidRPr="00C264AA">
        <w:rPr>
          <w:rFonts w:ascii="GHEA Grapalat" w:hAnsi="GHEA Grapalat"/>
          <w:sz w:val="20"/>
          <w:szCs w:val="20"/>
          <w:lang w:val="af-ZA"/>
        </w:rPr>
        <w:t xml:space="preserve"> </w:t>
      </w:r>
      <w:r w:rsidRPr="00BA41C0">
        <w:rPr>
          <w:rFonts w:ascii="GHEA Grapalat" w:hAnsi="GHEA Grapalat"/>
          <w:sz w:val="20"/>
          <w:szCs w:val="20"/>
        </w:rPr>
        <w:t>Հանրապետության</w:t>
      </w:r>
      <w:r w:rsidRPr="00C264AA">
        <w:rPr>
          <w:rFonts w:ascii="GHEA Grapalat" w:hAnsi="GHEA Grapalat"/>
          <w:sz w:val="20"/>
          <w:szCs w:val="20"/>
          <w:lang w:val="af-ZA"/>
        </w:rPr>
        <w:t xml:space="preserve"> </w:t>
      </w:r>
      <w:r w:rsidRPr="00BA41C0">
        <w:rPr>
          <w:rFonts w:ascii="GHEA Grapalat" w:hAnsi="GHEA Grapalat"/>
          <w:sz w:val="20"/>
          <w:szCs w:val="20"/>
        </w:rPr>
        <w:t>քաղաքացիական</w:t>
      </w:r>
      <w:r w:rsidRPr="00C264AA">
        <w:rPr>
          <w:rFonts w:ascii="GHEA Grapalat" w:hAnsi="GHEA Grapalat"/>
          <w:sz w:val="20"/>
          <w:szCs w:val="20"/>
          <w:lang w:val="af-ZA"/>
        </w:rPr>
        <w:t xml:space="preserve"> </w:t>
      </w:r>
      <w:r w:rsidRPr="00BA41C0">
        <w:rPr>
          <w:rFonts w:ascii="GHEA Grapalat" w:hAnsi="GHEA Grapalat"/>
          <w:sz w:val="20"/>
          <w:szCs w:val="20"/>
        </w:rPr>
        <w:t>օրենսգրքով</w:t>
      </w:r>
      <w:r w:rsidRPr="00C264AA">
        <w:rPr>
          <w:rFonts w:ascii="GHEA Grapalat" w:hAnsi="GHEA Grapalat"/>
          <w:sz w:val="20"/>
          <w:szCs w:val="20"/>
          <w:lang w:val="af-ZA"/>
        </w:rPr>
        <w:t xml:space="preserve"> </w:t>
      </w:r>
      <w:r w:rsidRPr="00BA41C0">
        <w:rPr>
          <w:rFonts w:ascii="GHEA Grapalat" w:hAnsi="GHEA Grapalat"/>
          <w:sz w:val="20"/>
          <w:szCs w:val="20"/>
        </w:rPr>
        <w:t>սահմանված</w:t>
      </w:r>
      <w:r w:rsidRPr="00C264AA">
        <w:rPr>
          <w:rFonts w:ascii="GHEA Grapalat" w:hAnsi="GHEA Grapalat"/>
          <w:sz w:val="20"/>
          <w:szCs w:val="20"/>
          <w:lang w:val="af-ZA"/>
        </w:rPr>
        <w:t xml:space="preserve"> </w:t>
      </w:r>
      <w:r w:rsidRPr="00BA41C0">
        <w:rPr>
          <w:rFonts w:ascii="GHEA Grapalat" w:hAnsi="GHEA Grapalat"/>
          <w:sz w:val="20"/>
          <w:szCs w:val="20"/>
        </w:rPr>
        <w:t>կարգով</w:t>
      </w:r>
      <w:r w:rsidRPr="00C264AA">
        <w:rPr>
          <w:rFonts w:ascii="GHEA Grapalat" w:hAnsi="GHEA Grapalat"/>
          <w:sz w:val="20"/>
          <w:szCs w:val="20"/>
          <w:lang w:val="af-ZA"/>
        </w:rPr>
        <w:t>:</w:t>
      </w:r>
    </w:p>
    <w:p w14:paraId="00AD9D4E" w14:textId="06ADD87C" w:rsidR="00DC658B" w:rsidRPr="00C264AA"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af-ZA"/>
        </w:rPr>
      </w:pPr>
      <w:r w:rsidRPr="00C264AA">
        <w:rPr>
          <w:rFonts w:ascii="GHEA Grapalat" w:hAnsi="GHEA Grapalat"/>
          <w:sz w:val="20"/>
          <w:szCs w:val="20"/>
          <w:lang w:val="af-ZA"/>
        </w:rPr>
        <w:t>12</w:t>
      </w:r>
      <w:r w:rsidR="00D41D03">
        <w:rPr>
          <w:rFonts w:ascii="Cambria Math" w:hAnsi="Cambria Math" w:cs="Cambria Math"/>
          <w:sz w:val="20"/>
          <w:szCs w:val="20"/>
          <w:lang w:val="af-ZA"/>
        </w:rPr>
        <w:t>.</w:t>
      </w:r>
      <w:r w:rsidRPr="00C264AA">
        <w:rPr>
          <w:rFonts w:ascii="GHEA Grapalat" w:hAnsi="GHEA Grapalat"/>
          <w:sz w:val="20"/>
          <w:szCs w:val="20"/>
          <w:lang w:val="af-ZA"/>
        </w:rPr>
        <w:t xml:space="preserve">4. </w:t>
      </w:r>
      <w:r w:rsidRPr="00BA41C0">
        <w:rPr>
          <w:rFonts w:ascii="GHEA Grapalat" w:hAnsi="GHEA Grapalat"/>
          <w:sz w:val="20"/>
          <w:szCs w:val="20"/>
        </w:rPr>
        <w:t>Սույն</w:t>
      </w:r>
      <w:r w:rsidRPr="00C264AA">
        <w:rPr>
          <w:rFonts w:ascii="GHEA Grapalat" w:hAnsi="GHEA Grapalat"/>
          <w:sz w:val="20"/>
          <w:szCs w:val="20"/>
          <w:lang w:val="af-ZA"/>
        </w:rPr>
        <w:t xml:space="preserve"> </w:t>
      </w:r>
      <w:r w:rsidRPr="00BA41C0">
        <w:rPr>
          <w:rFonts w:ascii="GHEA Grapalat" w:hAnsi="GHEA Grapalat"/>
          <w:sz w:val="20"/>
          <w:szCs w:val="20"/>
        </w:rPr>
        <w:t>հրավերով</w:t>
      </w:r>
      <w:r w:rsidRPr="00C264AA">
        <w:rPr>
          <w:rFonts w:ascii="GHEA Grapalat" w:hAnsi="GHEA Grapalat"/>
          <w:sz w:val="20"/>
          <w:szCs w:val="20"/>
          <w:lang w:val="af-ZA"/>
        </w:rPr>
        <w:t xml:space="preserve"> </w:t>
      </w:r>
      <w:r w:rsidRPr="00BA41C0">
        <w:rPr>
          <w:rFonts w:ascii="GHEA Grapalat" w:hAnsi="GHEA Grapalat"/>
          <w:sz w:val="20"/>
          <w:szCs w:val="20"/>
        </w:rPr>
        <w:t>սահմանված</w:t>
      </w:r>
      <w:r w:rsidRPr="00C264AA">
        <w:rPr>
          <w:rFonts w:ascii="GHEA Grapalat" w:hAnsi="GHEA Grapalat"/>
          <w:sz w:val="20"/>
          <w:szCs w:val="20"/>
          <w:lang w:val="af-ZA"/>
        </w:rPr>
        <w:t xml:space="preserve"> </w:t>
      </w:r>
      <w:r w:rsidRPr="00BA41C0">
        <w:rPr>
          <w:rFonts w:ascii="GHEA Grapalat" w:hAnsi="GHEA Grapalat"/>
          <w:sz w:val="20"/>
          <w:szCs w:val="20"/>
        </w:rPr>
        <w:t>անգործության</w:t>
      </w:r>
      <w:r w:rsidRPr="00C264AA">
        <w:rPr>
          <w:rFonts w:ascii="GHEA Grapalat" w:hAnsi="GHEA Grapalat"/>
          <w:sz w:val="20"/>
          <w:szCs w:val="20"/>
          <w:lang w:val="af-ZA"/>
        </w:rPr>
        <w:t xml:space="preserve"> </w:t>
      </w:r>
      <w:r w:rsidRPr="00BA41C0">
        <w:rPr>
          <w:rFonts w:ascii="GHEA Grapalat" w:hAnsi="GHEA Grapalat"/>
          <w:sz w:val="20"/>
          <w:szCs w:val="20"/>
        </w:rPr>
        <w:t>ժամկետը</w:t>
      </w:r>
      <w:r w:rsidRPr="00C264AA">
        <w:rPr>
          <w:rFonts w:ascii="GHEA Grapalat" w:hAnsi="GHEA Grapalat"/>
          <w:sz w:val="20"/>
          <w:szCs w:val="20"/>
          <w:lang w:val="af-ZA"/>
        </w:rPr>
        <w:t xml:space="preserve"> </w:t>
      </w:r>
      <w:r w:rsidRPr="00BA41C0">
        <w:rPr>
          <w:rFonts w:ascii="GHEA Grapalat" w:hAnsi="GHEA Grapalat"/>
          <w:sz w:val="20"/>
          <w:szCs w:val="20"/>
        </w:rPr>
        <w:t>պատվիրատուի</w:t>
      </w:r>
      <w:r w:rsidRPr="00C264AA">
        <w:rPr>
          <w:rFonts w:ascii="GHEA Grapalat" w:hAnsi="GHEA Grapalat"/>
          <w:sz w:val="20"/>
          <w:szCs w:val="20"/>
          <w:lang w:val="af-ZA"/>
        </w:rPr>
        <w:t xml:space="preserve">, </w:t>
      </w:r>
      <w:r w:rsidRPr="00BA41C0">
        <w:rPr>
          <w:rFonts w:ascii="GHEA Grapalat" w:hAnsi="GHEA Grapalat"/>
          <w:sz w:val="20"/>
          <w:szCs w:val="20"/>
        </w:rPr>
        <w:t>գնահատող</w:t>
      </w:r>
      <w:r w:rsidRPr="00C264AA">
        <w:rPr>
          <w:rFonts w:ascii="GHEA Grapalat" w:hAnsi="GHEA Grapalat"/>
          <w:sz w:val="20"/>
          <w:szCs w:val="20"/>
          <w:lang w:val="af-ZA"/>
        </w:rPr>
        <w:t xml:space="preserve"> </w:t>
      </w:r>
      <w:r w:rsidRPr="00BA41C0">
        <w:rPr>
          <w:rFonts w:ascii="GHEA Grapalat" w:hAnsi="GHEA Grapalat"/>
          <w:sz w:val="20"/>
          <w:szCs w:val="20"/>
        </w:rPr>
        <w:t>հանձնաժողովի</w:t>
      </w:r>
      <w:r w:rsidRPr="00C264AA">
        <w:rPr>
          <w:rFonts w:ascii="GHEA Grapalat" w:hAnsi="GHEA Grapalat"/>
          <w:sz w:val="20"/>
          <w:szCs w:val="20"/>
          <w:lang w:val="af-ZA"/>
        </w:rPr>
        <w:t xml:space="preserve"> </w:t>
      </w:r>
      <w:r w:rsidRPr="00BA41C0">
        <w:rPr>
          <w:rFonts w:ascii="GHEA Grapalat" w:hAnsi="GHEA Grapalat"/>
          <w:sz w:val="20"/>
          <w:szCs w:val="20"/>
        </w:rPr>
        <w:t>գործողությունների</w:t>
      </w:r>
      <w:r w:rsidRPr="00C264AA">
        <w:rPr>
          <w:rFonts w:ascii="GHEA Grapalat" w:hAnsi="GHEA Grapalat"/>
          <w:sz w:val="20"/>
          <w:szCs w:val="20"/>
          <w:lang w:val="af-ZA"/>
        </w:rPr>
        <w:t xml:space="preserve"> (</w:t>
      </w:r>
      <w:r w:rsidRPr="00BA41C0">
        <w:rPr>
          <w:rFonts w:ascii="GHEA Grapalat" w:hAnsi="GHEA Grapalat"/>
          <w:sz w:val="20"/>
          <w:szCs w:val="20"/>
        </w:rPr>
        <w:t>անգործության</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որոշումների</w:t>
      </w:r>
      <w:r w:rsidRPr="00C264AA">
        <w:rPr>
          <w:rFonts w:ascii="GHEA Grapalat" w:hAnsi="GHEA Grapalat"/>
          <w:sz w:val="20"/>
          <w:szCs w:val="20"/>
          <w:lang w:val="af-ZA"/>
        </w:rPr>
        <w:t xml:space="preserve"> </w:t>
      </w:r>
      <w:r w:rsidRPr="00BA41C0">
        <w:rPr>
          <w:rFonts w:ascii="GHEA Grapalat" w:hAnsi="GHEA Grapalat"/>
          <w:sz w:val="20"/>
          <w:szCs w:val="20"/>
        </w:rPr>
        <w:t>բողոքարկման</w:t>
      </w:r>
      <w:r w:rsidRPr="00C264AA">
        <w:rPr>
          <w:rFonts w:ascii="GHEA Grapalat" w:hAnsi="GHEA Grapalat"/>
          <w:sz w:val="20"/>
          <w:szCs w:val="20"/>
          <w:lang w:val="af-ZA"/>
        </w:rPr>
        <w:t xml:space="preserve"> </w:t>
      </w:r>
      <w:r w:rsidRPr="00BA41C0">
        <w:rPr>
          <w:rFonts w:ascii="GHEA Grapalat" w:hAnsi="GHEA Grapalat"/>
          <w:sz w:val="20"/>
          <w:szCs w:val="20"/>
        </w:rPr>
        <w:t>հայցային</w:t>
      </w:r>
      <w:r w:rsidRPr="00C264AA">
        <w:rPr>
          <w:rFonts w:ascii="GHEA Grapalat" w:hAnsi="GHEA Grapalat"/>
          <w:sz w:val="20"/>
          <w:szCs w:val="20"/>
          <w:lang w:val="af-ZA"/>
        </w:rPr>
        <w:t xml:space="preserve"> </w:t>
      </w:r>
      <w:r w:rsidRPr="00BA41C0">
        <w:rPr>
          <w:rFonts w:ascii="GHEA Grapalat" w:hAnsi="GHEA Grapalat"/>
          <w:sz w:val="20"/>
          <w:szCs w:val="20"/>
        </w:rPr>
        <w:t>վաղեմության</w:t>
      </w:r>
      <w:r w:rsidRPr="00C264AA">
        <w:rPr>
          <w:rFonts w:ascii="GHEA Grapalat" w:hAnsi="GHEA Grapalat"/>
          <w:sz w:val="20"/>
          <w:szCs w:val="20"/>
          <w:lang w:val="af-ZA"/>
        </w:rPr>
        <w:t xml:space="preserve"> </w:t>
      </w:r>
      <w:r w:rsidRPr="00BA41C0">
        <w:rPr>
          <w:rFonts w:ascii="GHEA Grapalat" w:hAnsi="GHEA Grapalat"/>
          <w:sz w:val="20"/>
          <w:szCs w:val="20"/>
        </w:rPr>
        <w:t>ժամկետ</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բացառությամբ</w:t>
      </w:r>
      <w:r w:rsidRPr="00C264AA">
        <w:rPr>
          <w:rFonts w:ascii="GHEA Grapalat" w:hAnsi="GHEA Grapalat"/>
          <w:sz w:val="20"/>
          <w:szCs w:val="20"/>
          <w:lang w:val="af-ZA"/>
        </w:rPr>
        <w:t xml:space="preserve"> </w:t>
      </w:r>
      <w:r w:rsidRPr="00BA41C0">
        <w:rPr>
          <w:rFonts w:ascii="GHEA Grapalat" w:hAnsi="GHEA Grapalat"/>
          <w:sz w:val="20"/>
          <w:szCs w:val="20"/>
        </w:rPr>
        <w:t>Օրենքի</w:t>
      </w:r>
      <w:r w:rsidRPr="00C264AA">
        <w:rPr>
          <w:rFonts w:ascii="GHEA Grapalat" w:hAnsi="GHEA Grapalat"/>
          <w:sz w:val="20"/>
          <w:szCs w:val="20"/>
          <w:lang w:val="af-ZA"/>
        </w:rPr>
        <w:t xml:space="preserve"> 6-</w:t>
      </w:r>
      <w:r w:rsidRPr="00BA41C0">
        <w:rPr>
          <w:rFonts w:ascii="GHEA Grapalat" w:hAnsi="GHEA Grapalat"/>
          <w:sz w:val="20"/>
          <w:szCs w:val="20"/>
        </w:rPr>
        <w:t>րդ</w:t>
      </w:r>
      <w:r w:rsidRPr="00C264AA">
        <w:rPr>
          <w:rFonts w:ascii="GHEA Grapalat" w:hAnsi="GHEA Grapalat"/>
          <w:sz w:val="20"/>
          <w:szCs w:val="20"/>
          <w:lang w:val="af-ZA"/>
        </w:rPr>
        <w:t xml:space="preserve"> </w:t>
      </w:r>
      <w:r w:rsidRPr="00BA41C0">
        <w:rPr>
          <w:rFonts w:ascii="GHEA Grapalat" w:hAnsi="GHEA Grapalat"/>
          <w:sz w:val="20"/>
          <w:szCs w:val="20"/>
        </w:rPr>
        <w:t>հոդվածի</w:t>
      </w:r>
      <w:r w:rsidRPr="00C264AA">
        <w:rPr>
          <w:rFonts w:ascii="GHEA Grapalat" w:hAnsi="GHEA Grapalat"/>
          <w:sz w:val="20"/>
          <w:szCs w:val="20"/>
          <w:lang w:val="af-ZA"/>
        </w:rPr>
        <w:t xml:space="preserve"> 2-</w:t>
      </w:r>
      <w:r w:rsidRPr="00BA41C0">
        <w:rPr>
          <w:rFonts w:ascii="GHEA Grapalat" w:hAnsi="GHEA Grapalat"/>
          <w:sz w:val="20"/>
          <w:szCs w:val="20"/>
        </w:rPr>
        <w:t>րդ</w:t>
      </w:r>
      <w:r w:rsidRPr="00C264AA">
        <w:rPr>
          <w:rFonts w:ascii="GHEA Grapalat" w:hAnsi="GHEA Grapalat"/>
          <w:sz w:val="20"/>
          <w:szCs w:val="20"/>
          <w:lang w:val="af-ZA"/>
        </w:rPr>
        <w:t xml:space="preserve"> </w:t>
      </w:r>
      <w:r w:rsidRPr="00BA41C0">
        <w:rPr>
          <w:rFonts w:ascii="GHEA Grapalat" w:hAnsi="GHEA Grapalat"/>
          <w:sz w:val="20"/>
          <w:szCs w:val="20"/>
        </w:rPr>
        <w:t>մասով</w:t>
      </w:r>
      <w:r w:rsidRPr="00C264AA">
        <w:rPr>
          <w:rFonts w:ascii="GHEA Grapalat" w:hAnsi="GHEA Grapalat"/>
          <w:sz w:val="20"/>
          <w:szCs w:val="20"/>
          <w:lang w:val="af-ZA"/>
        </w:rPr>
        <w:t xml:space="preserve"> </w:t>
      </w:r>
      <w:r w:rsidRPr="00BA41C0">
        <w:rPr>
          <w:rFonts w:ascii="GHEA Grapalat" w:hAnsi="GHEA Grapalat"/>
          <w:sz w:val="20"/>
          <w:szCs w:val="20"/>
        </w:rPr>
        <w:t>նախատեսված</w:t>
      </w:r>
      <w:r w:rsidRPr="00C264AA">
        <w:rPr>
          <w:rFonts w:ascii="GHEA Grapalat" w:hAnsi="GHEA Grapalat"/>
          <w:sz w:val="20"/>
          <w:szCs w:val="20"/>
          <w:lang w:val="af-ZA"/>
        </w:rPr>
        <w:t xml:space="preserve"> </w:t>
      </w:r>
      <w:r w:rsidRPr="00BA41C0">
        <w:rPr>
          <w:rFonts w:ascii="GHEA Grapalat" w:hAnsi="GHEA Grapalat"/>
          <w:sz w:val="20"/>
          <w:szCs w:val="20"/>
        </w:rPr>
        <w:t>որոշումների</w:t>
      </w:r>
      <w:r w:rsidRPr="00C264AA">
        <w:rPr>
          <w:rFonts w:ascii="GHEA Grapalat" w:hAnsi="GHEA Grapalat"/>
          <w:sz w:val="20"/>
          <w:szCs w:val="20"/>
          <w:lang w:val="af-ZA"/>
        </w:rPr>
        <w:t xml:space="preserve"> </w:t>
      </w:r>
      <w:r w:rsidRPr="00BA41C0">
        <w:rPr>
          <w:rFonts w:ascii="GHEA Grapalat" w:hAnsi="GHEA Grapalat"/>
          <w:sz w:val="20"/>
          <w:szCs w:val="20"/>
        </w:rPr>
        <w:t>բողոքարկման</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պայմանագիրը</w:t>
      </w:r>
      <w:r w:rsidRPr="00C264AA">
        <w:rPr>
          <w:rFonts w:ascii="GHEA Grapalat" w:hAnsi="GHEA Grapalat"/>
          <w:sz w:val="20"/>
          <w:szCs w:val="20"/>
          <w:lang w:val="af-ZA"/>
        </w:rPr>
        <w:t xml:space="preserve"> </w:t>
      </w:r>
      <w:r w:rsidRPr="00BA41C0">
        <w:rPr>
          <w:rFonts w:ascii="GHEA Grapalat" w:hAnsi="GHEA Grapalat"/>
          <w:sz w:val="20"/>
          <w:szCs w:val="20"/>
        </w:rPr>
        <w:t>միակողմանի</w:t>
      </w:r>
      <w:r w:rsidRPr="00C264AA">
        <w:rPr>
          <w:rFonts w:ascii="GHEA Grapalat" w:hAnsi="GHEA Grapalat"/>
          <w:sz w:val="20"/>
          <w:szCs w:val="20"/>
          <w:lang w:val="af-ZA"/>
        </w:rPr>
        <w:t xml:space="preserve"> </w:t>
      </w:r>
      <w:r w:rsidRPr="00BA41C0">
        <w:rPr>
          <w:rFonts w:ascii="GHEA Grapalat" w:hAnsi="GHEA Grapalat"/>
          <w:sz w:val="20"/>
          <w:szCs w:val="20"/>
        </w:rPr>
        <w:t>լուծելու</w:t>
      </w:r>
      <w:r w:rsidRPr="00C264AA">
        <w:rPr>
          <w:rFonts w:ascii="GHEA Grapalat" w:hAnsi="GHEA Grapalat"/>
          <w:sz w:val="20"/>
          <w:szCs w:val="20"/>
          <w:lang w:val="af-ZA"/>
        </w:rPr>
        <w:t xml:space="preserve"> </w:t>
      </w:r>
      <w:r w:rsidRPr="00BA41C0">
        <w:rPr>
          <w:rFonts w:ascii="GHEA Grapalat" w:hAnsi="GHEA Grapalat"/>
          <w:sz w:val="20"/>
          <w:szCs w:val="20"/>
        </w:rPr>
        <w:t>հետ</w:t>
      </w:r>
      <w:r w:rsidRPr="00C264AA">
        <w:rPr>
          <w:rFonts w:ascii="GHEA Grapalat" w:hAnsi="GHEA Grapalat"/>
          <w:sz w:val="20"/>
          <w:szCs w:val="20"/>
          <w:lang w:val="af-ZA"/>
        </w:rPr>
        <w:t xml:space="preserve"> </w:t>
      </w:r>
      <w:r w:rsidRPr="00BA41C0">
        <w:rPr>
          <w:rFonts w:ascii="GHEA Grapalat" w:hAnsi="GHEA Grapalat"/>
          <w:sz w:val="20"/>
          <w:szCs w:val="20"/>
        </w:rPr>
        <w:t>կապված</w:t>
      </w:r>
      <w:r w:rsidRPr="00C264AA">
        <w:rPr>
          <w:rFonts w:ascii="GHEA Grapalat" w:hAnsi="GHEA Grapalat"/>
          <w:sz w:val="20"/>
          <w:szCs w:val="20"/>
          <w:lang w:val="af-ZA"/>
        </w:rPr>
        <w:t xml:space="preserve"> </w:t>
      </w:r>
      <w:r w:rsidRPr="00BA41C0">
        <w:rPr>
          <w:rFonts w:ascii="GHEA Grapalat" w:hAnsi="GHEA Grapalat"/>
          <w:sz w:val="20"/>
          <w:szCs w:val="20"/>
        </w:rPr>
        <w:t>վեճերի</w:t>
      </w:r>
      <w:r w:rsidRPr="00C264AA">
        <w:rPr>
          <w:rFonts w:ascii="GHEA Grapalat" w:hAnsi="GHEA Grapalat"/>
          <w:sz w:val="20"/>
          <w:szCs w:val="20"/>
          <w:lang w:val="af-ZA"/>
        </w:rPr>
        <w:t xml:space="preserve">, </w:t>
      </w:r>
      <w:r w:rsidRPr="00BA41C0">
        <w:rPr>
          <w:rFonts w:ascii="GHEA Grapalat" w:hAnsi="GHEA Grapalat"/>
          <w:sz w:val="20"/>
          <w:szCs w:val="20"/>
        </w:rPr>
        <w:t>որոնց</w:t>
      </w:r>
      <w:r w:rsidRPr="00C264AA">
        <w:rPr>
          <w:rFonts w:ascii="GHEA Grapalat" w:hAnsi="GHEA Grapalat"/>
          <w:sz w:val="20"/>
          <w:szCs w:val="20"/>
          <w:lang w:val="af-ZA"/>
        </w:rPr>
        <w:t xml:space="preserve"> </w:t>
      </w:r>
      <w:r w:rsidRPr="00BA41C0">
        <w:rPr>
          <w:rFonts w:ascii="GHEA Grapalat" w:hAnsi="GHEA Grapalat"/>
          <w:sz w:val="20"/>
          <w:szCs w:val="20"/>
        </w:rPr>
        <w:t>դեպքում</w:t>
      </w:r>
      <w:r w:rsidRPr="00C264AA">
        <w:rPr>
          <w:rFonts w:ascii="GHEA Grapalat" w:hAnsi="GHEA Grapalat"/>
          <w:sz w:val="20"/>
          <w:szCs w:val="20"/>
          <w:lang w:val="af-ZA"/>
        </w:rPr>
        <w:t xml:space="preserve"> </w:t>
      </w:r>
      <w:r w:rsidRPr="00BA41C0">
        <w:rPr>
          <w:rFonts w:ascii="GHEA Grapalat" w:hAnsi="GHEA Grapalat"/>
          <w:sz w:val="20"/>
          <w:szCs w:val="20"/>
        </w:rPr>
        <w:t>հայցային</w:t>
      </w:r>
      <w:r w:rsidRPr="00C264AA">
        <w:rPr>
          <w:rFonts w:ascii="GHEA Grapalat" w:hAnsi="GHEA Grapalat"/>
          <w:sz w:val="20"/>
          <w:szCs w:val="20"/>
          <w:lang w:val="af-ZA"/>
        </w:rPr>
        <w:t xml:space="preserve"> </w:t>
      </w:r>
      <w:r w:rsidRPr="00BA41C0">
        <w:rPr>
          <w:rFonts w:ascii="GHEA Grapalat" w:hAnsi="GHEA Grapalat"/>
          <w:sz w:val="20"/>
          <w:szCs w:val="20"/>
        </w:rPr>
        <w:t>վաղեմության</w:t>
      </w:r>
      <w:r w:rsidRPr="00C264AA">
        <w:rPr>
          <w:rFonts w:ascii="GHEA Grapalat" w:hAnsi="GHEA Grapalat"/>
          <w:sz w:val="20"/>
          <w:szCs w:val="20"/>
          <w:lang w:val="af-ZA"/>
        </w:rPr>
        <w:t xml:space="preserve"> </w:t>
      </w:r>
      <w:r w:rsidRPr="00BA41C0">
        <w:rPr>
          <w:rFonts w:ascii="GHEA Grapalat" w:hAnsi="GHEA Grapalat"/>
          <w:sz w:val="20"/>
          <w:szCs w:val="20"/>
        </w:rPr>
        <w:t>ժամկետը</w:t>
      </w:r>
      <w:r w:rsidRPr="00C264AA">
        <w:rPr>
          <w:rFonts w:ascii="GHEA Grapalat" w:hAnsi="GHEA Grapalat"/>
          <w:sz w:val="20"/>
          <w:szCs w:val="20"/>
          <w:lang w:val="af-ZA"/>
        </w:rPr>
        <w:t xml:space="preserve"> </w:t>
      </w:r>
      <w:r w:rsidRPr="00BA41C0">
        <w:rPr>
          <w:rFonts w:ascii="GHEA Grapalat" w:hAnsi="GHEA Grapalat"/>
          <w:sz w:val="20"/>
          <w:szCs w:val="20"/>
        </w:rPr>
        <w:t>երեսուն</w:t>
      </w:r>
      <w:r w:rsidRPr="00C264AA">
        <w:rPr>
          <w:rFonts w:ascii="GHEA Grapalat" w:hAnsi="GHEA Grapalat"/>
          <w:sz w:val="20"/>
          <w:szCs w:val="20"/>
          <w:lang w:val="af-ZA"/>
        </w:rPr>
        <w:t xml:space="preserve"> </w:t>
      </w:r>
      <w:r w:rsidRPr="00BA41C0">
        <w:rPr>
          <w:rFonts w:ascii="GHEA Grapalat" w:hAnsi="GHEA Grapalat"/>
          <w:sz w:val="20"/>
          <w:szCs w:val="20"/>
        </w:rPr>
        <w:t>օրացուցային</w:t>
      </w:r>
      <w:r w:rsidRPr="00C264AA">
        <w:rPr>
          <w:rFonts w:ascii="GHEA Grapalat" w:hAnsi="GHEA Grapalat"/>
          <w:sz w:val="20"/>
          <w:szCs w:val="20"/>
          <w:lang w:val="af-ZA"/>
        </w:rPr>
        <w:t xml:space="preserve"> </w:t>
      </w:r>
      <w:r w:rsidRPr="00BA41C0">
        <w:rPr>
          <w:rFonts w:ascii="GHEA Grapalat" w:hAnsi="GHEA Grapalat"/>
          <w:sz w:val="20"/>
          <w:szCs w:val="20"/>
        </w:rPr>
        <w:t>օր</w:t>
      </w:r>
      <w:r w:rsidRPr="00C264AA">
        <w:rPr>
          <w:rFonts w:ascii="GHEA Grapalat" w:hAnsi="GHEA Grapalat"/>
          <w:sz w:val="20"/>
          <w:szCs w:val="20"/>
          <w:lang w:val="af-ZA"/>
        </w:rPr>
        <w:t xml:space="preserve"> </w:t>
      </w:r>
      <w:r w:rsidRPr="00BA41C0">
        <w:rPr>
          <w:rFonts w:ascii="GHEA Grapalat" w:hAnsi="GHEA Grapalat"/>
          <w:sz w:val="20"/>
          <w:szCs w:val="20"/>
        </w:rPr>
        <w:t>է</w:t>
      </w:r>
      <w:r w:rsidR="00265A5A" w:rsidRPr="00C264AA">
        <w:rPr>
          <w:rFonts w:ascii="GHEA Grapalat" w:hAnsi="GHEA Grapalat"/>
          <w:sz w:val="20"/>
          <w:szCs w:val="20"/>
          <w:lang w:val="af-ZA"/>
        </w:rPr>
        <w:t>:</w:t>
      </w:r>
    </w:p>
    <w:p w14:paraId="1F787A00" w14:textId="7A56026B" w:rsidR="00DC658B" w:rsidRPr="00C264AA"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af-ZA"/>
        </w:rPr>
      </w:pPr>
      <w:r w:rsidRPr="00C264AA">
        <w:rPr>
          <w:rFonts w:ascii="GHEA Grapalat" w:hAnsi="GHEA Grapalat"/>
          <w:sz w:val="20"/>
          <w:szCs w:val="20"/>
          <w:lang w:val="af-ZA"/>
        </w:rPr>
        <w:t>12</w:t>
      </w:r>
      <w:r w:rsidR="00D41D03">
        <w:rPr>
          <w:rFonts w:ascii="Cambria Math" w:hAnsi="Cambria Math" w:cs="Cambria Math"/>
          <w:sz w:val="20"/>
          <w:szCs w:val="20"/>
          <w:lang w:val="af-ZA"/>
        </w:rPr>
        <w:t>.</w:t>
      </w:r>
      <w:r w:rsidRPr="00C264AA">
        <w:rPr>
          <w:rFonts w:ascii="GHEA Grapalat" w:hAnsi="GHEA Grapalat"/>
          <w:sz w:val="20"/>
          <w:szCs w:val="20"/>
          <w:lang w:val="af-ZA"/>
        </w:rPr>
        <w:t>5</w:t>
      </w:r>
      <w:r w:rsidR="00D41D03">
        <w:rPr>
          <w:rFonts w:ascii="Cambria Math" w:hAnsi="Cambria Math" w:cs="Cambria Math"/>
          <w:sz w:val="20"/>
          <w:szCs w:val="20"/>
          <w:lang w:val="af-ZA"/>
        </w:rPr>
        <w:t>.</w:t>
      </w:r>
      <w:r w:rsidRPr="00BA41C0">
        <w:rPr>
          <w:rFonts w:ascii="GHEA Grapalat" w:hAnsi="GHEA Grapalat" w:cs="GHEA Grapalat"/>
          <w:sz w:val="20"/>
          <w:szCs w:val="20"/>
        </w:rPr>
        <w:t>Սույն</w:t>
      </w:r>
      <w:r w:rsidRPr="00C264AA">
        <w:rPr>
          <w:rFonts w:ascii="GHEA Grapalat" w:hAnsi="GHEA Grapalat"/>
          <w:sz w:val="20"/>
          <w:szCs w:val="20"/>
          <w:lang w:val="af-ZA"/>
        </w:rPr>
        <w:t xml:space="preserve"> </w:t>
      </w:r>
      <w:r w:rsidRPr="00BA41C0">
        <w:rPr>
          <w:rFonts w:ascii="GHEA Grapalat" w:hAnsi="GHEA Grapalat" w:cs="GHEA Grapalat"/>
          <w:sz w:val="20"/>
          <w:szCs w:val="20"/>
        </w:rPr>
        <w:t>ընթացակարգի</w:t>
      </w:r>
      <w:r w:rsidRPr="00C264AA">
        <w:rPr>
          <w:rFonts w:ascii="GHEA Grapalat" w:hAnsi="GHEA Grapalat"/>
          <w:sz w:val="20"/>
          <w:szCs w:val="20"/>
          <w:lang w:val="af-ZA"/>
        </w:rPr>
        <w:t xml:space="preserve"> </w:t>
      </w:r>
      <w:r w:rsidRPr="00BA41C0">
        <w:rPr>
          <w:rFonts w:ascii="GHEA Grapalat" w:hAnsi="GHEA Grapalat" w:cs="GHEA Grapalat"/>
          <w:sz w:val="20"/>
          <w:szCs w:val="20"/>
        </w:rPr>
        <w:t>հետ</w:t>
      </w:r>
      <w:r w:rsidRPr="00C264AA">
        <w:rPr>
          <w:rFonts w:ascii="GHEA Grapalat" w:hAnsi="GHEA Grapalat"/>
          <w:sz w:val="20"/>
          <w:szCs w:val="20"/>
          <w:lang w:val="af-ZA"/>
        </w:rPr>
        <w:t xml:space="preserve"> </w:t>
      </w:r>
      <w:r w:rsidRPr="00BA41C0">
        <w:rPr>
          <w:rFonts w:ascii="GHEA Grapalat" w:hAnsi="GHEA Grapalat" w:cs="GHEA Grapalat"/>
          <w:sz w:val="20"/>
          <w:szCs w:val="20"/>
        </w:rPr>
        <w:t>կապված</w:t>
      </w:r>
      <w:r w:rsidRPr="00C264AA">
        <w:rPr>
          <w:rFonts w:ascii="GHEA Grapalat" w:hAnsi="GHEA Grapalat"/>
          <w:sz w:val="20"/>
          <w:szCs w:val="20"/>
          <w:lang w:val="af-ZA"/>
        </w:rPr>
        <w:t xml:space="preserve"> </w:t>
      </w:r>
      <w:r w:rsidRPr="00BA41C0">
        <w:rPr>
          <w:rFonts w:ascii="GHEA Grapalat" w:hAnsi="GHEA Grapalat" w:cs="GHEA Grapalat"/>
          <w:sz w:val="20"/>
          <w:szCs w:val="20"/>
        </w:rPr>
        <w:t>վեճերը</w:t>
      </w:r>
      <w:r w:rsidRPr="00C264AA">
        <w:rPr>
          <w:rFonts w:ascii="GHEA Grapalat" w:hAnsi="GHEA Grapalat"/>
          <w:sz w:val="20"/>
          <w:szCs w:val="20"/>
          <w:lang w:val="af-ZA"/>
        </w:rPr>
        <w:t xml:space="preserve"> </w:t>
      </w:r>
      <w:r w:rsidRPr="00BA41C0">
        <w:rPr>
          <w:rFonts w:ascii="GHEA Grapalat" w:hAnsi="GHEA Grapalat"/>
          <w:sz w:val="20"/>
          <w:szCs w:val="20"/>
        </w:rPr>
        <w:t>քննվում</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լուծվում</w:t>
      </w:r>
      <w:r w:rsidRPr="00C264AA">
        <w:rPr>
          <w:rFonts w:ascii="GHEA Grapalat" w:hAnsi="GHEA Grapalat"/>
          <w:sz w:val="20"/>
          <w:szCs w:val="20"/>
          <w:lang w:val="af-ZA"/>
        </w:rPr>
        <w:t xml:space="preserve"> </w:t>
      </w:r>
      <w:r w:rsidRPr="00BA41C0">
        <w:rPr>
          <w:rFonts w:ascii="GHEA Grapalat" w:hAnsi="GHEA Grapalat"/>
          <w:sz w:val="20"/>
          <w:szCs w:val="20"/>
        </w:rPr>
        <w:t>են</w:t>
      </w:r>
      <w:r w:rsidRPr="00C264AA">
        <w:rPr>
          <w:rFonts w:ascii="GHEA Grapalat" w:hAnsi="GHEA Grapalat"/>
          <w:sz w:val="20"/>
          <w:szCs w:val="20"/>
          <w:lang w:val="af-ZA"/>
        </w:rPr>
        <w:t xml:space="preserve"> </w:t>
      </w:r>
      <w:r w:rsidRPr="00BA41C0">
        <w:rPr>
          <w:rFonts w:ascii="GHEA Grapalat" w:hAnsi="GHEA Grapalat"/>
          <w:sz w:val="20"/>
          <w:szCs w:val="20"/>
        </w:rPr>
        <w:t>Երևան</w:t>
      </w:r>
      <w:r w:rsidRPr="00C264AA">
        <w:rPr>
          <w:rFonts w:ascii="GHEA Grapalat" w:hAnsi="GHEA Grapalat"/>
          <w:sz w:val="20"/>
          <w:szCs w:val="20"/>
          <w:lang w:val="af-ZA"/>
        </w:rPr>
        <w:t xml:space="preserve"> </w:t>
      </w:r>
      <w:r w:rsidRPr="00BA41C0">
        <w:rPr>
          <w:rFonts w:ascii="GHEA Grapalat" w:hAnsi="GHEA Grapalat"/>
          <w:sz w:val="20"/>
          <w:szCs w:val="20"/>
        </w:rPr>
        <w:t>քաղաքի</w:t>
      </w:r>
      <w:r w:rsidRPr="00C264AA">
        <w:rPr>
          <w:rFonts w:ascii="GHEA Grapalat" w:hAnsi="GHEA Grapalat"/>
          <w:sz w:val="20"/>
          <w:szCs w:val="20"/>
          <w:lang w:val="af-ZA"/>
        </w:rPr>
        <w:t xml:space="preserve"> </w:t>
      </w:r>
      <w:r w:rsidRPr="00BA41C0">
        <w:rPr>
          <w:rFonts w:ascii="GHEA Grapalat" w:hAnsi="GHEA Grapalat"/>
          <w:sz w:val="20"/>
          <w:szCs w:val="20"/>
        </w:rPr>
        <w:t>առաջին</w:t>
      </w:r>
      <w:r w:rsidRPr="00C264AA">
        <w:rPr>
          <w:rFonts w:ascii="GHEA Grapalat" w:hAnsi="GHEA Grapalat"/>
          <w:sz w:val="20"/>
          <w:szCs w:val="20"/>
          <w:lang w:val="af-ZA"/>
        </w:rPr>
        <w:t xml:space="preserve"> </w:t>
      </w:r>
      <w:r w:rsidRPr="00BA41C0">
        <w:rPr>
          <w:rFonts w:ascii="GHEA Grapalat" w:hAnsi="GHEA Grapalat"/>
          <w:sz w:val="20"/>
          <w:szCs w:val="20"/>
        </w:rPr>
        <w:t>ատյանի</w:t>
      </w:r>
      <w:r w:rsidRPr="00C264AA">
        <w:rPr>
          <w:rFonts w:ascii="GHEA Grapalat" w:hAnsi="GHEA Grapalat"/>
          <w:sz w:val="20"/>
          <w:szCs w:val="20"/>
          <w:lang w:val="af-ZA"/>
        </w:rPr>
        <w:t xml:space="preserve"> </w:t>
      </w:r>
      <w:r w:rsidRPr="00BA41C0">
        <w:rPr>
          <w:rFonts w:ascii="GHEA Grapalat" w:hAnsi="GHEA Grapalat"/>
          <w:sz w:val="20"/>
          <w:szCs w:val="20"/>
        </w:rPr>
        <w:t>ընդհանուր</w:t>
      </w:r>
      <w:r w:rsidRPr="00C264AA">
        <w:rPr>
          <w:rFonts w:ascii="GHEA Grapalat" w:hAnsi="GHEA Grapalat"/>
          <w:sz w:val="20"/>
          <w:szCs w:val="20"/>
          <w:lang w:val="af-ZA"/>
        </w:rPr>
        <w:t xml:space="preserve"> </w:t>
      </w:r>
      <w:r w:rsidRPr="00BA41C0">
        <w:rPr>
          <w:rFonts w:ascii="GHEA Grapalat" w:hAnsi="GHEA Grapalat"/>
          <w:sz w:val="20"/>
          <w:szCs w:val="20"/>
        </w:rPr>
        <w:t>իրավասության</w:t>
      </w:r>
      <w:r w:rsidRPr="00C264AA">
        <w:rPr>
          <w:rFonts w:ascii="GHEA Grapalat" w:hAnsi="GHEA Grapalat"/>
          <w:sz w:val="20"/>
          <w:szCs w:val="20"/>
          <w:lang w:val="af-ZA"/>
        </w:rPr>
        <w:t xml:space="preserve"> </w:t>
      </w:r>
      <w:r w:rsidRPr="00BA41C0">
        <w:rPr>
          <w:rFonts w:ascii="GHEA Grapalat" w:hAnsi="GHEA Grapalat"/>
          <w:sz w:val="20"/>
          <w:szCs w:val="20"/>
        </w:rPr>
        <w:t>դատարանում</w:t>
      </w:r>
      <w:r w:rsidRPr="00C264AA">
        <w:rPr>
          <w:rFonts w:ascii="GHEA Grapalat" w:hAnsi="GHEA Grapalat"/>
          <w:sz w:val="20"/>
          <w:szCs w:val="20"/>
          <w:lang w:val="af-ZA"/>
        </w:rPr>
        <w:t xml:space="preserve"> </w:t>
      </w:r>
      <w:r w:rsidRPr="00BA41C0">
        <w:rPr>
          <w:rFonts w:ascii="GHEA Grapalat" w:hAnsi="GHEA Grapalat"/>
          <w:sz w:val="20"/>
          <w:szCs w:val="20"/>
        </w:rPr>
        <w:t>հայցադիմումը</w:t>
      </w:r>
      <w:r w:rsidRPr="00C264AA">
        <w:rPr>
          <w:rFonts w:ascii="GHEA Grapalat" w:hAnsi="GHEA Grapalat"/>
          <w:sz w:val="20"/>
          <w:szCs w:val="20"/>
          <w:lang w:val="af-ZA"/>
        </w:rPr>
        <w:t xml:space="preserve"> </w:t>
      </w:r>
      <w:r w:rsidRPr="00BA41C0">
        <w:rPr>
          <w:rFonts w:ascii="GHEA Grapalat" w:hAnsi="GHEA Grapalat"/>
          <w:sz w:val="20"/>
          <w:szCs w:val="20"/>
        </w:rPr>
        <w:t>վարույթ</w:t>
      </w:r>
      <w:r w:rsidRPr="00C264AA">
        <w:rPr>
          <w:rFonts w:ascii="GHEA Grapalat" w:hAnsi="GHEA Grapalat"/>
          <w:sz w:val="20"/>
          <w:szCs w:val="20"/>
          <w:lang w:val="af-ZA"/>
        </w:rPr>
        <w:t xml:space="preserve"> </w:t>
      </w:r>
      <w:r w:rsidRPr="00BA41C0">
        <w:rPr>
          <w:rFonts w:ascii="GHEA Grapalat" w:hAnsi="GHEA Grapalat"/>
          <w:sz w:val="20"/>
          <w:szCs w:val="20"/>
        </w:rPr>
        <w:t>ընդունելուց</w:t>
      </w:r>
      <w:r w:rsidRPr="00C264AA">
        <w:rPr>
          <w:rFonts w:ascii="GHEA Grapalat" w:hAnsi="GHEA Grapalat"/>
          <w:sz w:val="20"/>
          <w:szCs w:val="20"/>
          <w:lang w:val="af-ZA"/>
        </w:rPr>
        <w:t xml:space="preserve"> </w:t>
      </w:r>
      <w:r w:rsidRPr="00BA41C0">
        <w:rPr>
          <w:rFonts w:ascii="GHEA Grapalat" w:hAnsi="GHEA Grapalat"/>
          <w:sz w:val="20"/>
          <w:szCs w:val="20"/>
        </w:rPr>
        <w:t>հետո՝</w:t>
      </w:r>
      <w:r w:rsidRPr="00C264AA">
        <w:rPr>
          <w:rFonts w:ascii="GHEA Grapalat" w:hAnsi="GHEA Grapalat"/>
          <w:sz w:val="20"/>
          <w:szCs w:val="20"/>
          <w:lang w:val="af-ZA"/>
        </w:rPr>
        <w:t xml:space="preserve"> </w:t>
      </w:r>
      <w:r w:rsidRPr="00BA41C0">
        <w:rPr>
          <w:rFonts w:ascii="GHEA Grapalat" w:hAnsi="GHEA Grapalat"/>
          <w:sz w:val="20"/>
          <w:szCs w:val="20"/>
        </w:rPr>
        <w:t>երեսուն</w:t>
      </w:r>
      <w:r w:rsidRPr="00C264AA">
        <w:rPr>
          <w:rFonts w:ascii="GHEA Grapalat" w:hAnsi="GHEA Grapalat"/>
          <w:sz w:val="20"/>
          <w:szCs w:val="20"/>
          <w:lang w:val="af-ZA"/>
        </w:rPr>
        <w:t xml:space="preserve"> </w:t>
      </w:r>
      <w:r w:rsidRPr="00BA41C0">
        <w:rPr>
          <w:rFonts w:ascii="GHEA Grapalat" w:hAnsi="GHEA Grapalat"/>
          <w:sz w:val="20"/>
          <w:szCs w:val="20"/>
        </w:rPr>
        <w:t>օրվա</w:t>
      </w:r>
      <w:r w:rsidRPr="00C264AA">
        <w:rPr>
          <w:rFonts w:ascii="GHEA Grapalat" w:hAnsi="GHEA Grapalat"/>
          <w:sz w:val="20"/>
          <w:szCs w:val="20"/>
          <w:lang w:val="af-ZA"/>
        </w:rPr>
        <w:t xml:space="preserve"> </w:t>
      </w:r>
      <w:r w:rsidRPr="00BA41C0">
        <w:rPr>
          <w:rFonts w:ascii="GHEA Grapalat" w:hAnsi="GHEA Grapalat"/>
          <w:sz w:val="20"/>
          <w:szCs w:val="20"/>
        </w:rPr>
        <w:t>ընթացքում</w:t>
      </w:r>
      <w:r w:rsidRPr="00C264AA">
        <w:rPr>
          <w:rFonts w:ascii="GHEA Grapalat" w:hAnsi="GHEA Grapalat"/>
          <w:sz w:val="20"/>
          <w:szCs w:val="20"/>
          <w:lang w:val="af-ZA"/>
        </w:rPr>
        <w:t xml:space="preserve">: </w:t>
      </w:r>
      <w:r w:rsidRPr="00BA41C0">
        <w:rPr>
          <w:rFonts w:ascii="GHEA Grapalat" w:hAnsi="GHEA Grapalat"/>
          <w:sz w:val="20"/>
          <w:szCs w:val="20"/>
        </w:rPr>
        <w:t>Դատարանի</w:t>
      </w:r>
      <w:r w:rsidRPr="00C264AA">
        <w:rPr>
          <w:rFonts w:ascii="GHEA Grapalat" w:hAnsi="GHEA Grapalat"/>
          <w:sz w:val="20"/>
          <w:szCs w:val="20"/>
          <w:lang w:val="af-ZA"/>
        </w:rPr>
        <w:t xml:space="preserve"> </w:t>
      </w:r>
      <w:r w:rsidRPr="00BA41C0">
        <w:rPr>
          <w:rFonts w:ascii="GHEA Grapalat" w:hAnsi="GHEA Grapalat"/>
          <w:sz w:val="20"/>
          <w:szCs w:val="20"/>
        </w:rPr>
        <w:t>պատճառաբանված</w:t>
      </w:r>
      <w:r w:rsidRPr="00C264AA">
        <w:rPr>
          <w:rFonts w:ascii="GHEA Grapalat" w:hAnsi="GHEA Grapalat"/>
          <w:sz w:val="20"/>
          <w:szCs w:val="20"/>
          <w:lang w:val="af-ZA"/>
        </w:rPr>
        <w:t xml:space="preserve"> </w:t>
      </w:r>
      <w:r w:rsidRPr="00BA41C0">
        <w:rPr>
          <w:rFonts w:ascii="GHEA Grapalat" w:hAnsi="GHEA Grapalat"/>
          <w:sz w:val="20"/>
          <w:szCs w:val="20"/>
        </w:rPr>
        <w:t>որոշմամբ</w:t>
      </w:r>
      <w:r w:rsidRPr="00C264AA">
        <w:rPr>
          <w:rFonts w:ascii="GHEA Grapalat" w:hAnsi="GHEA Grapalat"/>
          <w:sz w:val="20"/>
          <w:szCs w:val="20"/>
          <w:lang w:val="af-ZA"/>
        </w:rPr>
        <w:t xml:space="preserve"> </w:t>
      </w:r>
      <w:r w:rsidRPr="00BA41C0">
        <w:rPr>
          <w:rFonts w:ascii="GHEA Grapalat" w:hAnsi="GHEA Grapalat"/>
          <w:sz w:val="20"/>
          <w:szCs w:val="20"/>
        </w:rPr>
        <w:t>սույն</w:t>
      </w:r>
      <w:r w:rsidRPr="00C264AA">
        <w:rPr>
          <w:rFonts w:ascii="GHEA Grapalat" w:hAnsi="GHEA Grapalat"/>
          <w:sz w:val="20"/>
          <w:szCs w:val="20"/>
          <w:lang w:val="af-ZA"/>
        </w:rPr>
        <w:t xml:space="preserve"> </w:t>
      </w:r>
      <w:r w:rsidRPr="00BA41C0">
        <w:rPr>
          <w:rFonts w:ascii="GHEA Grapalat" w:hAnsi="GHEA Grapalat"/>
          <w:sz w:val="20"/>
          <w:szCs w:val="20"/>
        </w:rPr>
        <w:t>մասով</w:t>
      </w:r>
      <w:r w:rsidRPr="00C264AA">
        <w:rPr>
          <w:rFonts w:ascii="GHEA Grapalat" w:hAnsi="GHEA Grapalat"/>
          <w:sz w:val="20"/>
          <w:szCs w:val="20"/>
          <w:lang w:val="af-ZA"/>
        </w:rPr>
        <w:t xml:space="preserve"> </w:t>
      </w:r>
      <w:r w:rsidRPr="00BA41C0">
        <w:rPr>
          <w:rFonts w:ascii="GHEA Grapalat" w:hAnsi="GHEA Grapalat"/>
          <w:sz w:val="20"/>
          <w:szCs w:val="20"/>
        </w:rPr>
        <w:t>նախատեսված</w:t>
      </w:r>
      <w:r w:rsidRPr="00C264AA">
        <w:rPr>
          <w:rFonts w:ascii="GHEA Grapalat" w:hAnsi="GHEA Grapalat"/>
          <w:sz w:val="20"/>
          <w:szCs w:val="20"/>
          <w:lang w:val="af-ZA"/>
        </w:rPr>
        <w:t xml:space="preserve"> </w:t>
      </w:r>
      <w:r w:rsidRPr="00BA41C0">
        <w:rPr>
          <w:rFonts w:ascii="GHEA Grapalat" w:hAnsi="GHEA Grapalat"/>
          <w:sz w:val="20"/>
          <w:szCs w:val="20"/>
        </w:rPr>
        <w:t>ժամկետը</w:t>
      </w:r>
      <w:r w:rsidRPr="00C264AA">
        <w:rPr>
          <w:rFonts w:ascii="GHEA Grapalat" w:hAnsi="GHEA Grapalat"/>
          <w:sz w:val="20"/>
          <w:szCs w:val="20"/>
          <w:lang w:val="af-ZA"/>
        </w:rPr>
        <w:t xml:space="preserve"> </w:t>
      </w:r>
      <w:r w:rsidRPr="00BA41C0">
        <w:rPr>
          <w:rFonts w:ascii="GHEA Grapalat" w:hAnsi="GHEA Grapalat"/>
          <w:sz w:val="20"/>
          <w:szCs w:val="20"/>
        </w:rPr>
        <w:t>կարող</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երկարաձգվել</w:t>
      </w:r>
      <w:r w:rsidRPr="00C264AA">
        <w:rPr>
          <w:rFonts w:ascii="GHEA Grapalat" w:hAnsi="GHEA Grapalat"/>
          <w:sz w:val="20"/>
          <w:szCs w:val="20"/>
          <w:lang w:val="af-ZA"/>
        </w:rPr>
        <w:t xml:space="preserve"> </w:t>
      </w:r>
      <w:r w:rsidRPr="00BA41C0">
        <w:rPr>
          <w:rFonts w:ascii="GHEA Grapalat" w:hAnsi="GHEA Grapalat"/>
          <w:sz w:val="20"/>
          <w:szCs w:val="20"/>
        </w:rPr>
        <w:t>մեկ</w:t>
      </w:r>
      <w:r w:rsidRPr="00C264AA">
        <w:rPr>
          <w:rFonts w:ascii="GHEA Grapalat" w:hAnsi="GHEA Grapalat"/>
          <w:sz w:val="20"/>
          <w:szCs w:val="20"/>
          <w:lang w:val="af-ZA"/>
        </w:rPr>
        <w:t xml:space="preserve"> </w:t>
      </w:r>
      <w:r w:rsidRPr="00BA41C0">
        <w:rPr>
          <w:rFonts w:ascii="GHEA Grapalat" w:hAnsi="GHEA Grapalat"/>
          <w:sz w:val="20"/>
          <w:szCs w:val="20"/>
        </w:rPr>
        <w:t>անգամ</w:t>
      </w:r>
      <w:r w:rsidRPr="00C264AA">
        <w:rPr>
          <w:rFonts w:ascii="GHEA Grapalat" w:hAnsi="GHEA Grapalat"/>
          <w:sz w:val="20"/>
          <w:szCs w:val="20"/>
          <w:lang w:val="af-ZA"/>
        </w:rPr>
        <w:t xml:space="preserve">` </w:t>
      </w:r>
      <w:r w:rsidRPr="00BA41C0">
        <w:rPr>
          <w:rFonts w:ascii="GHEA Grapalat" w:hAnsi="GHEA Grapalat"/>
          <w:sz w:val="20"/>
          <w:szCs w:val="20"/>
        </w:rPr>
        <w:t>մինչև</w:t>
      </w:r>
      <w:r w:rsidRPr="00C264AA">
        <w:rPr>
          <w:rFonts w:ascii="GHEA Grapalat" w:hAnsi="GHEA Grapalat"/>
          <w:sz w:val="20"/>
          <w:szCs w:val="20"/>
          <w:lang w:val="af-ZA"/>
        </w:rPr>
        <w:t xml:space="preserve"> </w:t>
      </w:r>
      <w:r w:rsidRPr="00BA41C0">
        <w:rPr>
          <w:rFonts w:ascii="GHEA Grapalat" w:hAnsi="GHEA Grapalat"/>
          <w:sz w:val="20"/>
          <w:szCs w:val="20"/>
        </w:rPr>
        <w:t>տասն</w:t>
      </w:r>
      <w:r w:rsidRPr="00C264AA">
        <w:rPr>
          <w:rFonts w:ascii="GHEA Grapalat" w:hAnsi="GHEA Grapalat"/>
          <w:sz w:val="20"/>
          <w:szCs w:val="20"/>
          <w:lang w:val="af-ZA"/>
        </w:rPr>
        <w:t xml:space="preserve"> </w:t>
      </w:r>
      <w:r w:rsidRPr="00BA41C0">
        <w:rPr>
          <w:rFonts w:ascii="GHEA Grapalat" w:hAnsi="GHEA Grapalat"/>
          <w:sz w:val="20"/>
          <w:szCs w:val="20"/>
        </w:rPr>
        <w:t>օրացուցային</w:t>
      </w:r>
      <w:r w:rsidRPr="00C264AA">
        <w:rPr>
          <w:rFonts w:ascii="GHEA Grapalat" w:hAnsi="GHEA Grapalat"/>
          <w:sz w:val="20"/>
          <w:szCs w:val="20"/>
          <w:lang w:val="af-ZA"/>
        </w:rPr>
        <w:t xml:space="preserve"> </w:t>
      </w:r>
      <w:r w:rsidRPr="00BA41C0">
        <w:rPr>
          <w:rFonts w:ascii="GHEA Grapalat" w:hAnsi="GHEA Grapalat"/>
          <w:sz w:val="20"/>
          <w:szCs w:val="20"/>
        </w:rPr>
        <w:t>օրով</w:t>
      </w:r>
      <w:r w:rsidRPr="00C264AA">
        <w:rPr>
          <w:rFonts w:ascii="GHEA Grapalat" w:hAnsi="GHEA Grapalat"/>
          <w:sz w:val="20"/>
          <w:szCs w:val="20"/>
          <w:lang w:val="af-ZA"/>
        </w:rPr>
        <w:t>:</w:t>
      </w:r>
    </w:p>
    <w:p w14:paraId="6BED2279"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GHEA Grapalat" w:hAnsi="GHEA Grapalat"/>
          <w:sz w:val="20"/>
          <w:szCs w:val="20"/>
          <w:lang w:val="af-ZA"/>
        </w:rPr>
        <w:t xml:space="preserve">12.6. </w:t>
      </w:r>
      <w:r w:rsidRPr="00BA41C0">
        <w:rPr>
          <w:rFonts w:ascii="GHEA Grapalat" w:hAnsi="GHEA Grapalat"/>
          <w:sz w:val="20"/>
          <w:szCs w:val="20"/>
        </w:rPr>
        <w:t>Դատարանը</w:t>
      </w:r>
      <w:r w:rsidRPr="00C264AA">
        <w:rPr>
          <w:rFonts w:ascii="GHEA Grapalat" w:hAnsi="GHEA Grapalat"/>
          <w:sz w:val="20"/>
          <w:szCs w:val="20"/>
          <w:lang w:val="af-ZA"/>
        </w:rPr>
        <w:t xml:space="preserve"> </w:t>
      </w:r>
      <w:r w:rsidRPr="00BA41C0">
        <w:rPr>
          <w:rFonts w:ascii="GHEA Grapalat" w:hAnsi="GHEA Grapalat"/>
          <w:sz w:val="20"/>
          <w:szCs w:val="20"/>
        </w:rPr>
        <w:t>հայցադիմումը</w:t>
      </w:r>
      <w:r w:rsidRPr="00C264AA">
        <w:rPr>
          <w:rFonts w:ascii="GHEA Grapalat" w:hAnsi="GHEA Grapalat"/>
          <w:sz w:val="20"/>
          <w:szCs w:val="20"/>
          <w:lang w:val="af-ZA"/>
        </w:rPr>
        <w:t xml:space="preserve"> </w:t>
      </w:r>
      <w:r w:rsidRPr="00BA41C0">
        <w:rPr>
          <w:rFonts w:ascii="GHEA Grapalat" w:hAnsi="GHEA Grapalat"/>
          <w:sz w:val="20"/>
          <w:szCs w:val="20"/>
        </w:rPr>
        <w:t>վարույթ</w:t>
      </w:r>
      <w:r w:rsidRPr="00C264AA">
        <w:rPr>
          <w:rFonts w:ascii="GHEA Grapalat" w:hAnsi="GHEA Grapalat"/>
          <w:sz w:val="20"/>
          <w:szCs w:val="20"/>
          <w:lang w:val="af-ZA"/>
        </w:rPr>
        <w:t xml:space="preserve"> </w:t>
      </w:r>
      <w:r w:rsidRPr="00BA41C0">
        <w:rPr>
          <w:rFonts w:ascii="GHEA Grapalat" w:hAnsi="GHEA Grapalat"/>
          <w:sz w:val="20"/>
          <w:szCs w:val="20"/>
        </w:rPr>
        <w:t>ընդունելու</w:t>
      </w:r>
      <w:r w:rsidRPr="00C264AA">
        <w:rPr>
          <w:rFonts w:ascii="GHEA Grapalat" w:hAnsi="GHEA Grapalat"/>
          <w:sz w:val="20"/>
          <w:szCs w:val="20"/>
          <w:lang w:val="af-ZA"/>
        </w:rPr>
        <w:t xml:space="preserve"> </w:t>
      </w:r>
      <w:r w:rsidRPr="00BA41C0">
        <w:rPr>
          <w:rFonts w:ascii="GHEA Grapalat" w:hAnsi="GHEA Grapalat"/>
          <w:sz w:val="20"/>
          <w:szCs w:val="20"/>
        </w:rPr>
        <w:t>հարցը</w:t>
      </w:r>
      <w:r w:rsidRPr="00C264AA">
        <w:rPr>
          <w:rFonts w:ascii="GHEA Grapalat" w:hAnsi="GHEA Grapalat"/>
          <w:sz w:val="20"/>
          <w:szCs w:val="20"/>
          <w:lang w:val="af-ZA"/>
        </w:rPr>
        <w:t xml:space="preserve"> </w:t>
      </w:r>
      <w:r w:rsidRPr="00BA41C0">
        <w:rPr>
          <w:rFonts w:ascii="GHEA Grapalat" w:hAnsi="GHEA Grapalat"/>
          <w:sz w:val="20"/>
          <w:szCs w:val="20"/>
        </w:rPr>
        <w:t>լուծում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այն</w:t>
      </w:r>
      <w:r w:rsidRPr="00C264AA">
        <w:rPr>
          <w:rFonts w:ascii="GHEA Grapalat" w:hAnsi="GHEA Grapalat"/>
          <w:sz w:val="20"/>
          <w:szCs w:val="20"/>
          <w:lang w:val="af-ZA"/>
        </w:rPr>
        <w:t xml:space="preserve"> </w:t>
      </w:r>
      <w:r w:rsidRPr="00BA41C0">
        <w:rPr>
          <w:rFonts w:ascii="GHEA Grapalat" w:hAnsi="GHEA Grapalat"/>
          <w:sz w:val="20"/>
          <w:szCs w:val="20"/>
        </w:rPr>
        <w:t>ներկայացվելուց</w:t>
      </w:r>
      <w:r w:rsidRPr="00C264AA">
        <w:rPr>
          <w:rFonts w:ascii="GHEA Grapalat" w:hAnsi="GHEA Grapalat"/>
          <w:sz w:val="20"/>
          <w:szCs w:val="20"/>
          <w:lang w:val="af-ZA"/>
        </w:rPr>
        <w:t xml:space="preserve"> </w:t>
      </w:r>
      <w:r w:rsidRPr="00BA41C0">
        <w:rPr>
          <w:rFonts w:ascii="GHEA Grapalat" w:hAnsi="GHEA Grapalat"/>
          <w:sz w:val="20"/>
          <w:szCs w:val="20"/>
        </w:rPr>
        <w:t>հետո՝</w:t>
      </w:r>
      <w:r w:rsidRPr="00C264AA">
        <w:rPr>
          <w:rFonts w:ascii="GHEA Grapalat" w:hAnsi="GHEA Grapalat"/>
          <w:sz w:val="20"/>
          <w:szCs w:val="20"/>
          <w:lang w:val="af-ZA"/>
        </w:rPr>
        <w:t xml:space="preserve"> </w:t>
      </w:r>
      <w:r w:rsidRPr="00BA41C0">
        <w:rPr>
          <w:rFonts w:ascii="GHEA Grapalat" w:hAnsi="GHEA Grapalat"/>
          <w:sz w:val="20"/>
          <w:szCs w:val="20"/>
        </w:rPr>
        <w:t>եռօրյա</w:t>
      </w:r>
      <w:r w:rsidRPr="00C264AA">
        <w:rPr>
          <w:rFonts w:ascii="GHEA Grapalat" w:hAnsi="GHEA Grapalat"/>
          <w:sz w:val="20"/>
          <w:szCs w:val="20"/>
          <w:lang w:val="af-ZA"/>
        </w:rPr>
        <w:t xml:space="preserve"> </w:t>
      </w:r>
      <w:r w:rsidRPr="00BA41C0">
        <w:rPr>
          <w:rFonts w:ascii="GHEA Grapalat" w:hAnsi="GHEA Grapalat"/>
          <w:sz w:val="20"/>
          <w:szCs w:val="20"/>
        </w:rPr>
        <w:t>ժամկետում</w:t>
      </w:r>
      <w:r w:rsidRPr="00C264AA">
        <w:rPr>
          <w:rFonts w:ascii="GHEA Grapalat" w:hAnsi="GHEA Grapalat"/>
          <w:sz w:val="20"/>
          <w:szCs w:val="20"/>
          <w:lang w:val="af-ZA"/>
        </w:rPr>
        <w:t>:</w:t>
      </w:r>
    </w:p>
    <w:p w14:paraId="03506473"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GHEA Grapalat" w:hAnsi="GHEA Grapalat"/>
          <w:sz w:val="20"/>
          <w:szCs w:val="20"/>
          <w:lang w:val="af-ZA"/>
        </w:rPr>
        <w:t xml:space="preserve">12.7. </w:t>
      </w:r>
      <w:r w:rsidRPr="00BA41C0">
        <w:rPr>
          <w:rFonts w:ascii="GHEA Grapalat" w:hAnsi="GHEA Grapalat"/>
          <w:sz w:val="20"/>
          <w:szCs w:val="20"/>
        </w:rPr>
        <w:t>Հայցադիմումը</w:t>
      </w:r>
      <w:r w:rsidRPr="00C264AA">
        <w:rPr>
          <w:rFonts w:ascii="GHEA Grapalat" w:hAnsi="GHEA Grapalat"/>
          <w:sz w:val="20"/>
          <w:szCs w:val="20"/>
          <w:lang w:val="af-ZA"/>
        </w:rPr>
        <w:t xml:space="preserve"> </w:t>
      </w:r>
      <w:r w:rsidRPr="00BA41C0">
        <w:rPr>
          <w:rFonts w:ascii="GHEA Grapalat" w:hAnsi="GHEA Grapalat"/>
          <w:sz w:val="20"/>
          <w:szCs w:val="20"/>
        </w:rPr>
        <w:t>վարույթ</w:t>
      </w:r>
      <w:r w:rsidRPr="00C264AA">
        <w:rPr>
          <w:rFonts w:ascii="GHEA Grapalat" w:hAnsi="GHEA Grapalat"/>
          <w:sz w:val="20"/>
          <w:szCs w:val="20"/>
          <w:lang w:val="af-ZA"/>
        </w:rPr>
        <w:t xml:space="preserve"> </w:t>
      </w:r>
      <w:r w:rsidRPr="00BA41C0">
        <w:rPr>
          <w:rFonts w:ascii="GHEA Grapalat" w:hAnsi="GHEA Grapalat"/>
          <w:sz w:val="20"/>
          <w:szCs w:val="20"/>
        </w:rPr>
        <w:t>ընդունելու</w:t>
      </w:r>
      <w:r w:rsidRPr="00C264AA">
        <w:rPr>
          <w:rFonts w:ascii="GHEA Grapalat" w:hAnsi="GHEA Grapalat"/>
          <w:sz w:val="20"/>
          <w:szCs w:val="20"/>
          <w:lang w:val="af-ZA"/>
        </w:rPr>
        <w:t xml:space="preserve"> </w:t>
      </w:r>
      <w:r w:rsidRPr="00BA41C0">
        <w:rPr>
          <w:rFonts w:ascii="GHEA Grapalat" w:hAnsi="GHEA Grapalat"/>
          <w:sz w:val="20"/>
          <w:szCs w:val="20"/>
        </w:rPr>
        <w:t>հետ</w:t>
      </w:r>
      <w:r w:rsidRPr="00C264AA">
        <w:rPr>
          <w:rFonts w:ascii="GHEA Grapalat" w:hAnsi="GHEA Grapalat"/>
          <w:sz w:val="20"/>
          <w:szCs w:val="20"/>
          <w:lang w:val="af-ZA"/>
        </w:rPr>
        <w:t xml:space="preserve"> </w:t>
      </w:r>
      <w:r w:rsidRPr="00BA41C0">
        <w:rPr>
          <w:rFonts w:ascii="GHEA Grapalat" w:hAnsi="GHEA Grapalat"/>
          <w:sz w:val="20"/>
          <w:szCs w:val="20"/>
        </w:rPr>
        <w:t>միաժամանակ</w:t>
      </w:r>
      <w:r w:rsidRPr="00C264AA">
        <w:rPr>
          <w:rFonts w:ascii="GHEA Grapalat" w:hAnsi="GHEA Grapalat"/>
          <w:sz w:val="20"/>
          <w:szCs w:val="20"/>
          <w:lang w:val="af-ZA"/>
        </w:rPr>
        <w:t xml:space="preserve"> </w:t>
      </w:r>
      <w:r w:rsidRPr="00BA41C0">
        <w:rPr>
          <w:rFonts w:ascii="GHEA Grapalat" w:hAnsi="GHEA Grapalat"/>
          <w:sz w:val="20"/>
          <w:szCs w:val="20"/>
        </w:rPr>
        <w:t>դատարանը</w:t>
      </w:r>
      <w:r w:rsidRPr="00C264AA">
        <w:rPr>
          <w:rFonts w:ascii="GHEA Grapalat" w:hAnsi="GHEA Grapalat"/>
          <w:sz w:val="20"/>
          <w:szCs w:val="20"/>
          <w:lang w:val="af-ZA"/>
        </w:rPr>
        <w:t xml:space="preserve"> </w:t>
      </w:r>
      <w:r w:rsidRPr="00BA41C0">
        <w:rPr>
          <w:rFonts w:ascii="GHEA Grapalat" w:hAnsi="GHEA Grapalat"/>
          <w:sz w:val="20"/>
          <w:szCs w:val="20"/>
        </w:rPr>
        <w:t>կայացնում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որոշում՝</w:t>
      </w:r>
      <w:r w:rsidRPr="00C264AA">
        <w:rPr>
          <w:rFonts w:ascii="GHEA Grapalat" w:hAnsi="GHEA Grapalat"/>
          <w:sz w:val="20"/>
          <w:szCs w:val="20"/>
          <w:lang w:val="af-ZA"/>
        </w:rPr>
        <w:t xml:space="preserve"> </w:t>
      </w:r>
      <w:r w:rsidRPr="00BA41C0">
        <w:rPr>
          <w:rFonts w:ascii="GHEA Grapalat" w:hAnsi="GHEA Grapalat"/>
          <w:sz w:val="20"/>
          <w:szCs w:val="20"/>
        </w:rPr>
        <w:t>պատասխանողից</w:t>
      </w:r>
      <w:r w:rsidRPr="00C264AA">
        <w:rPr>
          <w:rFonts w:ascii="GHEA Grapalat" w:hAnsi="GHEA Grapalat"/>
          <w:sz w:val="20"/>
          <w:szCs w:val="20"/>
          <w:lang w:val="af-ZA"/>
        </w:rPr>
        <w:t xml:space="preserve"> </w:t>
      </w:r>
      <w:r w:rsidRPr="00BA41C0">
        <w:rPr>
          <w:rFonts w:ascii="GHEA Grapalat" w:hAnsi="GHEA Grapalat"/>
          <w:sz w:val="20"/>
          <w:szCs w:val="20"/>
        </w:rPr>
        <w:t>տվյալ</w:t>
      </w:r>
      <w:r w:rsidRPr="00C264AA">
        <w:rPr>
          <w:rFonts w:ascii="GHEA Grapalat" w:hAnsi="GHEA Grapalat"/>
          <w:sz w:val="20"/>
          <w:szCs w:val="20"/>
          <w:lang w:val="af-ZA"/>
        </w:rPr>
        <w:t xml:space="preserve"> </w:t>
      </w:r>
      <w:r w:rsidRPr="00BA41C0">
        <w:rPr>
          <w:rFonts w:ascii="GHEA Grapalat" w:hAnsi="GHEA Grapalat"/>
          <w:sz w:val="20"/>
          <w:szCs w:val="20"/>
        </w:rPr>
        <w:t>գնման</w:t>
      </w:r>
      <w:r w:rsidRPr="00C264AA">
        <w:rPr>
          <w:rFonts w:ascii="GHEA Grapalat" w:hAnsi="GHEA Grapalat"/>
          <w:sz w:val="20"/>
          <w:szCs w:val="20"/>
          <w:lang w:val="af-ZA"/>
        </w:rPr>
        <w:t xml:space="preserve"> </w:t>
      </w:r>
      <w:r w:rsidRPr="00BA41C0">
        <w:rPr>
          <w:rFonts w:ascii="GHEA Grapalat" w:hAnsi="GHEA Grapalat"/>
          <w:sz w:val="20"/>
          <w:szCs w:val="20"/>
        </w:rPr>
        <w:t>գործընթացի</w:t>
      </w:r>
      <w:r w:rsidRPr="00C264AA">
        <w:rPr>
          <w:rFonts w:ascii="GHEA Grapalat" w:hAnsi="GHEA Grapalat"/>
          <w:sz w:val="20"/>
          <w:szCs w:val="20"/>
          <w:lang w:val="af-ZA"/>
        </w:rPr>
        <w:t xml:space="preserve"> </w:t>
      </w:r>
      <w:r w:rsidRPr="00BA41C0">
        <w:rPr>
          <w:rFonts w:ascii="GHEA Grapalat" w:hAnsi="GHEA Grapalat"/>
          <w:sz w:val="20"/>
          <w:szCs w:val="20"/>
        </w:rPr>
        <w:t>հետ</w:t>
      </w:r>
      <w:r w:rsidRPr="00C264AA">
        <w:rPr>
          <w:rFonts w:ascii="GHEA Grapalat" w:hAnsi="GHEA Grapalat"/>
          <w:sz w:val="20"/>
          <w:szCs w:val="20"/>
          <w:lang w:val="af-ZA"/>
        </w:rPr>
        <w:t xml:space="preserve"> </w:t>
      </w:r>
      <w:r w:rsidRPr="00BA41C0">
        <w:rPr>
          <w:rFonts w:ascii="GHEA Grapalat" w:hAnsi="GHEA Grapalat"/>
          <w:sz w:val="20"/>
          <w:szCs w:val="20"/>
        </w:rPr>
        <w:t>կապված</w:t>
      </w:r>
      <w:r w:rsidRPr="00C264AA">
        <w:rPr>
          <w:rFonts w:ascii="GHEA Grapalat" w:hAnsi="GHEA Grapalat"/>
          <w:sz w:val="20"/>
          <w:szCs w:val="20"/>
          <w:lang w:val="af-ZA"/>
        </w:rPr>
        <w:t xml:space="preserve"> </w:t>
      </w:r>
      <w:r w:rsidRPr="00BA41C0">
        <w:rPr>
          <w:rFonts w:ascii="GHEA Grapalat" w:hAnsi="GHEA Grapalat"/>
          <w:sz w:val="20"/>
          <w:szCs w:val="20"/>
        </w:rPr>
        <w:t>պատասխանողի</w:t>
      </w:r>
      <w:r w:rsidRPr="00C264AA">
        <w:rPr>
          <w:rFonts w:ascii="GHEA Grapalat" w:hAnsi="GHEA Grapalat"/>
          <w:sz w:val="20"/>
          <w:szCs w:val="20"/>
          <w:lang w:val="af-ZA"/>
        </w:rPr>
        <w:t xml:space="preserve"> </w:t>
      </w:r>
      <w:r w:rsidRPr="00BA41C0">
        <w:rPr>
          <w:rFonts w:ascii="GHEA Grapalat" w:hAnsi="GHEA Grapalat"/>
          <w:sz w:val="20"/>
          <w:szCs w:val="20"/>
        </w:rPr>
        <w:t>տիրապետման</w:t>
      </w:r>
      <w:r w:rsidRPr="00C264AA">
        <w:rPr>
          <w:rFonts w:ascii="GHEA Grapalat" w:hAnsi="GHEA Grapalat"/>
          <w:sz w:val="20"/>
          <w:szCs w:val="20"/>
          <w:lang w:val="af-ZA"/>
        </w:rPr>
        <w:t xml:space="preserve"> </w:t>
      </w:r>
      <w:r w:rsidRPr="00BA41C0">
        <w:rPr>
          <w:rFonts w:ascii="GHEA Grapalat" w:hAnsi="GHEA Grapalat"/>
          <w:sz w:val="20"/>
          <w:szCs w:val="20"/>
        </w:rPr>
        <w:t>տակ</w:t>
      </w:r>
      <w:r w:rsidRPr="00C264AA">
        <w:rPr>
          <w:rFonts w:ascii="GHEA Grapalat" w:hAnsi="GHEA Grapalat"/>
          <w:sz w:val="20"/>
          <w:szCs w:val="20"/>
          <w:lang w:val="af-ZA"/>
        </w:rPr>
        <w:t xml:space="preserve"> </w:t>
      </w:r>
      <w:r w:rsidRPr="00BA41C0">
        <w:rPr>
          <w:rFonts w:ascii="GHEA Grapalat" w:hAnsi="GHEA Grapalat"/>
          <w:sz w:val="20"/>
          <w:szCs w:val="20"/>
        </w:rPr>
        <w:t>գտնվող</w:t>
      </w:r>
      <w:r w:rsidRPr="00C264AA">
        <w:rPr>
          <w:rFonts w:ascii="GHEA Grapalat" w:hAnsi="GHEA Grapalat"/>
          <w:sz w:val="20"/>
          <w:szCs w:val="20"/>
          <w:lang w:val="af-ZA"/>
        </w:rPr>
        <w:t xml:space="preserve"> </w:t>
      </w:r>
      <w:r w:rsidRPr="00BA41C0">
        <w:rPr>
          <w:rFonts w:ascii="GHEA Grapalat" w:hAnsi="GHEA Grapalat"/>
          <w:sz w:val="20"/>
          <w:szCs w:val="20"/>
        </w:rPr>
        <w:t>բոլոր</w:t>
      </w:r>
      <w:r w:rsidRPr="00C264AA">
        <w:rPr>
          <w:rFonts w:ascii="GHEA Grapalat" w:hAnsi="GHEA Grapalat"/>
          <w:sz w:val="20"/>
          <w:szCs w:val="20"/>
          <w:lang w:val="af-ZA"/>
        </w:rPr>
        <w:t xml:space="preserve"> </w:t>
      </w:r>
      <w:r w:rsidRPr="00BA41C0">
        <w:rPr>
          <w:rFonts w:ascii="GHEA Grapalat" w:hAnsi="GHEA Grapalat"/>
          <w:sz w:val="20"/>
          <w:szCs w:val="20"/>
        </w:rPr>
        <w:t>ապացույցները</w:t>
      </w:r>
      <w:r w:rsidRPr="00C264AA">
        <w:rPr>
          <w:rFonts w:ascii="GHEA Grapalat" w:hAnsi="GHEA Grapalat"/>
          <w:sz w:val="20"/>
          <w:szCs w:val="20"/>
          <w:lang w:val="af-ZA"/>
        </w:rPr>
        <w:t xml:space="preserve"> </w:t>
      </w:r>
      <w:r w:rsidRPr="00BA41C0">
        <w:rPr>
          <w:rFonts w:ascii="GHEA Grapalat" w:hAnsi="GHEA Grapalat"/>
          <w:sz w:val="20"/>
          <w:szCs w:val="20"/>
        </w:rPr>
        <w:t>պահանջելու</w:t>
      </w:r>
      <w:r w:rsidRPr="00C264AA">
        <w:rPr>
          <w:rFonts w:ascii="GHEA Grapalat" w:hAnsi="GHEA Grapalat"/>
          <w:sz w:val="20"/>
          <w:szCs w:val="20"/>
          <w:lang w:val="af-ZA"/>
        </w:rPr>
        <w:t xml:space="preserve"> </w:t>
      </w:r>
      <w:r w:rsidRPr="00BA41C0">
        <w:rPr>
          <w:rFonts w:ascii="GHEA Grapalat" w:hAnsi="GHEA Grapalat"/>
          <w:sz w:val="20"/>
          <w:szCs w:val="20"/>
        </w:rPr>
        <w:t>մասին</w:t>
      </w:r>
      <w:r w:rsidRPr="00C264AA">
        <w:rPr>
          <w:rFonts w:ascii="GHEA Grapalat" w:hAnsi="GHEA Grapalat"/>
          <w:sz w:val="20"/>
          <w:szCs w:val="20"/>
          <w:lang w:val="af-ZA"/>
        </w:rPr>
        <w:t>:</w:t>
      </w:r>
    </w:p>
    <w:p w14:paraId="3E2A3B9C"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GHEA Grapalat" w:hAnsi="GHEA Grapalat"/>
          <w:sz w:val="20"/>
          <w:szCs w:val="20"/>
          <w:lang w:val="af-ZA"/>
        </w:rPr>
        <w:lastRenderedPageBreak/>
        <w:t xml:space="preserve">12.8. </w:t>
      </w:r>
      <w:r w:rsidRPr="00BA41C0">
        <w:rPr>
          <w:rFonts w:ascii="GHEA Grapalat" w:hAnsi="GHEA Grapalat"/>
          <w:sz w:val="20"/>
          <w:szCs w:val="20"/>
        </w:rPr>
        <w:t>Ապացույցներ</w:t>
      </w:r>
      <w:r w:rsidRPr="00C264AA">
        <w:rPr>
          <w:rFonts w:ascii="GHEA Grapalat" w:hAnsi="GHEA Grapalat"/>
          <w:sz w:val="20"/>
          <w:szCs w:val="20"/>
          <w:lang w:val="af-ZA"/>
        </w:rPr>
        <w:t xml:space="preserve"> </w:t>
      </w:r>
      <w:r w:rsidRPr="00BA41C0">
        <w:rPr>
          <w:rFonts w:ascii="GHEA Grapalat" w:hAnsi="GHEA Grapalat"/>
          <w:sz w:val="20"/>
          <w:szCs w:val="20"/>
        </w:rPr>
        <w:t>պահանջելու</w:t>
      </w:r>
      <w:r w:rsidRPr="00C264AA">
        <w:rPr>
          <w:rFonts w:ascii="GHEA Grapalat" w:hAnsi="GHEA Grapalat"/>
          <w:sz w:val="20"/>
          <w:szCs w:val="20"/>
          <w:lang w:val="af-ZA"/>
        </w:rPr>
        <w:t xml:space="preserve"> </w:t>
      </w:r>
      <w:r w:rsidRPr="00BA41C0">
        <w:rPr>
          <w:rFonts w:ascii="GHEA Grapalat" w:hAnsi="GHEA Grapalat"/>
          <w:sz w:val="20"/>
          <w:szCs w:val="20"/>
        </w:rPr>
        <w:t>վերաբերյալ</w:t>
      </w:r>
      <w:r w:rsidRPr="00C264AA">
        <w:rPr>
          <w:rFonts w:ascii="GHEA Grapalat" w:hAnsi="GHEA Grapalat"/>
          <w:sz w:val="20"/>
          <w:szCs w:val="20"/>
          <w:lang w:val="af-ZA"/>
        </w:rPr>
        <w:t xml:space="preserve"> </w:t>
      </w:r>
      <w:r w:rsidRPr="00BA41C0">
        <w:rPr>
          <w:rFonts w:ascii="GHEA Grapalat" w:hAnsi="GHEA Grapalat"/>
          <w:sz w:val="20"/>
          <w:szCs w:val="20"/>
        </w:rPr>
        <w:t>որոշումը</w:t>
      </w:r>
      <w:r w:rsidRPr="00C264AA">
        <w:rPr>
          <w:rFonts w:ascii="GHEA Grapalat" w:hAnsi="GHEA Grapalat"/>
          <w:sz w:val="20"/>
          <w:szCs w:val="20"/>
          <w:lang w:val="af-ZA"/>
        </w:rPr>
        <w:t xml:space="preserve"> </w:t>
      </w:r>
      <w:r w:rsidRPr="00BA41C0">
        <w:rPr>
          <w:rFonts w:ascii="GHEA Grapalat" w:hAnsi="GHEA Grapalat"/>
          <w:sz w:val="20"/>
          <w:szCs w:val="20"/>
        </w:rPr>
        <w:t>կատարվում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պատասխանողի</w:t>
      </w:r>
      <w:r w:rsidRPr="00C264AA">
        <w:rPr>
          <w:rFonts w:ascii="GHEA Grapalat" w:hAnsi="GHEA Grapalat"/>
          <w:sz w:val="20"/>
          <w:szCs w:val="20"/>
          <w:lang w:val="af-ZA"/>
        </w:rPr>
        <w:t xml:space="preserve"> </w:t>
      </w:r>
      <w:r w:rsidRPr="00BA41C0">
        <w:rPr>
          <w:rFonts w:ascii="GHEA Grapalat" w:hAnsi="GHEA Grapalat"/>
          <w:sz w:val="20"/>
          <w:szCs w:val="20"/>
        </w:rPr>
        <w:t>կողմից</w:t>
      </w:r>
      <w:r w:rsidRPr="00C264AA">
        <w:rPr>
          <w:rFonts w:ascii="GHEA Grapalat" w:hAnsi="GHEA Grapalat"/>
          <w:sz w:val="20"/>
          <w:szCs w:val="20"/>
          <w:lang w:val="af-ZA"/>
        </w:rPr>
        <w:t xml:space="preserve"> </w:t>
      </w:r>
      <w:r w:rsidRPr="00BA41C0">
        <w:rPr>
          <w:rFonts w:ascii="GHEA Grapalat" w:hAnsi="GHEA Grapalat"/>
          <w:sz w:val="20"/>
          <w:szCs w:val="20"/>
        </w:rPr>
        <w:t>որոշումն</w:t>
      </w:r>
      <w:r w:rsidRPr="00C264AA">
        <w:rPr>
          <w:rFonts w:ascii="GHEA Grapalat" w:hAnsi="GHEA Grapalat"/>
          <w:sz w:val="20"/>
          <w:szCs w:val="20"/>
          <w:lang w:val="af-ZA"/>
        </w:rPr>
        <w:t xml:space="preserve"> </w:t>
      </w:r>
      <w:r w:rsidRPr="00BA41C0">
        <w:rPr>
          <w:rFonts w:ascii="GHEA Grapalat" w:hAnsi="GHEA Grapalat"/>
          <w:sz w:val="20"/>
          <w:szCs w:val="20"/>
        </w:rPr>
        <w:t>ստանալուց</w:t>
      </w:r>
      <w:r w:rsidRPr="00C264AA">
        <w:rPr>
          <w:rFonts w:ascii="GHEA Grapalat" w:hAnsi="GHEA Grapalat"/>
          <w:sz w:val="20"/>
          <w:szCs w:val="20"/>
          <w:lang w:val="af-ZA"/>
        </w:rPr>
        <w:t xml:space="preserve"> </w:t>
      </w:r>
      <w:r w:rsidRPr="00BA41C0">
        <w:rPr>
          <w:rFonts w:ascii="GHEA Grapalat" w:hAnsi="GHEA Grapalat"/>
          <w:sz w:val="20"/>
          <w:szCs w:val="20"/>
        </w:rPr>
        <w:t>հետո՝</w:t>
      </w:r>
      <w:r w:rsidRPr="00C264AA">
        <w:rPr>
          <w:rFonts w:ascii="GHEA Grapalat" w:hAnsi="GHEA Grapalat"/>
          <w:sz w:val="20"/>
          <w:szCs w:val="20"/>
          <w:lang w:val="af-ZA"/>
        </w:rPr>
        <w:t xml:space="preserve"> </w:t>
      </w:r>
      <w:r w:rsidRPr="00BA41C0">
        <w:rPr>
          <w:rFonts w:ascii="GHEA Grapalat" w:hAnsi="GHEA Grapalat"/>
          <w:sz w:val="20"/>
          <w:szCs w:val="20"/>
        </w:rPr>
        <w:t>հնգօրյա</w:t>
      </w:r>
      <w:r w:rsidRPr="00C264AA">
        <w:rPr>
          <w:rFonts w:ascii="GHEA Grapalat" w:hAnsi="GHEA Grapalat"/>
          <w:sz w:val="20"/>
          <w:szCs w:val="20"/>
          <w:lang w:val="af-ZA"/>
        </w:rPr>
        <w:t xml:space="preserve"> </w:t>
      </w:r>
      <w:r w:rsidRPr="00BA41C0">
        <w:rPr>
          <w:rFonts w:ascii="GHEA Grapalat" w:hAnsi="GHEA Grapalat"/>
          <w:sz w:val="20"/>
          <w:szCs w:val="20"/>
        </w:rPr>
        <w:t>ժամկետում</w:t>
      </w:r>
      <w:r w:rsidRPr="00C264AA">
        <w:rPr>
          <w:rFonts w:ascii="GHEA Grapalat" w:hAnsi="GHEA Grapalat"/>
          <w:sz w:val="20"/>
          <w:szCs w:val="20"/>
          <w:lang w:val="af-ZA"/>
        </w:rPr>
        <w:t>:</w:t>
      </w:r>
    </w:p>
    <w:p w14:paraId="753DB37A" w14:textId="77777777" w:rsidR="00DC658B" w:rsidRPr="00C264AA" w:rsidRDefault="00DC658B" w:rsidP="00DC658B">
      <w:pPr>
        <w:shd w:val="clear" w:color="auto" w:fill="FFFFFF"/>
        <w:ind w:firstLine="375"/>
        <w:jc w:val="both"/>
        <w:rPr>
          <w:rFonts w:ascii="GHEA Grapalat" w:hAnsi="GHEA Grapalat"/>
          <w:sz w:val="20"/>
          <w:szCs w:val="20"/>
          <w:lang w:val="af-ZA"/>
        </w:rPr>
      </w:pPr>
      <w:r w:rsidRPr="00BA41C0">
        <w:rPr>
          <w:rFonts w:ascii="GHEA Grapalat" w:hAnsi="GHEA Grapalat"/>
          <w:sz w:val="20"/>
          <w:szCs w:val="20"/>
        </w:rPr>
        <w:t>Սույն</w:t>
      </w:r>
      <w:r w:rsidRPr="00C264AA">
        <w:rPr>
          <w:rFonts w:ascii="GHEA Grapalat" w:hAnsi="GHEA Grapalat"/>
          <w:sz w:val="20"/>
          <w:szCs w:val="20"/>
          <w:lang w:val="af-ZA"/>
        </w:rPr>
        <w:t xml:space="preserve"> </w:t>
      </w:r>
      <w:r w:rsidRPr="00BA41C0">
        <w:rPr>
          <w:rFonts w:ascii="GHEA Grapalat" w:hAnsi="GHEA Grapalat"/>
          <w:sz w:val="20"/>
          <w:szCs w:val="20"/>
        </w:rPr>
        <w:t>կետով</w:t>
      </w:r>
      <w:r w:rsidRPr="00C264AA">
        <w:rPr>
          <w:rFonts w:ascii="GHEA Grapalat" w:hAnsi="GHEA Grapalat"/>
          <w:sz w:val="20"/>
          <w:szCs w:val="20"/>
          <w:lang w:val="af-ZA"/>
        </w:rPr>
        <w:t xml:space="preserve"> </w:t>
      </w:r>
      <w:r w:rsidRPr="00BA41C0">
        <w:rPr>
          <w:rFonts w:ascii="GHEA Grapalat" w:hAnsi="GHEA Grapalat"/>
          <w:sz w:val="20"/>
          <w:szCs w:val="20"/>
        </w:rPr>
        <w:t>նախատեսված</w:t>
      </w:r>
      <w:r w:rsidRPr="00C264AA">
        <w:rPr>
          <w:rFonts w:ascii="GHEA Grapalat" w:hAnsi="GHEA Grapalat"/>
          <w:sz w:val="20"/>
          <w:szCs w:val="20"/>
          <w:lang w:val="af-ZA"/>
        </w:rPr>
        <w:t xml:space="preserve"> </w:t>
      </w:r>
      <w:r w:rsidRPr="00BA41C0">
        <w:rPr>
          <w:rFonts w:ascii="GHEA Grapalat" w:hAnsi="GHEA Grapalat"/>
          <w:sz w:val="20"/>
          <w:szCs w:val="20"/>
        </w:rPr>
        <w:t>ժամկետում</w:t>
      </w:r>
      <w:r w:rsidRPr="00C264AA">
        <w:rPr>
          <w:rFonts w:ascii="GHEA Grapalat" w:hAnsi="GHEA Grapalat"/>
          <w:sz w:val="20"/>
          <w:szCs w:val="20"/>
          <w:lang w:val="af-ZA"/>
        </w:rPr>
        <w:t xml:space="preserve"> </w:t>
      </w:r>
      <w:r w:rsidRPr="00BA41C0">
        <w:rPr>
          <w:rFonts w:ascii="GHEA Grapalat" w:hAnsi="GHEA Grapalat"/>
          <w:sz w:val="20"/>
          <w:szCs w:val="20"/>
        </w:rPr>
        <w:t>պատասխանողի</w:t>
      </w:r>
      <w:r w:rsidRPr="00C264AA">
        <w:rPr>
          <w:rFonts w:ascii="GHEA Grapalat" w:hAnsi="GHEA Grapalat"/>
          <w:sz w:val="20"/>
          <w:szCs w:val="20"/>
          <w:lang w:val="af-ZA"/>
        </w:rPr>
        <w:t xml:space="preserve"> </w:t>
      </w:r>
      <w:r w:rsidRPr="00BA41C0">
        <w:rPr>
          <w:rFonts w:ascii="GHEA Grapalat" w:hAnsi="GHEA Grapalat"/>
          <w:sz w:val="20"/>
          <w:szCs w:val="20"/>
        </w:rPr>
        <w:t>կողմից</w:t>
      </w:r>
      <w:r w:rsidRPr="00C264AA">
        <w:rPr>
          <w:rFonts w:ascii="GHEA Grapalat" w:hAnsi="GHEA Grapalat"/>
          <w:sz w:val="20"/>
          <w:szCs w:val="20"/>
          <w:lang w:val="af-ZA"/>
        </w:rPr>
        <w:t xml:space="preserve"> </w:t>
      </w:r>
      <w:r w:rsidRPr="00BA41C0">
        <w:rPr>
          <w:rFonts w:ascii="GHEA Grapalat" w:hAnsi="GHEA Grapalat"/>
          <w:sz w:val="20"/>
          <w:szCs w:val="20"/>
        </w:rPr>
        <w:t>ապացույցներ</w:t>
      </w:r>
      <w:r w:rsidRPr="00C264AA">
        <w:rPr>
          <w:rFonts w:ascii="GHEA Grapalat" w:hAnsi="GHEA Grapalat"/>
          <w:sz w:val="20"/>
          <w:szCs w:val="20"/>
          <w:lang w:val="af-ZA"/>
        </w:rPr>
        <w:t xml:space="preserve"> </w:t>
      </w:r>
      <w:r w:rsidRPr="00BA41C0">
        <w:rPr>
          <w:rFonts w:ascii="GHEA Grapalat" w:hAnsi="GHEA Grapalat"/>
          <w:sz w:val="20"/>
          <w:szCs w:val="20"/>
        </w:rPr>
        <w:t>պահանջելու</w:t>
      </w:r>
      <w:r w:rsidRPr="00C264AA">
        <w:rPr>
          <w:rFonts w:ascii="GHEA Grapalat" w:hAnsi="GHEA Grapalat"/>
          <w:sz w:val="20"/>
          <w:szCs w:val="20"/>
          <w:lang w:val="af-ZA"/>
        </w:rPr>
        <w:t xml:space="preserve"> </w:t>
      </w:r>
      <w:r w:rsidRPr="00BA41C0">
        <w:rPr>
          <w:rFonts w:ascii="GHEA Grapalat" w:hAnsi="GHEA Grapalat"/>
          <w:sz w:val="20"/>
          <w:szCs w:val="20"/>
        </w:rPr>
        <w:t>վերաբերյալ</w:t>
      </w:r>
      <w:r w:rsidRPr="00C264AA">
        <w:rPr>
          <w:rFonts w:ascii="GHEA Grapalat" w:hAnsi="GHEA Grapalat"/>
          <w:sz w:val="20"/>
          <w:szCs w:val="20"/>
          <w:lang w:val="af-ZA"/>
        </w:rPr>
        <w:t xml:space="preserve"> </w:t>
      </w:r>
      <w:r w:rsidRPr="00BA41C0">
        <w:rPr>
          <w:rFonts w:ascii="GHEA Grapalat" w:hAnsi="GHEA Grapalat"/>
          <w:sz w:val="20"/>
          <w:szCs w:val="20"/>
        </w:rPr>
        <w:t>որոշման</w:t>
      </w:r>
      <w:r w:rsidRPr="00C264AA">
        <w:rPr>
          <w:rFonts w:ascii="GHEA Grapalat" w:hAnsi="GHEA Grapalat"/>
          <w:sz w:val="20"/>
          <w:szCs w:val="20"/>
          <w:lang w:val="af-ZA"/>
        </w:rPr>
        <w:t xml:space="preserve"> </w:t>
      </w:r>
      <w:r w:rsidRPr="00BA41C0">
        <w:rPr>
          <w:rFonts w:ascii="GHEA Grapalat" w:hAnsi="GHEA Grapalat"/>
          <w:sz w:val="20"/>
          <w:szCs w:val="20"/>
        </w:rPr>
        <w:t>պահանջները</w:t>
      </w:r>
      <w:r w:rsidRPr="00C264AA">
        <w:rPr>
          <w:rFonts w:ascii="GHEA Grapalat" w:hAnsi="GHEA Grapalat"/>
          <w:sz w:val="20"/>
          <w:szCs w:val="20"/>
          <w:lang w:val="af-ZA"/>
        </w:rPr>
        <w:t xml:space="preserve"> </w:t>
      </w:r>
      <w:r w:rsidRPr="00BA41C0">
        <w:rPr>
          <w:rFonts w:ascii="GHEA Grapalat" w:hAnsi="GHEA Grapalat"/>
          <w:sz w:val="20"/>
          <w:szCs w:val="20"/>
        </w:rPr>
        <w:t>չկատարվելու</w:t>
      </w:r>
      <w:r w:rsidRPr="00C264AA">
        <w:rPr>
          <w:rFonts w:ascii="GHEA Grapalat" w:hAnsi="GHEA Grapalat"/>
          <w:sz w:val="20"/>
          <w:szCs w:val="20"/>
          <w:lang w:val="af-ZA"/>
        </w:rPr>
        <w:t xml:space="preserve"> </w:t>
      </w:r>
      <w:r w:rsidRPr="00BA41C0">
        <w:rPr>
          <w:rFonts w:ascii="GHEA Grapalat" w:hAnsi="GHEA Grapalat"/>
          <w:sz w:val="20"/>
          <w:szCs w:val="20"/>
        </w:rPr>
        <w:t>դեպքում</w:t>
      </w:r>
      <w:r w:rsidRPr="00C264AA">
        <w:rPr>
          <w:rFonts w:ascii="GHEA Grapalat" w:hAnsi="GHEA Grapalat"/>
          <w:sz w:val="20"/>
          <w:szCs w:val="20"/>
          <w:lang w:val="af-ZA"/>
        </w:rPr>
        <w:t xml:space="preserve"> </w:t>
      </w:r>
      <w:r w:rsidRPr="00BA41C0">
        <w:rPr>
          <w:rFonts w:ascii="GHEA Grapalat" w:hAnsi="GHEA Grapalat"/>
          <w:sz w:val="20"/>
          <w:szCs w:val="20"/>
        </w:rPr>
        <w:t>գործը</w:t>
      </w:r>
      <w:r w:rsidRPr="00C264AA">
        <w:rPr>
          <w:rFonts w:ascii="GHEA Grapalat" w:hAnsi="GHEA Grapalat"/>
          <w:sz w:val="20"/>
          <w:szCs w:val="20"/>
          <w:lang w:val="af-ZA"/>
        </w:rPr>
        <w:t xml:space="preserve"> </w:t>
      </w:r>
      <w:r w:rsidRPr="00BA41C0">
        <w:rPr>
          <w:rFonts w:ascii="GHEA Grapalat" w:hAnsi="GHEA Grapalat"/>
          <w:sz w:val="20"/>
          <w:szCs w:val="20"/>
        </w:rPr>
        <w:t>քննվում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դրանում</w:t>
      </w:r>
      <w:r w:rsidRPr="00C264AA">
        <w:rPr>
          <w:rFonts w:ascii="GHEA Grapalat" w:hAnsi="GHEA Grapalat"/>
          <w:sz w:val="20"/>
          <w:szCs w:val="20"/>
          <w:lang w:val="af-ZA"/>
        </w:rPr>
        <w:t xml:space="preserve"> </w:t>
      </w:r>
      <w:r w:rsidRPr="00BA41C0">
        <w:rPr>
          <w:rFonts w:ascii="GHEA Grapalat" w:hAnsi="GHEA Grapalat"/>
          <w:sz w:val="20"/>
          <w:szCs w:val="20"/>
        </w:rPr>
        <w:t>առկա</w:t>
      </w:r>
      <w:r w:rsidRPr="00C264AA">
        <w:rPr>
          <w:rFonts w:ascii="GHEA Grapalat" w:hAnsi="GHEA Grapalat"/>
          <w:sz w:val="20"/>
          <w:szCs w:val="20"/>
          <w:lang w:val="af-ZA"/>
        </w:rPr>
        <w:t xml:space="preserve"> </w:t>
      </w:r>
      <w:r w:rsidRPr="00BA41C0">
        <w:rPr>
          <w:rFonts w:ascii="GHEA Grapalat" w:hAnsi="GHEA Grapalat"/>
          <w:sz w:val="20"/>
          <w:szCs w:val="20"/>
        </w:rPr>
        <w:t>ապացույցների</w:t>
      </w:r>
      <w:r w:rsidRPr="00C264AA">
        <w:rPr>
          <w:rFonts w:ascii="GHEA Grapalat" w:hAnsi="GHEA Grapalat"/>
          <w:sz w:val="20"/>
          <w:szCs w:val="20"/>
          <w:lang w:val="af-ZA"/>
        </w:rPr>
        <w:t xml:space="preserve"> </w:t>
      </w:r>
      <w:r w:rsidRPr="00BA41C0">
        <w:rPr>
          <w:rFonts w:ascii="GHEA Grapalat" w:hAnsi="GHEA Grapalat"/>
          <w:sz w:val="20"/>
          <w:szCs w:val="20"/>
        </w:rPr>
        <w:t>հիման</w:t>
      </w:r>
      <w:r w:rsidRPr="00C264AA">
        <w:rPr>
          <w:rFonts w:ascii="GHEA Grapalat" w:hAnsi="GHEA Grapalat"/>
          <w:sz w:val="20"/>
          <w:szCs w:val="20"/>
          <w:lang w:val="af-ZA"/>
        </w:rPr>
        <w:t xml:space="preserve"> </w:t>
      </w:r>
      <w:r w:rsidRPr="00BA41C0">
        <w:rPr>
          <w:rFonts w:ascii="GHEA Grapalat" w:hAnsi="GHEA Grapalat"/>
          <w:sz w:val="20"/>
          <w:szCs w:val="20"/>
        </w:rPr>
        <w:t>վրա</w:t>
      </w:r>
      <w:r w:rsidRPr="00C264AA">
        <w:rPr>
          <w:rFonts w:ascii="GHEA Grapalat" w:hAnsi="GHEA Grapalat"/>
          <w:sz w:val="20"/>
          <w:szCs w:val="20"/>
          <w:lang w:val="af-ZA"/>
        </w:rPr>
        <w:t xml:space="preserve">, </w:t>
      </w:r>
      <w:r w:rsidRPr="00BA41C0">
        <w:rPr>
          <w:rFonts w:ascii="GHEA Grapalat" w:hAnsi="GHEA Grapalat"/>
          <w:sz w:val="20"/>
          <w:szCs w:val="20"/>
        </w:rPr>
        <w:t>իսկ</w:t>
      </w:r>
      <w:r w:rsidRPr="00C264AA">
        <w:rPr>
          <w:rFonts w:ascii="GHEA Grapalat" w:hAnsi="GHEA Grapalat"/>
          <w:sz w:val="20"/>
          <w:szCs w:val="20"/>
          <w:lang w:val="af-ZA"/>
        </w:rPr>
        <w:t xml:space="preserve"> </w:t>
      </w:r>
      <w:r w:rsidRPr="00BA41C0">
        <w:rPr>
          <w:rFonts w:ascii="GHEA Grapalat" w:hAnsi="GHEA Grapalat"/>
          <w:sz w:val="20"/>
          <w:szCs w:val="20"/>
        </w:rPr>
        <w:t>հայցվորի</w:t>
      </w:r>
      <w:r w:rsidRPr="00C264AA">
        <w:rPr>
          <w:rFonts w:ascii="GHEA Grapalat" w:hAnsi="GHEA Grapalat"/>
          <w:sz w:val="20"/>
          <w:szCs w:val="20"/>
          <w:lang w:val="af-ZA"/>
        </w:rPr>
        <w:t xml:space="preserve"> </w:t>
      </w:r>
      <w:r w:rsidRPr="00BA41C0">
        <w:rPr>
          <w:rFonts w:ascii="GHEA Grapalat" w:hAnsi="GHEA Grapalat"/>
          <w:sz w:val="20"/>
          <w:szCs w:val="20"/>
        </w:rPr>
        <w:t>վկայակոչած</w:t>
      </w:r>
      <w:r w:rsidRPr="00C264AA">
        <w:rPr>
          <w:rFonts w:ascii="GHEA Grapalat" w:hAnsi="GHEA Grapalat"/>
          <w:sz w:val="20"/>
          <w:szCs w:val="20"/>
          <w:lang w:val="af-ZA"/>
        </w:rPr>
        <w:t xml:space="preserve"> </w:t>
      </w:r>
      <w:r w:rsidRPr="00BA41C0">
        <w:rPr>
          <w:rFonts w:ascii="GHEA Grapalat" w:hAnsi="GHEA Grapalat"/>
          <w:sz w:val="20"/>
          <w:szCs w:val="20"/>
        </w:rPr>
        <w:t>այն</w:t>
      </w:r>
      <w:r w:rsidRPr="00C264AA">
        <w:rPr>
          <w:rFonts w:ascii="GHEA Grapalat" w:hAnsi="GHEA Grapalat"/>
          <w:sz w:val="20"/>
          <w:szCs w:val="20"/>
          <w:lang w:val="af-ZA"/>
        </w:rPr>
        <w:t xml:space="preserve"> </w:t>
      </w:r>
      <w:r w:rsidRPr="00BA41C0">
        <w:rPr>
          <w:rFonts w:ascii="GHEA Grapalat" w:hAnsi="GHEA Grapalat"/>
          <w:sz w:val="20"/>
          <w:szCs w:val="20"/>
        </w:rPr>
        <w:t>փաստերը</w:t>
      </w:r>
      <w:r w:rsidRPr="00C264AA">
        <w:rPr>
          <w:rFonts w:ascii="GHEA Grapalat" w:hAnsi="GHEA Grapalat"/>
          <w:sz w:val="20"/>
          <w:szCs w:val="20"/>
          <w:lang w:val="af-ZA"/>
        </w:rPr>
        <w:t xml:space="preserve">, </w:t>
      </w:r>
      <w:r w:rsidRPr="00BA41C0">
        <w:rPr>
          <w:rFonts w:ascii="GHEA Grapalat" w:hAnsi="GHEA Grapalat"/>
          <w:sz w:val="20"/>
          <w:szCs w:val="20"/>
        </w:rPr>
        <w:t>որոնք</w:t>
      </w:r>
      <w:r w:rsidRPr="00C264AA">
        <w:rPr>
          <w:rFonts w:ascii="GHEA Grapalat" w:hAnsi="GHEA Grapalat"/>
          <w:sz w:val="20"/>
          <w:szCs w:val="20"/>
          <w:lang w:val="af-ZA"/>
        </w:rPr>
        <w:t xml:space="preserve"> </w:t>
      </w:r>
      <w:r w:rsidRPr="00BA41C0">
        <w:rPr>
          <w:rFonts w:ascii="GHEA Grapalat" w:hAnsi="GHEA Grapalat"/>
          <w:sz w:val="20"/>
          <w:szCs w:val="20"/>
        </w:rPr>
        <w:t>ենթակա</w:t>
      </w:r>
      <w:r w:rsidRPr="00C264AA">
        <w:rPr>
          <w:rFonts w:ascii="GHEA Grapalat" w:hAnsi="GHEA Grapalat"/>
          <w:sz w:val="20"/>
          <w:szCs w:val="20"/>
          <w:lang w:val="af-ZA"/>
        </w:rPr>
        <w:t xml:space="preserve"> </w:t>
      </w:r>
      <w:r w:rsidRPr="00BA41C0">
        <w:rPr>
          <w:rFonts w:ascii="GHEA Grapalat" w:hAnsi="GHEA Grapalat"/>
          <w:sz w:val="20"/>
          <w:szCs w:val="20"/>
        </w:rPr>
        <w:t>են</w:t>
      </w:r>
      <w:r w:rsidRPr="00C264AA">
        <w:rPr>
          <w:rFonts w:ascii="GHEA Grapalat" w:hAnsi="GHEA Grapalat"/>
          <w:sz w:val="20"/>
          <w:szCs w:val="20"/>
          <w:lang w:val="af-ZA"/>
        </w:rPr>
        <w:t xml:space="preserve"> </w:t>
      </w:r>
      <w:r w:rsidRPr="00BA41C0">
        <w:rPr>
          <w:rFonts w:ascii="GHEA Grapalat" w:hAnsi="GHEA Grapalat"/>
          <w:sz w:val="20"/>
          <w:szCs w:val="20"/>
        </w:rPr>
        <w:t>հաստատման</w:t>
      </w:r>
      <w:r w:rsidRPr="00C264AA">
        <w:rPr>
          <w:rFonts w:ascii="GHEA Grapalat" w:hAnsi="GHEA Grapalat"/>
          <w:sz w:val="20"/>
          <w:szCs w:val="20"/>
          <w:lang w:val="af-ZA"/>
        </w:rPr>
        <w:t xml:space="preserve"> </w:t>
      </w:r>
      <w:r w:rsidRPr="00BA41C0">
        <w:rPr>
          <w:rFonts w:ascii="GHEA Grapalat" w:hAnsi="GHEA Grapalat"/>
          <w:sz w:val="20"/>
          <w:szCs w:val="20"/>
        </w:rPr>
        <w:t>պատասխանողի</w:t>
      </w:r>
      <w:r w:rsidRPr="00C264AA">
        <w:rPr>
          <w:rFonts w:ascii="GHEA Grapalat" w:hAnsi="GHEA Grapalat"/>
          <w:sz w:val="20"/>
          <w:szCs w:val="20"/>
          <w:lang w:val="af-ZA"/>
        </w:rPr>
        <w:t xml:space="preserve"> </w:t>
      </w:r>
      <w:r w:rsidRPr="00BA41C0">
        <w:rPr>
          <w:rFonts w:ascii="GHEA Grapalat" w:hAnsi="GHEA Grapalat"/>
          <w:sz w:val="20"/>
          <w:szCs w:val="20"/>
        </w:rPr>
        <w:t>տիրապետման</w:t>
      </w:r>
      <w:r w:rsidRPr="00C264AA">
        <w:rPr>
          <w:rFonts w:ascii="GHEA Grapalat" w:hAnsi="GHEA Grapalat"/>
          <w:sz w:val="20"/>
          <w:szCs w:val="20"/>
          <w:lang w:val="af-ZA"/>
        </w:rPr>
        <w:t xml:space="preserve"> </w:t>
      </w:r>
      <w:r w:rsidRPr="00BA41C0">
        <w:rPr>
          <w:rFonts w:ascii="GHEA Grapalat" w:hAnsi="GHEA Grapalat"/>
          <w:sz w:val="20"/>
          <w:szCs w:val="20"/>
        </w:rPr>
        <w:t>տակ</w:t>
      </w:r>
      <w:r w:rsidRPr="00C264AA">
        <w:rPr>
          <w:rFonts w:ascii="GHEA Grapalat" w:hAnsi="GHEA Grapalat"/>
          <w:sz w:val="20"/>
          <w:szCs w:val="20"/>
          <w:lang w:val="af-ZA"/>
        </w:rPr>
        <w:t xml:space="preserve"> </w:t>
      </w:r>
      <w:r w:rsidRPr="00BA41C0">
        <w:rPr>
          <w:rFonts w:ascii="GHEA Grapalat" w:hAnsi="GHEA Grapalat"/>
          <w:sz w:val="20"/>
          <w:szCs w:val="20"/>
        </w:rPr>
        <w:t>գտնվող</w:t>
      </w:r>
      <w:r w:rsidRPr="00C264AA">
        <w:rPr>
          <w:rFonts w:ascii="GHEA Grapalat" w:hAnsi="GHEA Grapalat"/>
          <w:sz w:val="20"/>
          <w:szCs w:val="20"/>
          <w:lang w:val="af-ZA"/>
        </w:rPr>
        <w:t xml:space="preserve"> </w:t>
      </w:r>
      <w:r w:rsidRPr="00BA41C0">
        <w:rPr>
          <w:rFonts w:ascii="GHEA Grapalat" w:hAnsi="GHEA Grapalat"/>
          <w:sz w:val="20"/>
          <w:szCs w:val="20"/>
        </w:rPr>
        <w:t>ապացույցներով</w:t>
      </w:r>
      <w:r w:rsidRPr="00C264AA">
        <w:rPr>
          <w:rFonts w:ascii="GHEA Grapalat" w:hAnsi="GHEA Grapalat"/>
          <w:sz w:val="20"/>
          <w:szCs w:val="20"/>
          <w:lang w:val="af-ZA"/>
        </w:rPr>
        <w:t xml:space="preserve">, </w:t>
      </w:r>
      <w:r w:rsidRPr="00BA41C0">
        <w:rPr>
          <w:rFonts w:ascii="GHEA Grapalat" w:hAnsi="GHEA Grapalat"/>
          <w:sz w:val="20"/>
          <w:szCs w:val="20"/>
        </w:rPr>
        <w:t>համարվում</w:t>
      </w:r>
      <w:r w:rsidRPr="00C264AA">
        <w:rPr>
          <w:rFonts w:ascii="GHEA Grapalat" w:hAnsi="GHEA Grapalat"/>
          <w:sz w:val="20"/>
          <w:szCs w:val="20"/>
          <w:lang w:val="af-ZA"/>
        </w:rPr>
        <w:t xml:space="preserve"> </w:t>
      </w:r>
      <w:r w:rsidRPr="00BA41C0">
        <w:rPr>
          <w:rFonts w:ascii="GHEA Grapalat" w:hAnsi="GHEA Grapalat"/>
          <w:sz w:val="20"/>
          <w:szCs w:val="20"/>
        </w:rPr>
        <w:t>են</w:t>
      </w:r>
      <w:r w:rsidRPr="00C264AA">
        <w:rPr>
          <w:rFonts w:ascii="GHEA Grapalat" w:hAnsi="GHEA Grapalat"/>
          <w:sz w:val="20"/>
          <w:szCs w:val="20"/>
          <w:lang w:val="af-ZA"/>
        </w:rPr>
        <w:t xml:space="preserve"> </w:t>
      </w:r>
      <w:r w:rsidRPr="00BA41C0">
        <w:rPr>
          <w:rFonts w:ascii="GHEA Grapalat" w:hAnsi="GHEA Grapalat"/>
          <w:sz w:val="20"/>
          <w:szCs w:val="20"/>
        </w:rPr>
        <w:t>հաստատված</w:t>
      </w:r>
      <w:r w:rsidRPr="00C264AA">
        <w:rPr>
          <w:rFonts w:ascii="GHEA Grapalat" w:hAnsi="GHEA Grapalat"/>
          <w:sz w:val="20"/>
          <w:szCs w:val="20"/>
          <w:lang w:val="af-ZA"/>
        </w:rPr>
        <w:t>:</w:t>
      </w:r>
    </w:p>
    <w:p w14:paraId="5B1B3E10"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GHEA Grapalat" w:hAnsi="GHEA Grapalat"/>
          <w:sz w:val="20"/>
          <w:szCs w:val="20"/>
          <w:lang w:val="af-ZA"/>
        </w:rPr>
        <w:t>12</w:t>
      </w:r>
      <w:r w:rsidRPr="00C264AA">
        <w:rPr>
          <w:rFonts w:ascii="Cambria Math" w:hAnsi="Cambria Math" w:cs="Cambria Math"/>
          <w:sz w:val="20"/>
          <w:szCs w:val="20"/>
          <w:lang w:val="af-ZA"/>
        </w:rPr>
        <w:t>․</w:t>
      </w:r>
      <w:r w:rsidRPr="00C264AA">
        <w:rPr>
          <w:rFonts w:ascii="GHEA Grapalat" w:hAnsi="GHEA Grapalat"/>
          <w:sz w:val="20"/>
          <w:szCs w:val="20"/>
          <w:lang w:val="af-ZA"/>
        </w:rPr>
        <w:t xml:space="preserve">9. </w:t>
      </w:r>
      <w:r w:rsidRPr="00BA41C0">
        <w:rPr>
          <w:rFonts w:ascii="GHEA Grapalat" w:hAnsi="GHEA Grapalat"/>
          <w:sz w:val="20"/>
          <w:szCs w:val="20"/>
        </w:rPr>
        <w:t>Դատարանը</w:t>
      </w:r>
      <w:r w:rsidRPr="00C264AA">
        <w:rPr>
          <w:rFonts w:ascii="GHEA Grapalat" w:hAnsi="GHEA Grapalat"/>
          <w:sz w:val="20"/>
          <w:szCs w:val="20"/>
          <w:lang w:val="af-ZA"/>
        </w:rPr>
        <w:t xml:space="preserve"> </w:t>
      </w:r>
      <w:r w:rsidRPr="00BA41C0">
        <w:rPr>
          <w:rFonts w:ascii="GHEA Grapalat" w:hAnsi="GHEA Grapalat"/>
          <w:sz w:val="20"/>
          <w:szCs w:val="20"/>
        </w:rPr>
        <w:t>սույն</w:t>
      </w:r>
      <w:r w:rsidRPr="00C264AA">
        <w:rPr>
          <w:rFonts w:ascii="GHEA Grapalat" w:hAnsi="GHEA Grapalat"/>
          <w:sz w:val="20"/>
          <w:szCs w:val="20"/>
          <w:lang w:val="af-ZA"/>
        </w:rPr>
        <w:t xml:space="preserve"> </w:t>
      </w:r>
      <w:r w:rsidRPr="00BA41C0">
        <w:rPr>
          <w:rFonts w:ascii="GHEA Grapalat" w:hAnsi="GHEA Grapalat"/>
          <w:sz w:val="20"/>
          <w:szCs w:val="20"/>
        </w:rPr>
        <w:t>գնման</w:t>
      </w:r>
      <w:r w:rsidRPr="00C264AA">
        <w:rPr>
          <w:rFonts w:ascii="GHEA Grapalat" w:hAnsi="GHEA Grapalat"/>
          <w:sz w:val="20"/>
          <w:szCs w:val="20"/>
          <w:lang w:val="af-ZA"/>
        </w:rPr>
        <w:t xml:space="preserve"> </w:t>
      </w:r>
      <w:r w:rsidRPr="00BA41C0">
        <w:rPr>
          <w:rFonts w:ascii="GHEA Grapalat" w:hAnsi="GHEA Grapalat"/>
          <w:sz w:val="20"/>
          <w:szCs w:val="20"/>
        </w:rPr>
        <w:t>գործընթացին</w:t>
      </w:r>
      <w:r w:rsidRPr="00C264AA">
        <w:rPr>
          <w:rFonts w:ascii="GHEA Grapalat" w:hAnsi="GHEA Grapalat"/>
          <w:sz w:val="20"/>
          <w:szCs w:val="20"/>
          <w:lang w:val="af-ZA"/>
        </w:rPr>
        <w:t xml:space="preserve"> </w:t>
      </w:r>
      <w:r w:rsidRPr="00BA41C0">
        <w:rPr>
          <w:rFonts w:ascii="GHEA Grapalat" w:hAnsi="GHEA Grapalat"/>
          <w:sz w:val="20"/>
          <w:szCs w:val="20"/>
        </w:rPr>
        <w:t>վերաբերող՝</w:t>
      </w:r>
      <w:r w:rsidRPr="00C264AA">
        <w:rPr>
          <w:rFonts w:ascii="GHEA Grapalat" w:hAnsi="GHEA Grapalat"/>
          <w:sz w:val="20"/>
          <w:szCs w:val="20"/>
          <w:lang w:val="af-ZA"/>
        </w:rPr>
        <w:t xml:space="preserve"> </w:t>
      </w:r>
      <w:r w:rsidRPr="00BA41C0">
        <w:rPr>
          <w:rFonts w:ascii="GHEA Grapalat" w:hAnsi="GHEA Grapalat"/>
          <w:sz w:val="20"/>
          <w:szCs w:val="20"/>
        </w:rPr>
        <w:t>սույն</w:t>
      </w:r>
      <w:r w:rsidRPr="00C264AA">
        <w:rPr>
          <w:rFonts w:ascii="GHEA Grapalat" w:hAnsi="GHEA Grapalat"/>
          <w:sz w:val="20"/>
          <w:szCs w:val="20"/>
          <w:lang w:val="af-ZA"/>
        </w:rPr>
        <w:t xml:space="preserve"> </w:t>
      </w:r>
      <w:r w:rsidRPr="00BA41C0">
        <w:rPr>
          <w:rFonts w:ascii="GHEA Grapalat" w:hAnsi="GHEA Grapalat"/>
          <w:sz w:val="20"/>
          <w:szCs w:val="20"/>
        </w:rPr>
        <w:t>բաժնով</w:t>
      </w:r>
      <w:r w:rsidRPr="00C264AA">
        <w:rPr>
          <w:rFonts w:ascii="GHEA Grapalat" w:hAnsi="GHEA Grapalat"/>
          <w:sz w:val="20"/>
          <w:szCs w:val="20"/>
          <w:lang w:val="af-ZA"/>
        </w:rPr>
        <w:t xml:space="preserve"> </w:t>
      </w:r>
      <w:r w:rsidRPr="00BA41C0">
        <w:rPr>
          <w:rFonts w:ascii="GHEA Grapalat" w:hAnsi="GHEA Grapalat"/>
          <w:sz w:val="20"/>
          <w:szCs w:val="20"/>
        </w:rPr>
        <w:t>նախատեսված</w:t>
      </w:r>
      <w:r w:rsidRPr="00C264AA">
        <w:rPr>
          <w:rFonts w:ascii="GHEA Grapalat" w:hAnsi="GHEA Grapalat"/>
          <w:sz w:val="20"/>
          <w:szCs w:val="20"/>
          <w:lang w:val="af-ZA"/>
        </w:rPr>
        <w:t xml:space="preserve"> </w:t>
      </w:r>
      <w:r w:rsidRPr="00BA41C0">
        <w:rPr>
          <w:rFonts w:ascii="GHEA Grapalat" w:hAnsi="GHEA Grapalat"/>
          <w:sz w:val="20"/>
          <w:szCs w:val="20"/>
        </w:rPr>
        <w:t>վեճերի</w:t>
      </w:r>
      <w:r w:rsidRPr="00C264AA">
        <w:rPr>
          <w:rFonts w:ascii="GHEA Grapalat" w:hAnsi="GHEA Grapalat"/>
          <w:sz w:val="20"/>
          <w:szCs w:val="20"/>
          <w:lang w:val="af-ZA"/>
        </w:rPr>
        <w:t xml:space="preserve"> </w:t>
      </w:r>
      <w:r w:rsidRPr="00BA41C0">
        <w:rPr>
          <w:rFonts w:ascii="GHEA Grapalat" w:hAnsi="GHEA Grapalat"/>
          <w:sz w:val="20"/>
          <w:szCs w:val="20"/>
        </w:rPr>
        <w:t>վերաբերյալ</w:t>
      </w:r>
      <w:r w:rsidRPr="00C264AA">
        <w:rPr>
          <w:rFonts w:ascii="GHEA Grapalat" w:hAnsi="GHEA Grapalat"/>
          <w:sz w:val="20"/>
          <w:szCs w:val="20"/>
          <w:lang w:val="af-ZA"/>
        </w:rPr>
        <w:t xml:space="preserve"> </w:t>
      </w:r>
      <w:r w:rsidRPr="00BA41C0">
        <w:rPr>
          <w:rFonts w:ascii="GHEA Grapalat" w:hAnsi="GHEA Grapalat"/>
          <w:sz w:val="20"/>
          <w:szCs w:val="20"/>
        </w:rPr>
        <w:t>իր</w:t>
      </w:r>
      <w:r w:rsidRPr="00C264AA">
        <w:rPr>
          <w:rFonts w:ascii="GHEA Grapalat" w:hAnsi="GHEA Grapalat"/>
          <w:sz w:val="20"/>
          <w:szCs w:val="20"/>
          <w:lang w:val="af-ZA"/>
        </w:rPr>
        <w:t xml:space="preserve"> </w:t>
      </w:r>
      <w:r w:rsidRPr="00BA41C0">
        <w:rPr>
          <w:rFonts w:ascii="GHEA Grapalat" w:hAnsi="GHEA Grapalat"/>
          <w:sz w:val="20"/>
          <w:szCs w:val="20"/>
        </w:rPr>
        <w:t>վարույթում</w:t>
      </w:r>
      <w:r w:rsidRPr="00C264AA">
        <w:rPr>
          <w:rFonts w:ascii="GHEA Grapalat" w:hAnsi="GHEA Grapalat"/>
          <w:sz w:val="20"/>
          <w:szCs w:val="20"/>
          <w:lang w:val="af-ZA"/>
        </w:rPr>
        <w:t xml:space="preserve"> </w:t>
      </w:r>
      <w:r w:rsidRPr="00BA41C0">
        <w:rPr>
          <w:rFonts w:ascii="GHEA Grapalat" w:hAnsi="GHEA Grapalat"/>
          <w:sz w:val="20"/>
          <w:szCs w:val="20"/>
        </w:rPr>
        <w:t>քննվող</w:t>
      </w:r>
      <w:r w:rsidRPr="00C264AA">
        <w:rPr>
          <w:rFonts w:ascii="GHEA Grapalat" w:hAnsi="GHEA Grapalat"/>
          <w:sz w:val="20"/>
          <w:szCs w:val="20"/>
          <w:lang w:val="af-ZA"/>
        </w:rPr>
        <w:t xml:space="preserve"> </w:t>
      </w:r>
      <w:r w:rsidRPr="00BA41C0">
        <w:rPr>
          <w:rFonts w:ascii="GHEA Grapalat" w:hAnsi="GHEA Grapalat"/>
          <w:sz w:val="20"/>
          <w:szCs w:val="20"/>
        </w:rPr>
        <w:t>գործերը</w:t>
      </w:r>
      <w:r w:rsidRPr="00C264AA">
        <w:rPr>
          <w:rFonts w:ascii="GHEA Grapalat" w:hAnsi="GHEA Grapalat"/>
          <w:sz w:val="20"/>
          <w:szCs w:val="20"/>
          <w:lang w:val="af-ZA"/>
        </w:rPr>
        <w:t xml:space="preserve"> </w:t>
      </w:r>
      <w:r w:rsidRPr="00BA41C0">
        <w:rPr>
          <w:rFonts w:ascii="GHEA Grapalat" w:hAnsi="GHEA Grapalat"/>
          <w:sz w:val="20"/>
          <w:szCs w:val="20"/>
        </w:rPr>
        <w:t>միացնում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մեկ</w:t>
      </w:r>
      <w:r w:rsidRPr="00C264AA">
        <w:rPr>
          <w:rFonts w:ascii="GHEA Grapalat" w:hAnsi="GHEA Grapalat"/>
          <w:sz w:val="20"/>
          <w:szCs w:val="20"/>
          <w:lang w:val="af-ZA"/>
        </w:rPr>
        <w:t xml:space="preserve"> </w:t>
      </w:r>
      <w:r w:rsidRPr="00BA41C0">
        <w:rPr>
          <w:rFonts w:ascii="GHEA Grapalat" w:hAnsi="GHEA Grapalat"/>
          <w:sz w:val="20"/>
          <w:szCs w:val="20"/>
        </w:rPr>
        <w:t>վարույթում</w:t>
      </w:r>
      <w:r w:rsidRPr="00C264AA">
        <w:rPr>
          <w:rFonts w:ascii="GHEA Grapalat" w:hAnsi="GHEA Grapalat"/>
          <w:sz w:val="20"/>
          <w:szCs w:val="20"/>
          <w:lang w:val="af-ZA"/>
        </w:rPr>
        <w:t>:</w:t>
      </w:r>
    </w:p>
    <w:p w14:paraId="3F28D7A2"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GHEA Grapalat" w:hAnsi="GHEA Grapalat"/>
          <w:sz w:val="20"/>
          <w:szCs w:val="20"/>
          <w:lang w:val="af-ZA"/>
        </w:rPr>
        <w:t>12</w:t>
      </w:r>
      <w:r w:rsidRPr="00C264AA">
        <w:rPr>
          <w:rFonts w:ascii="Cambria Math" w:hAnsi="Cambria Math" w:cs="Cambria Math"/>
          <w:sz w:val="20"/>
          <w:szCs w:val="20"/>
          <w:lang w:val="af-ZA"/>
        </w:rPr>
        <w:t>․</w:t>
      </w:r>
      <w:r w:rsidRPr="00C264AA">
        <w:rPr>
          <w:rFonts w:ascii="GHEA Grapalat" w:hAnsi="GHEA Grapalat"/>
          <w:sz w:val="20"/>
          <w:szCs w:val="20"/>
          <w:lang w:val="af-ZA"/>
        </w:rPr>
        <w:t xml:space="preserve">10. </w:t>
      </w:r>
      <w:r w:rsidRPr="00BA41C0">
        <w:rPr>
          <w:rFonts w:ascii="GHEA Grapalat" w:hAnsi="GHEA Grapalat"/>
          <w:sz w:val="20"/>
          <w:szCs w:val="20"/>
        </w:rPr>
        <w:t>Հայցադիմումը</w:t>
      </w:r>
      <w:r w:rsidRPr="00C264AA">
        <w:rPr>
          <w:rFonts w:ascii="GHEA Grapalat" w:hAnsi="GHEA Grapalat"/>
          <w:sz w:val="20"/>
          <w:szCs w:val="20"/>
          <w:lang w:val="af-ZA"/>
        </w:rPr>
        <w:t xml:space="preserve"> </w:t>
      </w:r>
      <w:r w:rsidRPr="00BA41C0">
        <w:rPr>
          <w:rFonts w:ascii="GHEA Grapalat" w:hAnsi="GHEA Grapalat"/>
          <w:sz w:val="20"/>
          <w:szCs w:val="20"/>
        </w:rPr>
        <w:t>վարույթ</w:t>
      </w:r>
      <w:r w:rsidRPr="00C264AA">
        <w:rPr>
          <w:rFonts w:ascii="GHEA Grapalat" w:hAnsi="GHEA Grapalat"/>
          <w:sz w:val="20"/>
          <w:szCs w:val="20"/>
          <w:lang w:val="af-ZA"/>
        </w:rPr>
        <w:t xml:space="preserve"> </w:t>
      </w:r>
      <w:r w:rsidRPr="00BA41C0">
        <w:rPr>
          <w:rFonts w:ascii="GHEA Grapalat" w:hAnsi="GHEA Grapalat"/>
          <w:sz w:val="20"/>
          <w:szCs w:val="20"/>
        </w:rPr>
        <w:t>ընդունելու</w:t>
      </w:r>
      <w:r w:rsidRPr="00C264AA">
        <w:rPr>
          <w:rFonts w:ascii="GHEA Grapalat" w:hAnsi="GHEA Grapalat"/>
          <w:sz w:val="20"/>
          <w:szCs w:val="20"/>
          <w:lang w:val="af-ZA"/>
        </w:rPr>
        <w:t xml:space="preserve"> </w:t>
      </w:r>
      <w:r w:rsidRPr="00BA41C0">
        <w:rPr>
          <w:rFonts w:ascii="GHEA Grapalat" w:hAnsi="GHEA Grapalat"/>
          <w:sz w:val="20"/>
          <w:szCs w:val="20"/>
        </w:rPr>
        <w:t>մասին</w:t>
      </w:r>
      <w:r w:rsidRPr="00C264AA">
        <w:rPr>
          <w:rFonts w:ascii="GHEA Grapalat" w:hAnsi="GHEA Grapalat"/>
          <w:sz w:val="20"/>
          <w:szCs w:val="20"/>
          <w:lang w:val="af-ZA"/>
        </w:rPr>
        <w:t xml:space="preserve"> </w:t>
      </w:r>
      <w:r w:rsidRPr="00BA41C0">
        <w:rPr>
          <w:rFonts w:ascii="GHEA Grapalat" w:hAnsi="GHEA Grapalat"/>
          <w:sz w:val="20"/>
          <w:szCs w:val="20"/>
        </w:rPr>
        <w:t>որոշումն</w:t>
      </w:r>
      <w:r w:rsidRPr="00C264AA">
        <w:rPr>
          <w:rFonts w:ascii="GHEA Grapalat" w:hAnsi="GHEA Grapalat"/>
          <w:sz w:val="20"/>
          <w:szCs w:val="20"/>
          <w:lang w:val="af-ZA"/>
        </w:rPr>
        <w:t xml:space="preserve"> </w:t>
      </w:r>
      <w:r w:rsidRPr="00BA41C0">
        <w:rPr>
          <w:rFonts w:ascii="GHEA Grapalat" w:hAnsi="GHEA Grapalat"/>
          <w:sz w:val="20"/>
          <w:szCs w:val="20"/>
        </w:rPr>
        <w:t>անհապաղ</w:t>
      </w:r>
      <w:r w:rsidRPr="00C264AA">
        <w:rPr>
          <w:rFonts w:ascii="GHEA Grapalat" w:hAnsi="GHEA Grapalat"/>
          <w:sz w:val="20"/>
          <w:szCs w:val="20"/>
          <w:lang w:val="af-ZA"/>
        </w:rPr>
        <w:t xml:space="preserve"> </w:t>
      </w:r>
      <w:r w:rsidRPr="00BA41C0">
        <w:rPr>
          <w:rFonts w:ascii="GHEA Grapalat" w:hAnsi="GHEA Grapalat"/>
          <w:sz w:val="20"/>
          <w:szCs w:val="20"/>
        </w:rPr>
        <w:t>ուղարկվում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լիազորված</w:t>
      </w:r>
      <w:r w:rsidRPr="00C264AA">
        <w:rPr>
          <w:rFonts w:ascii="GHEA Grapalat" w:hAnsi="GHEA Grapalat"/>
          <w:sz w:val="20"/>
          <w:szCs w:val="20"/>
          <w:lang w:val="af-ZA"/>
        </w:rPr>
        <w:t xml:space="preserve"> </w:t>
      </w:r>
      <w:r w:rsidRPr="00BA41C0">
        <w:rPr>
          <w:rFonts w:ascii="GHEA Grapalat" w:hAnsi="GHEA Grapalat"/>
          <w:sz w:val="20"/>
          <w:szCs w:val="20"/>
        </w:rPr>
        <w:t>մարմնի</w:t>
      </w:r>
      <w:r w:rsidRPr="00C264AA">
        <w:rPr>
          <w:rFonts w:ascii="GHEA Grapalat" w:hAnsi="GHEA Grapalat"/>
          <w:sz w:val="20"/>
          <w:szCs w:val="20"/>
          <w:lang w:val="af-ZA"/>
        </w:rPr>
        <w:t xml:space="preserve"> </w:t>
      </w:r>
      <w:r w:rsidRPr="00BA41C0">
        <w:rPr>
          <w:rFonts w:ascii="GHEA Grapalat" w:hAnsi="GHEA Grapalat"/>
          <w:sz w:val="20"/>
          <w:szCs w:val="20"/>
        </w:rPr>
        <w:t>պաշտոնական</w:t>
      </w:r>
      <w:r w:rsidRPr="00C264AA">
        <w:rPr>
          <w:rFonts w:ascii="GHEA Grapalat" w:hAnsi="GHEA Grapalat"/>
          <w:sz w:val="20"/>
          <w:szCs w:val="20"/>
          <w:lang w:val="af-ZA"/>
        </w:rPr>
        <w:t xml:space="preserve"> </w:t>
      </w:r>
      <w:r w:rsidRPr="00BA41C0">
        <w:rPr>
          <w:rFonts w:ascii="GHEA Grapalat" w:hAnsi="GHEA Grapalat"/>
          <w:sz w:val="20"/>
          <w:szCs w:val="20"/>
        </w:rPr>
        <w:t>էլեկտրոնային</w:t>
      </w:r>
      <w:r w:rsidRPr="00C264AA">
        <w:rPr>
          <w:rFonts w:ascii="GHEA Grapalat" w:hAnsi="GHEA Grapalat"/>
          <w:sz w:val="20"/>
          <w:szCs w:val="20"/>
          <w:lang w:val="af-ZA"/>
        </w:rPr>
        <w:t xml:space="preserve"> </w:t>
      </w:r>
      <w:r w:rsidRPr="00BA41C0">
        <w:rPr>
          <w:rFonts w:ascii="GHEA Grapalat" w:hAnsi="GHEA Grapalat"/>
          <w:sz w:val="20"/>
          <w:szCs w:val="20"/>
        </w:rPr>
        <w:t>փոստի</w:t>
      </w:r>
      <w:r w:rsidRPr="00C264AA">
        <w:rPr>
          <w:rFonts w:ascii="GHEA Grapalat" w:hAnsi="GHEA Grapalat"/>
          <w:sz w:val="20"/>
          <w:szCs w:val="20"/>
          <w:lang w:val="af-ZA"/>
        </w:rPr>
        <w:t xml:space="preserve"> </w:t>
      </w:r>
      <w:r w:rsidRPr="00BA41C0">
        <w:rPr>
          <w:rFonts w:ascii="GHEA Grapalat" w:hAnsi="GHEA Grapalat"/>
          <w:sz w:val="20"/>
          <w:szCs w:val="20"/>
        </w:rPr>
        <w:t>հասցեին</w:t>
      </w:r>
      <w:r w:rsidRPr="00C264AA">
        <w:rPr>
          <w:rFonts w:ascii="GHEA Grapalat" w:hAnsi="GHEA Grapalat"/>
          <w:sz w:val="20"/>
          <w:szCs w:val="20"/>
          <w:lang w:val="af-ZA"/>
        </w:rPr>
        <w:t xml:space="preserve">: </w:t>
      </w:r>
      <w:r w:rsidRPr="00BA41C0">
        <w:rPr>
          <w:rFonts w:ascii="GHEA Grapalat" w:hAnsi="GHEA Grapalat"/>
          <w:sz w:val="20"/>
          <w:szCs w:val="20"/>
        </w:rPr>
        <w:t>Լիազորված</w:t>
      </w:r>
      <w:r w:rsidRPr="00C264AA">
        <w:rPr>
          <w:rFonts w:ascii="GHEA Grapalat" w:hAnsi="GHEA Grapalat"/>
          <w:sz w:val="20"/>
          <w:szCs w:val="20"/>
          <w:lang w:val="af-ZA"/>
        </w:rPr>
        <w:t xml:space="preserve"> </w:t>
      </w:r>
      <w:r w:rsidRPr="00BA41C0">
        <w:rPr>
          <w:rFonts w:ascii="GHEA Grapalat" w:hAnsi="GHEA Grapalat"/>
          <w:sz w:val="20"/>
          <w:szCs w:val="20"/>
        </w:rPr>
        <w:t>մարմինը</w:t>
      </w:r>
      <w:r w:rsidRPr="00C264AA">
        <w:rPr>
          <w:rFonts w:ascii="GHEA Grapalat" w:hAnsi="GHEA Grapalat"/>
          <w:sz w:val="20"/>
          <w:szCs w:val="20"/>
          <w:lang w:val="af-ZA"/>
        </w:rPr>
        <w:t xml:space="preserve"> </w:t>
      </w:r>
      <w:r w:rsidRPr="00BA41C0">
        <w:rPr>
          <w:rFonts w:ascii="GHEA Grapalat" w:hAnsi="GHEA Grapalat"/>
          <w:sz w:val="20"/>
          <w:szCs w:val="20"/>
        </w:rPr>
        <w:t>սույն</w:t>
      </w:r>
      <w:r w:rsidRPr="00C264AA">
        <w:rPr>
          <w:rFonts w:ascii="GHEA Grapalat" w:hAnsi="GHEA Grapalat"/>
          <w:sz w:val="20"/>
          <w:szCs w:val="20"/>
          <w:lang w:val="af-ZA"/>
        </w:rPr>
        <w:t xml:space="preserve"> </w:t>
      </w:r>
      <w:r w:rsidRPr="00BA41C0">
        <w:rPr>
          <w:rFonts w:ascii="GHEA Grapalat" w:hAnsi="GHEA Grapalat"/>
          <w:sz w:val="20"/>
          <w:szCs w:val="20"/>
        </w:rPr>
        <w:t>կետով</w:t>
      </w:r>
      <w:r w:rsidRPr="00C264AA">
        <w:rPr>
          <w:rFonts w:ascii="GHEA Grapalat" w:hAnsi="GHEA Grapalat"/>
          <w:sz w:val="20"/>
          <w:szCs w:val="20"/>
          <w:lang w:val="af-ZA"/>
        </w:rPr>
        <w:t xml:space="preserve"> </w:t>
      </w:r>
      <w:r w:rsidRPr="00BA41C0">
        <w:rPr>
          <w:rFonts w:ascii="GHEA Grapalat" w:hAnsi="GHEA Grapalat"/>
          <w:sz w:val="20"/>
          <w:szCs w:val="20"/>
        </w:rPr>
        <w:t>նախատեսված</w:t>
      </w:r>
      <w:r w:rsidRPr="00C264AA">
        <w:rPr>
          <w:rFonts w:ascii="GHEA Grapalat" w:hAnsi="GHEA Grapalat"/>
          <w:sz w:val="20"/>
          <w:szCs w:val="20"/>
          <w:lang w:val="af-ZA"/>
        </w:rPr>
        <w:t xml:space="preserve"> </w:t>
      </w:r>
      <w:r w:rsidRPr="00BA41C0">
        <w:rPr>
          <w:rFonts w:ascii="GHEA Grapalat" w:hAnsi="GHEA Grapalat"/>
          <w:sz w:val="20"/>
          <w:szCs w:val="20"/>
        </w:rPr>
        <w:t>որոշումն</w:t>
      </w:r>
      <w:r w:rsidRPr="00C264AA">
        <w:rPr>
          <w:rFonts w:ascii="GHEA Grapalat" w:hAnsi="GHEA Grapalat"/>
          <w:sz w:val="20"/>
          <w:szCs w:val="20"/>
          <w:lang w:val="af-ZA"/>
        </w:rPr>
        <w:t xml:space="preserve"> </w:t>
      </w:r>
      <w:r w:rsidRPr="00BA41C0">
        <w:rPr>
          <w:rFonts w:ascii="GHEA Grapalat" w:hAnsi="GHEA Grapalat"/>
          <w:sz w:val="20"/>
          <w:szCs w:val="20"/>
        </w:rPr>
        <w:t>անհապաղ</w:t>
      </w:r>
      <w:r w:rsidRPr="00C264AA">
        <w:rPr>
          <w:rFonts w:ascii="GHEA Grapalat" w:hAnsi="GHEA Grapalat"/>
          <w:sz w:val="20"/>
          <w:szCs w:val="20"/>
          <w:lang w:val="af-ZA"/>
        </w:rPr>
        <w:t xml:space="preserve"> </w:t>
      </w:r>
      <w:r w:rsidRPr="00BA41C0">
        <w:rPr>
          <w:rFonts w:ascii="GHEA Grapalat" w:hAnsi="GHEA Grapalat"/>
          <w:sz w:val="20"/>
          <w:szCs w:val="20"/>
        </w:rPr>
        <w:t>հրապարակում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տեղեկագրում՝</w:t>
      </w:r>
      <w:r w:rsidRPr="00C264AA">
        <w:rPr>
          <w:rFonts w:ascii="GHEA Grapalat" w:hAnsi="GHEA Grapalat"/>
          <w:sz w:val="20"/>
          <w:szCs w:val="20"/>
          <w:lang w:val="af-ZA"/>
        </w:rPr>
        <w:t xml:space="preserve"> </w:t>
      </w:r>
      <w:r w:rsidRPr="00BA41C0">
        <w:rPr>
          <w:rFonts w:ascii="GHEA Grapalat" w:hAnsi="GHEA Grapalat"/>
          <w:sz w:val="20"/>
          <w:szCs w:val="20"/>
        </w:rPr>
        <w:t>նշելով</w:t>
      </w:r>
      <w:r w:rsidRPr="00C264AA">
        <w:rPr>
          <w:rFonts w:ascii="GHEA Grapalat" w:hAnsi="GHEA Grapalat"/>
          <w:sz w:val="20"/>
          <w:szCs w:val="20"/>
          <w:lang w:val="af-ZA"/>
        </w:rPr>
        <w:t xml:space="preserve"> </w:t>
      </w:r>
      <w:r w:rsidRPr="00BA41C0">
        <w:rPr>
          <w:rFonts w:ascii="GHEA Grapalat" w:hAnsi="GHEA Grapalat"/>
          <w:sz w:val="20"/>
          <w:szCs w:val="20"/>
        </w:rPr>
        <w:t>կասեցման</w:t>
      </w:r>
      <w:r w:rsidRPr="00C264AA">
        <w:rPr>
          <w:rFonts w:ascii="GHEA Grapalat" w:hAnsi="GHEA Grapalat"/>
          <w:sz w:val="20"/>
          <w:szCs w:val="20"/>
          <w:lang w:val="af-ZA"/>
        </w:rPr>
        <w:t xml:space="preserve"> </w:t>
      </w:r>
      <w:r w:rsidRPr="00BA41C0">
        <w:rPr>
          <w:rFonts w:ascii="GHEA Grapalat" w:hAnsi="GHEA Grapalat"/>
          <w:sz w:val="20"/>
          <w:szCs w:val="20"/>
        </w:rPr>
        <w:t>օրը</w:t>
      </w:r>
      <w:r w:rsidRPr="00C264AA">
        <w:rPr>
          <w:rFonts w:ascii="GHEA Grapalat" w:hAnsi="GHEA Grapalat"/>
          <w:sz w:val="20"/>
          <w:szCs w:val="20"/>
          <w:lang w:val="af-ZA"/>
        </w:rPr>
        <w:t>:</w:t>
      </w:r>
    </w:p>
    <w:p w14:paraId="1CE54A4E"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GHEA Grapalat" w:hAnsi="GHEA Grapalat"/>
          <w:sz w:val="20"/>
          <w:szCs w:val="20"/>
          <w:lang w:val="af-ZA"/>
        </w:rPr>
        <w:t>12</w:t>
      </w:r>
      <w:r w:rsidRPr="00C264AA">
        <w:rPr>
          <w:rFonts w:ascii="Cambria Math" w:hAnsi="Cambria Math" w:cs="Cambria Math"/>
          <w:sz w:val="20"/>
          <w:szCs w:val="20"/>
          <w:lang w:val="af-ZA"/>
        </w:rPr>
        <w:t>․</w:t>
      </w:r>
      <w:r w:rsidRPr="00C264AA">
        <w:rPr>
          <w:rFonts w:ascii="GHEA Grapalat" w:hAnsi="GHEA Grapalat"/>
          <w:sz w:val="20"/>
          <w:szCs w:val="20"/>
          <w:lang w:val="af-ZA"/>
        </w:rPr>
        <w:t>11</w:t>
      </w:r>
      <w:r w:rsidRPr="00C264AA">
        <w:rPr>
          <w:rFonts w:ascii="Cambria Math" w:hAnsi="Cambria Math" w:cs="Cambria Math"/>
          <w:sz w:val="20"/>
          <w:szCs w:val="20"/>
          <w:lang w:val="af-ZA"/>
        </w:rPr>
        <w:t>․</w:t>
      </w:r>
      <w:r w:rsidRPr="00C264AA">
        <w:rPr>
          <w:rFonts w:ascii="GHEA Grapalat" w:hAnsi="GHEA Grapalat"/>
          <w:sz w:val="20"/>
          <w:szCs w:val="20"/>
          <w:lang w:val="af-ZA"/>
        </w:rPr>
        <w:t xml:space="preserve"> </w:t>
      </w:r>
      <w:r w:rsidRPr="00BA41C0">
        <w:rPr>
          <w:rFonts w:ascii="GHEA Grapalat" w:hAnsi="GHEA Grapalat"/>
          <w:sz w:val="20"/>
          <w:szCs w:val="20"/>
        </w:rPr>
        <w:t>Հայցադիմումի</w:t>
      </w:r>
      <w:r w:rsidRPr="00C264AA">
        <w:rPr>
          <w:rFonts w:ascii="GHEA Grapalat" w:hAnsi="GHEA Grapalat"/>
          <w:sz w:val="20"/>
          <w:szCs w:val="20"/>
          <w:lang w:val="af-ZA"/>
        </w:rPr>
        <w:t xml:space="preserve"> </w:t>
      </w:r>
      <w:r w:rsidRPr="00BA41C0">
        <w:rPr>
          <w:rFonts w:ascii="GHEA Grapalat" w:hAnsi="GHEA Grapalat"/>
          <w:sz w:val="20"/>
          <w:szCs w:val="20"/>
        </w:rPr>
        <w:t>պատասխանը</w:t>
      </w:r>
      <w:r w:rsidRPr="00C264AA">
        <w:rPr>
          <w:rFonts w:ascii="GHEA Grapalat" w:hAnsi="GHEA Grapalat"/>
          <w:sz w:val="20"/>
          <w:szCs w:val="20"/>
          <w:lang w:val="af-ZA"/>
        </w:rPr>
        <w:t xml:space="preserve"> </w:t>
      </w:r>
      <w:r>
        <w:rPr>
          <w:rFonts w:ascii="GHEA Grapalat" w:hAnsi="GHEA Grapalat"/>
          <w:sz w:val="20"/>
          <w:szCs w:val="20"/>
        </w:rPr>
        <w:t>պատվիրատուն</w:t>
      </w:r>
      <w:r w:rsidRPr="00C264AA">
        <w:rPr>
          <w:rFonts w:ascii="GHEA Grapalat" w:hAnsi="GHEA Grapalat"/>
          <w:sz w:val="20"/>
          <w:szCs w:val="20"/>
          <w:lang w:val="af-ZA"/>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հայցադիմումը</w:t>
      </w:r>
      <w:r w:rsidRPr="00C264AA">
        <w:rPr>
          <w:rFonts w:ascii="GHEA Grapalat" w:hAnsi="GHEA Grapalat"/>
          <w:sz w:val="20"/>
          <w:szCs w:val="20"/>
          <w:lang w:val="af-ZA"/>
        </w:rPr>
        <w:t xml:space="preserve"> </w:t>
      </w:r>
      <w:r w:rsidRPr="00BA41C0">
        <w:rPr>
          <w:rFonts w:ascii="GHEA Grapalat" w:hAnsi="GHEA Grapalat"/>
          <w:sz w:val="20"/>
          <w:szCs w:val="20"/>
        </w:rPr>
        <w:t>վարույթ</w:t>
      </w:r>
      <w:r w:rsidRPr="00C264AA">
        <w:rPr>
          <w:rFonts w:ascii="GHEA Grapalat" w:hAnsi="GHEA Grapalat"/>
          <w:sz w:val="20"/>
          <w:szCs w:val="20"/>
          <w:lang w:val="af-ZA"/>
        </w:rPr>
        <w:t xml:space="preserve"> </w:t>
      </w:r>
      <w:r w:rsidRPr="00BA41C0">
        <w:rPr>
          <w:rFonts w:ascii="GHEA Grapalat" w:hAnsi="GHEA Grapalat"/>
          <w:sz w:val="20"/>
          <w:szCs w:val="20"/>
        </w:rPr>
        <w:t>ընդունելու</w:t>
      </w:r>
      <w:r w:rsidRPr="00C264AA">
        <w:rPr>
          <w:rFonts w:ascii="GHEA Grapalat" w:hAnsi="GHEA Grapalat"/>
          <w:sz w:val="20"/>
          <w:szCs w:val="20"/>
          <w:lang w:val="af-ZA"/>
        </w:rPr>
        <w:t xml:space="preserve"> </w:t>
      </w:r>
      <w:r w:rsidRPr="00BA41C0">
        <w:rPr>
          <w:rFonts w:ascii="GHEA Grapalat" w:hAnsi="GHEA Grapalat"/>
          <w:sz w:val="20"/>
          <w:szCs w:val="20"/>
        </w:rPr>
        <w:t>մասին</w:t>
      </w:r>
      <w:r w:rsidRPr="00C264AA">
        <w:rPr>
          <w:rFonts w:ascii="GHEA Grapalat" w:hAnsi="GHEA Grapalat"/>
          <w:sz w:val="20"/>
          <w:szCs w:val="20"/>
          <w:lang w:val="af-ZA"/>
        </w:rPr>
        <w:t xml:space="preserve"> </w:t>
      </w:r>
      <w:r w:rsidRPr="00BA41C0">
        <w:rPr>
          <w:rFonts w:ascii="GHEA Grapalat" w:hAnsi="GHEA Grapalat"/>
          <w:sz w:val="20"/>
          <w:szCs w:val="20"/>
        </w:rPr>
        <w:t>որոշումն</w:t>
      </w:r>
      <w:r w:rsidRPr="00C264AA">
        <w:rPr>
          <w:rFonts w:ascii="GHEA Grapalat" w:hAnsi="GHEA Grapalat"/>
          <w:sz w:val="20"/>
          <w:szCs w:val="20"/>
          <w:lang w:val="af-ZA"/>
        </w:rPr>
        <w:t xml:space="preserve"> </w:t>
      </w:r>
      <w:r w:rsidRPr="00BA41C0">
        <w:rPr>
          <w:rFonts w:ascii="GHEA Grapalat" w:hAnsi="GHEA Grapalat"/>
          <w:sz w:val="20"/>
          <w:szCs w:val="20"/>
        </w:rPr>
        <w:t>ստանալուց</w:t>
      </w:r>
      <w:r w:rsidRPr="00C264AA">
        <w:rPr>
          <w:rFonts w:ascii="GHEA Grapalat" w:hAnsi="GHEA Grapalat"/>
          <w:sz w:val="20"/>
          <w:szCs w:val="20"/>
          <w:lang w:val="af-ZA"/>
        </w:rPr>
        <w:t xml:space="preserve"> </w:t>
      </w:r>
      <w:r w:rsidRPr="00BA41C0">
        <w:rPr>
          <w:rFonts w:ascii="GHEA Grapalat" w:hAnsi="GHEA Grapalat"/>
          <w:sz w:val="20"/>
          <w:szCs w:val="20"/>
        </w:rPr>
        <w:t>հետո՝</w:t>
      </w:r>
      <w:r w:rsidRPr="00C264AA">
        <w:rPr>
          <w:rFonts w:ascii="GHEA Grapalat" w:hAnsi="GHEA Grapalat"/>
          <w:sz w:val="20"/>
          <w:szCs w:val="20"/>
          <w:lang w:val="af-ZA"/>
        </w:rPr>
        <w:t xml:space="preserve"> </w:t>
      </w:r>
      <w:r w:rsidRPr="00BA41C0">
        <w:rPr>
          <w:rFonts w:ascii="GHEA Grapalat" w:hAnsi="GHEA Grapalat"/>
          <w:sz w:val="20"/>
          <w:szCs w:val="20"/>
        </w:rPr>
        <w:t>հնգօրյա</w:t>
      </w:r>
      <w:r w:rsidRPr="00C264AA">
        <w:rPr>
          <w:rFonts w:ascii="GHEA Grapalat" w:hAnsi="GHEA Grapalat"/>
          <w:sz w:val="20"/>
          <w:szCs w:val="20"/>
          <w:lang w:val="af-ZA"/>
        </w:rPr>
        <w:t xml:space="preserve"> </w:t>
      </w:r>
      <w:r w:rsidRPr="00BA41C0">
        <w:rPr>
          <w:rFonts w:ascii="GHEA Grapalat" w:hAnsi="GHEA Grapalat"/>
          <w:sz w:val="20"/>
          <w:szCs w:val="20"/>
        </w:rPr>
        <w:t>ժամկետում</w:t>
      </w:r>
      <w:r w:rsidRPr="00C264AA">
        <w:rPr>
          <w:rFonts w:ascii="GHEA Grapalat" w:hAnsi="GHEA Grapalat"/>
          <w:sz w:val="20"/>
          <w:szCs w:val="20"/>
          <w:lang w:val="af-ZA"/>
        </w:rPr>
        <w:t>:</w:t>
      </w:r>
    </w:p>
    <w:p w14:paraId="23604DC2"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Calibri" w:hAnsi="Calibri" w:cs="Calibri"/>
          <w:sz w:val="20"/>
          <w:szCs w:val="20"/>
          <w:lang w:val="af-ZA"/>
        </w:rPr>
        <w:t> </w:t>
      </w:r>
      <w:r w:rsidRPr="00C264AA">
        <w:rPr>
          <w:rFonts w:ascii="GHEA Grapalat" w:hAnsi="GHEA Grapalat"/>
          <w:sz w:val="20"/>
          <w:szCs w:val="20"/>
          <w:lang w:val="af-ZA"/>
        </w:rPr>
        <w:t>12</w:t>
      </w:r>
      <w:r w:rsidRPr="00C264AA">
        <w:rPr>
          <w:rFonts w:ascii="Cambria Math" w:hAnsi="Cambria Math" w:cs="Cambria Math"/>
          <w:sz w:val="20"/>
          <w:szCs w:val="20"/>
          <w:lang w:val="af-ZA"/>
        </w:rPr>
        <w:t>․</w:t>
      </w:r>
      <w:r w:rsidRPr="00C264AA">
        <w:rPr>
          <w:rFonts w:ascii="GHEA Grapalat" w:hAnsi="GHEA Grapalat"/>
          <w:sz w:val="20"/>
          <w:szCs w:val="20"/>
          <w:lang w:val="af-ZA"/>
        </w:rPr>
        <w:t xml:space="preserve">12 </w:t>
      </w:r>
      <w:r w:rsidRPr="00BA41C0">
        <w:rPr>
          <w:rFonts w:ascii="GHEA Grapalat" w:hAnsi="GHEA Grapalat"/>
          <w:sz w:val="20"/>
          <w:szCs w:val="20"/>
        </w:rPr>
        <w:t>Գործին</w:t>
      </w:r>
      <w:r w:rsidRPr="00C264AA">
        <w:rPr>
          <w:rFonts w:ascii="GHEA Grapalat" w:hAnsi="GHEA Grapalat"/>
          <w:sz w:val="20"/>
          <w:szCs w:val="20"/>
          <w:lang w:val="af-ZA"/>
        </w:rPr>
        <w:t xml:space="preserve"> </w:t>
      </w:r>
      <w:r w:rsidRPr="00BA41C0">
        <w:rPr>
          <w:rFonts w:ascii="GHEA Grapalat" w:hAnsi="GHEA Grapalat"/>
          <w:sz w:val="20"/>
          <w:szCs w:val="20"/>
        </w:rPr>
        <w:t>մասնակցող</w:t>
      </w:r>
      <w:r w:rsidRPr="00C264AA">
        <w:rPr>
          <w:rFonts w:ascii="GHEA Grapalat" w:hAnsi="GHEA Grapalat"/>
          <w:sz w:val="20"/>
          <w:szCs w:val="20"/>
          <w:lang w:val="af-ZA"/>
        </w:rPr>
        <w:t xml:space="preserve"> </w:t>
      </w:r>
      <w:r w:rsidRPr="00BA41C0">
        <w:rPr>
          <w:rFonts w:ascii="GHEA Grapalat" w:hAnsi="GHEA Grapalat"/>
          <w:sz w:val="20"/>
          <w:szCs w:val="20"/>
        </w:rPr>
        <w:t>անձինք</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նրանց</w:t>
      </w:r>
      <w:r w:rsidRPr="00C264AA">
        <w:rPr>
          <w:rFonts w:ascii="GHEA Grapalat" w:hAnsi="GHEA Grapalat"/>
          <w:sz w:val="20"/>
          <w:szCs w:val="20"/>
          <w:lang w:val="af-ZA"/>
        </w:rPr>
        <w:t xml:space="preserve"> </w:t>
      </w:r>
      <w:r w:rsidRPr="00BA41C0">
        <w:rPr>
          <w:rFonts w:ascii="GHEA Grapalat" w:hAnsi="GHEA Grapalat"/>
          <w:sz w:val="20"/>
          <w:szCs w:val="20"/>
        </w:rPr>
        <w:t>ներկայացուցիչները</w:t>
      </w:r>
      <w:r w:rsidRPr="00C264AA">
        <w:rPr>
          <w:rFonts w:ascii="GHEA Grapalat" w:hAnsi="GHEA Grapalat"/>
          <w:sz w:val="20"/>
          <w:szCs w:val="20"/>
          <w:lang w:val="af-ZA"/>
        </w:rPr>
        <w:t xml:space="preserve"> </w:t>
      </w:r>
      <w:r w:rsidRPr="00BA41C0">
        <w:rPr>
          <w:rFonts w:ascii="GHEA Grapalat" w:hAnsi="GHEA Grapalat"/>
          <w:sz w:val="20"/>
          <w:szCs w:val="20"/>
        </w:rPr>
        <w:t>դատական</w:t>
      </w:r>
      <w:r w:rsidRPr="00C264AA">
        <w:rPr>
          <w:rFonts w:ascii="GHEA Grapalat" w:hAnsi="GHEA Grapalat"/>
          <w:sz w:val="20"/>
          <w:szCs w:val="20"/>
          <w:lang w:val="af-ZA"/>
        </w:rPr>
        <w:t xml:space="preserve"> </w:t>
      </w:r>
      <w:r w:rsidRPr="00BA41C0">
        <w:rPr>
          <w:rFonts w:ascii="GHEA Grapalat" w:hAnsi="GHEA Grapalat"/>
          <w:sz w:val="20"/>
          <w:szCs w:val="20"/>
        </w:rPr>
        <w:t>նիստի</w:t>
      </w:r>
      <w:r w:rsidRPr="00C264AA">
        <w:rPr>
          <w:rFonts w:ascii="GHEA Grapalat" w:hAnsi="GHEA Grapalat"/>
          <w:sz w:val="20"/>
          <w:szCs w:val="20"/>
          <w:lang w:val="af-ZA"/>
        </w:rPr>
        <w:t xml:space="preserve"> </w:t>
      </w:r>
      <w:r w:rsidRPr="00BA41C0">
        <w:rPr>
          <w:rFonts w:ascii="GHEA Grapalat" w:hAnsi="GHEA Grapalat"/>
          <w:sz w:val="20"/>
          <w:szCs w:val="20"/>
        </w:rPr>
        <w:t>ժամանակի</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վայրի</w:t>
      </w:r>
      <w:r w:rsidRPr="00C264AA">
        <w:rPr>
          <w:rFonts w:ascii="GHEA Grapalat" w:hAnsi="GHEA Grapalat"/>
          <w:sz w:val="20"/>
          <w:szCs w:val="20"/>
          <w:lang w:val="af-ZA"/>
        </w:rPr>
        <w:t xml:space="preserve">, </w:t>
      </w:r>
      <w:r w:rsidRPr="00BA41C0">
        <w:rPr>
          <w:rFonts w:ascii="GHEA Grapalat" w:hAnsi="GHEA Grapalat"/>
          <w:sz w:val="20"/>
          <w:szCs w:val="20"/>
        </w:rPr>
        <w:t>ինչպես</w:t>
      </w:r>
      <w:r w:rsidRPr="00C264AA">
        <w:rPr>
          <w:rFonts w:ascii="GHEA Grapalat" w:hAnsi="GHEA Grapalat"/>
          <w:sz w:val="20"/>
          <w:szCs w:val="20"/>
          <w:lang w:val="af-ZA"/>
        </w:rPr>
        <w:t xml:space="preserve"> </w:t>
      </w:r>
      <w:r w:rsidRPr="00BA41C0">
        <w:rPr>
          <w:rFonts w:ascii="GHEA Grapalat" w:hAnsi="GHEA Grapalat"/>
          <w:sz w:val="20"/>
          <w:szCs w:val="20"/>
        </w:rPr>
        <w:t>նաև</w:t>
      </w:r>
      <w:r w:rsidRPr="00C264AA">
        <w:rPr>
          <w:rFonts w:ascii="GHEA Grapalat" w:hAnsi="GHEA Grapalat"/>
          <w:sz w:val="20"/>
          <w:szCs w:val="20"/>
          <w:lang w:val="af-ZA"/>
        </w:rPr>
        <w:t xml:space="preserve"> </w:t>
      </w:r>
      <w:r w:rsidRPr="00BA41C0">
        <w:rPr>
          <w:rFonts w:ascii="GHEA Grapalat" w:hAnsi="GHEA Grapalat"/>
          <w:sz w:val="20"/>
          <w:szCs w:val="20"/>
        </w:rPr>
        <w:t>Օրենսգրքով</w:t>
      </w:r>
      <w:r w:rsidRPr="00C264AA">
        <w:rPr>
          <w:rFonts w:ascii="GHEA Grapalat" w:hAnsi="GHEA Grapalat"/>
          <w:sz w:val="20"/>
          <w:szCs w:val="20"/>
          <w:lang w:val="af-ZA"/>
        </w:rPr>
        <w:t xml:space="preserve"> </w:t>
      </w:r>
      <w:r w:rsidRPr="00BA41C0">
        <w:rPr>
          <w:rFonts w:ascii="GHEA Grapalat" w:hAnsi="GHEA Grapalat"/>
          <w:sz w:val="20"/>
          <w:szCs w:val="20"/>
        </w:rPr>
        <w:t>նախատեսված</w:t>
      </w:r>
      <w:r w:rsidRPr="00C264AA">
        <w:rPr>
          <w:rFonts w:ascii="GHEA Grapalat" w:hAnsi="GHEA Grapalat"/>
          <w:sz w:val="20"/>
          <w:szCs w:val="20"/>
          <w:lang w:val="af-ZA"/>
        </w:rPr>
        <w:t xml:space="preserve"> </w:t>
      </w:r>
      <w:r w:rsidRPr="00BA41C0">
        <w:rPr>
          <w:rFonts w:ascii="GHEA Grapalat" w:hAnsi="GHEA Grapalat"/>
          <w:sz w:val="20"/>
          <w:szCs w:val="20"/>
        </w:rPr>
        <w:t>դեպքերում</w:t>
      </w:r>
      <w:r w:rsidRPr="00C264AA">
        <w:rPr>
          <w:rFonts w:ascii="GHEA Grapalat" w:hAnsi="GHEA Grapalat"/>
          <w:sz w:val="20"/>
          <w:szCs w:val="20"/>
          <w:lang w:val="af-ZA"/>
        </w:rPr>
        <w:t xml:space="preserve"> </w:t>
      </w:r>
      <w:r w:rsidRPr="00BA41C0">
        <w:rPr>
          <w:rFonts w:ascii="GHEA Grapalat" w:hAnsi="GHEA Grapalat"/>
          <w:sz w:val="20"/>
          <w:szCs w:val="20"/>
        </w:rPr>
        <w:t>առանձին</w:t>
      </w:r>
      <w:r w:rsidRPr="00C264AA">
        <w:rPr>
          <w:rFonts w:ascii="GHEA Grapalat" w:hAnsi="GHEA Grapalat"/>
          <w:sz w:val="20"/>
          <w:szCs w:val="20"/>
          <w:lang w:val="af-ZA"/>
        </w:rPr>
        <w:t xml:space="preserve"> </w:t>
      </w:r>
      <w:r w:rsidRPr="00BA41C0">
        <w:rPr>
          <w:rFonts w:ascii="GHEA Grapalat" w:hAnsi="GHEA Grapalat"/>
          <w:sz w:val="20"/>
          <w:szCs w:val="20"/>
        </w:rPr>
        <w:t>դատավարական</w:t>
      </w:r>
      <w:r w:rsidRPr="00C264AA">
        <w:rPr>
          <w:rFonts w:ascii="GHEA Grapalat" w:hAnsi="GHEA Grapalat"/>
          <w:sz w:val="20"/>
          <w:szCs w:val="20"/>
          <w:lang w:val="af-ZA"/>
        </w:rPr>
        <w:t xml:space="preserve"> </w:t>
      </w:r>
      <w:r w:rsidRPr="00BA41C0">
        <w:rPr>
          <w:rFonts w:ascii="GHEA Grapalat" w:hAnsi="GHEA Grapalat"/>
          <w:sz w:val="20"/>
          <w:szCs w:val="20"/>
        </w:rPr>
        <w:t>գործողություններ</w:t>
      </w:r>
      <w:r w:rsidRPr="00C264AA">
        <w:rPr>
          <w:rFonts w:ascii="GHEA Grapalat" w:hAnsi="GHEA Grapalat"/>
          <w:sz w:val="20"/>
          <w:szCs w:val="20"/>
          <w:lang w:val="af-ZA"/>
        </w:rPr>
        <w:t xml:space="preserve"> </w:t>
      </w:r>
      <w:r w:rsidRPr="00BA41C0">
        <w:rPr>
          <w:rFonts w:ascii="GHEA Grapalat" w:hAnsi="GHEA Grapalat"/>
          <w:sz w:val="20"/>
          <w:szCs w:val="20"/>
        </w:rPr>
        <w:t>կատարելու</w:t>
      </w:r>
      <w:r w:rsidRPr="00C264AA">
        <w:rPr>
          <w:rFonts w:ascii="GHEA Grapalat" w:hAnsi="GHEA Grapalat"/>
          <w:sz w:val="20"/>
          <w:szCs w:val="20"/>
          <w:lang w:val="af-ZA"/>
        </w:rPr>
        <w:t xml:space="preserve"> </w:t>
      </w:r>
      <w:r w:rsidRPr="00BA41C0">
        <w:rPr>
          <w:rFonts w:ascii="GHEA Grapalat" w:hAnsi="GHEA Grapalat"/>
          <w:sz w:val="20"/>
          <w:szCs w:val="20"/>
        </w:rPr>
        <w:t>մասին</w:t>
      </w:r>
      <w:r w:rsidRPr="00C264AA">
        <w:rPr>
          <w:rFonts w:ascii="GHEA Grapalat" w:hAnsi="GHEA Grapalat"/>
          <w:sz w:val="20"/>
          <w:szCs w:val="20"/>
          <w:lang w:val="af-ZA"/>
        </w:rPr>
        <w:t xml:space="preserve"> </w:t>
      </w:r>
      <w:r w:rsidRPr="00BA41C0">
        <w:rPr>
          <w:rFonts w:ascii="GHEA Grapalat" w:hAnsi="GHEA Grapalat"/>
          <w:sz w:val="20"/>
          <w:szCs w:val="20"/>
        </w:rPr>
        <w:t>ծանուցվում</w:t>
      </w:r>
      <w:r w:rsidRPr="00C264AA">
        <w:rPr>
          <w:rFonts w:ascii="GHEA Grapalat" w:hAnsi="GHEA Grapalat"/>
          <w:sz w:val="20"/>
          <w:szCs w:val="20"/>
          <w:lang w:val="af-ZA"/>
        </w:rPr>
        <w:t xml:space="preserve"> </w:t>
      </w:r>
      <w:r w:rsidRPr="00BA41C0">
        <w:rPr>
          <w:rFonts w:ascii="GHEA Grapalat" w:hAnsi="GHEA Grapalat"/>
          <w:sz w:val="20"/>
          <w:szCs w:val="20"/>
        </w:rPr>
        <w:t>են</w:t>
      </w:r>
      <w:r w:rsidRPr="00C264AA">
        <w:rPr>
          <w:rFonts w:ascii="GHEA Grapalat" w:hAnsi="GHEA Grapalat"/>
          <w:sz w:val="20"/>
          <w:szCs w:val="20"/>
          <w:lang w:val="af-ZA"/>
        </w:rPr>
        <w:t xml:space="preserve"> </w:t>
      </w:r>
      <w:r w:rsidRPr="00BA41C0">
        <w:rPr>
          <w:rFonts w:ascii="GHEA Grapalat" w:hAnsi="GHEA Grapalat"/>
          <w:sz w:val="20"/>
          <w:szCs w:val="20"/>
        </w:rPr>
        <w:t>էլեկտրոնային</w:t>
      </w:r>
      <w:r w:rsidRPr="00C264AA">
        <w:rPr>
          <w:rFonts w:ascii="GHEA Grapalat" w:hAnsi="GHEA Grapalat"/>
          <w:sz w:val="20"/>
          <w:szCs w:val="20"/>
          <w:lang w:val="af-ZA"/>
        </w:rPr>
        <w:t xml:space="preserve"> </w:t>
      </w:r>
      <w:r w:rsidRPr="00BA41C0">
        <w:rPr>
          <w:rFonts w:ascii="GHEA Grapalat" w:hAnsi="GHEA Grapalat"/>
          <w:sz w:val="20"/>
          <w:szCs w:val="20"/>
        </w:rPr>
        <w:t>հաղորդակցության</w:t>
      </w:r>
      <w:r w:rsidRPr="00C264AA">
        <w:rPr>
          <w:rFonts w:ascii="GHEA Grapalat" w:hAnsi="GHEA Grapalat"/>
          <w:sz w:val="20"/>
          <w:szCs w:val="20"/>
          <w:lang w:val="af-ZA"/>
        </w:rPr>
        <w:t xml:space="preserve"> </w:t>
      </w:r>
      <w:r w:rsidRPr="00BA41C0">
        <w:rPr>
          <w:rFonts w:ascii="GHEA Grapalat" w:hAnsi="GHEA Grapalat"/>
          <w:sz w:val="20"/>
          <w:szCs w:val="20"/>
        </w:rPr>
        <w:t>միջոցով</w:t>
      </w:r>
      <w:r w:rsidRPr="00C264AA">
        <w:rPr>
          <w:rFonts w:ascii="GHEA Grapalat" w:hAnsi="GHEA Grapalat"/>
          <w:sz w:val="20"/>
          <w:szCs w:val="20"/>
          <w:lang w:val="af-ZA"/>
        </w:rPr>
        <w:t xml:space="preserve"> </w:t>
      </w:r>
      <w:r w:rsidRPr="00BA41C0">
        <w:rPr>
          <w:rFonts w:ascii="GHEA Grapalat" w:hAnsi="GHEA Grapalat"/>
          <w:sz w:val="20"/>
          <w:szCs w:val="20"/>
        </w:rPr>
        <w:t>ծանուցագրերը</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այլ</w:t>
      </w:r>
      <w:r w:rsidRPr="00C264AA">
        <w:rPr>
          <w:rFonts w:ascii="GHEA Grapalat" w:hAnsi="GHEA Grapalat"/>
          <w:sz w:val="20"/>
          <w:szCs w:val="20"/>
          <w:lang w:val="af-ZA"/>
        </w:rPr>
        <w:t xml:space="preserve"> </w:t>
      </w:r>
      <w:r w:rsidRPr="00BA41C0">
        <w:rPr>
          <w:rFonts w:ascii="GHEA Grapalat" w:hAnsi="GHEA Grapalat"/>
          <w:sz w:val="20"/>
          <w:szCs w:val="20"/>
        </w:rPr>
        <w:t>փաստաթղթեր</w:t>
      </w:r>
      <w:r w:rsidRPr="00C264AA">
        <w:rPr>
          <w:rFonts w:ascii="GHEA Grapalat" w:hAnsi="GHEA Grapalat"/>
          <w:sz w:val="20"/>
          <w:szCs w:val="20"/>
          <w:lang w:val="af-ZA"/>
        </w:rPr>
        <w:t xml:space="preserve"> </w:t>
      </w:r>
      <w:r w:rsidRPr="00BA41C0">
        <w:rPr>
          <w:rFonts w:ascii="GHEA Grapalat" w:hAnsi="GHEA Grapalat"/>
          <w:sz w:val="20"/>
          <w:szCs w:val="20"/>
        </w:rPr>
        <w:t>Օրենսգրքի</w:t>
      </w:r>
      <w:r w:rsidRPr="00C264AA">
        <w:rPr>
          <w:rFonts w:ascii="GHEA Grapalat" w:hAnsi="GHEA Grapalat"/>
          <w:sz w:val="20"/>
          <w:szCs w:val="20"/>
          <w:lang w:val="af-ZA"/>
        </w:rPr>
        <w:t xml:space="preserve"> 97-</w:t>
      </w:r>
      <w:r w:rsidRPr="00BA41C0">
        <w:rPr>
          <w:rFonts w:ascii="GHEA Grapalat" w:hAnsi="GHEA Grapalat"/>
          <w:sz w:val="20"/>
          <w:szCs w:val="20"/>
        </w:rPr>
        <w:t>րդ</w:t>
      </w:r>
      <w:r w:rsidRPr="00C264AA">
        <w:rPr>
          <w:rFonts w:ascii="GHEA Grapalat" w:hAnsi="GHEA Grapalat"/>
          <w:sz w:val="20"/>
          <w:szCs w:val="20"/>
          <w:lang w:val="af-ZA"/>
        </w:rPr>
        <w:t xml:space="preserve"> </w:t>
      </w:r>
      <w:r w:rsidRPr="00BA41C0">
        <w:rPr>
          <w:rFonts w:ascii="GHEA Grapalat" w:hAnsi="GHEA Grapalat"/>
          <w:sz w:val="20"/>
          <w:szCs w:val="20"/>
        </w:rPr>
        <w:t>հոդվածով</w:t>
      </w:r>
      <w:r w:rsidRPr="00C264AA">
        <w:rPr>
          <w:rFonts w:ascii="GHEA Grapalat" w:hAnsi="GHEA Grapalat"/>
          <w:sz w:val="20"/>
          <w:szCs w:val="20"/>
          <w:lang w:val="af-ZA"/>
        </w:rPr>
        <w:t xml:space="preserve"> </w:t>
      </w:r>
      <w:r w:rsidRPr="00BA41C0">
        <w:rPr>
          <w:rFonts w:ascii="GHEA Grapalat" w:hAnsi="GHEA Grapalat"/>
          <w:sz w:val="20"/>
          <w:szCs w:val="20"/>
        </w:rPr>
        <w:t>սահմանված</w:t>
      </w:r>
      <w:r w:rsidRPr="00C264AA">
        <w:rPr>
          <w:rFonts w:ascii="GHEA Grapalat" w:hAnsi="GHEA Grapalat"/>
          <w:sz w:val="20"/>
          <w:szCs w:val="20"/>
          <w:lang w:val="af-ZA"/>
        </w:rPr>
        <w:t xml:space="preserve"> </w:t>
      </w:r>
      <w:r w:rsidRPr="00BA41C0">
        <w:rPr>
          <w:rFonts w:ascii="GHEA Grapalat" w:hAnsi="GHEA Grapalat"/>
          <w:sz w:val="20"/>
          <w:szCs w:val="20"/>
        </w:rPr>
        <w:t>կարգով</w:t>
      </w:r>
      <w:r w:rsidRPr="00C264AA">
        <w:rPr>
          <w:rFonts w:ascii="GHEA Grapalat" w:hAnsi="GHEA Grapalat"/>
          <w:sz w:val="20"/>
          <w:szCs w:val="20"/>
          <w:lang w:val="af-ZA"/>
        </w:rPr>
        <w:t xml:space="preserve"> </w:t>
      </w:r>
      <w:r w:rsidRPr="00BA41C0">
        <w:rPr>
          <w:rFonts w:ascii="GHEA Grapalat" w:hAnsi="GHEA Grapalat"/>
          <w:sz w:val="20"/>
          <w:szCs w:val="20"/>
        </w:rPr>
        <w:t>հայցադիմումում</w:t>
      </w:r>
      <w:r w:rsidRPr="00C264AA">
        <w:rPr>
          <w:rFonts w:ascii="GHEA Grapalat" w:hAnsi="GHEA Grapalat"/>
          <w:sz w:val="20"/>
          <w:szCs w:val="20"/>
          <w:lang w:val="af-ZA"/>
        </w:rPr>
        <w:t xml:space="preserve"> </w:t>
      </w:r>
      <w:r w:rsidRPr="00BA41C0">
        <w:rPr>
          <w:rFonts w:ascii="GHEA Grapalat" w:hAnsi="GHEA Grapalat"/>
          <w:sz w:val="20"/>
          <w:szCs w:val="20"/>
        </w:rPr>
        <w:t>նշված</w:t>
      </w:r>
      <w:r w:rsidRPr="00C264AA">
        <w:rPr>
          <w:rFonts w:ascii="GHEA Grapalat" w:hAnsi="GHEA Grapalat"/>
          <w:sz w:val="20"/>
          <w:szCs w:val="20"/>
          <w:lang w:val="af-ZA"/>
        </w:rPr>
        <w:t xml:space="preserve"> </w:t>
      </w:r>
      <w:r w:rsidRPr="00BA41C0">
        <w:rPr>
          <w:rFonts w:ascii="GHEA Grapalat" w:hAnsi="GHEA Grapalat"/>
          <w:sz w:val="20"/>
          <w:szCs w:val="20"/>
        </w:rPr>
        <w:t>էլեկտրոնային</w:t>
      </w:r>
      <w:r w:rsidRPr="00C264AA">
        <w:rPr>
          <w:rFonts w:ascii="GHEA Grapalat" w:hAnsi="GHEA Grapalat"/>
          <w:sz w:val="20"/>
          <w:szCs w:val="20"/>
          <w:lang w:val="af-ZA"/>
        </w:rPr>
        <w:t xml:space="preserve"> </w:t>
      </w:r>
      <w:r w:rsidRPr="00BA41C0">
        <w:rPr>
          <w:rFonts w:ascii="GHEA Grapalat" w:hAnsi="GHEA Grapalat"/>
          <w:sz w:val="20"/>
          <w:szCs w:val="20"/>
        </w:rPr>
        <w:t>փոստին</w:t>
      </w:r>
      <w:r w:rsidRPr="00C264AA">
        <w:rPr>
          <w:rFonts w:ascii="GHEA Grapalat" w:hAnsi="GHEA Grapalat"/>
          <w:sz w:val="20"/>
          <w:szCs w:val="20"/>
          <w:lang w:val="af-ZA"/>
        </w:rPr>
        <w:t xml:space="preserve"> </w:t>
      </w:r>
      <w:r w:rsidRPr="00BA41C0">
        <w:rPr>
          <w:rFonts w:ascii="GHEA Grapalat" w:hAnsi="GHEA Grapalat"/>
          <w:sz w:val="20"/>
          <w:szCs w:val="20"/>
        </w:rPr>
        <w:t>ուղարկելու</w:t>
      </w:r>
      <w:r w:rsidRPr="00C264AA">
        <w:rPr>
          <w:rFonts w:ascii="GHEA Grapalat" w:hAnsi="GHEA Grapalat"/>
          <w:sz w:val="20"/>
          <w:szCs w:val="20"/>
          <w:lang w:val="af-ZA"/>
        </w:rPr>
        <w:t xml:space="preserve"> </w:t>
      </w:r>
      <w:r w:rsidRPr="00BA41C0">
        <w:rPr>
          <w:rFonts w:ascii="GHEA Grapalat" w:hAnsi="GHEA Grapalat"/>
          <w:sz w:val="20"/>
          <w:szCs w:val="20"/>
        </w:rPr>
        <w:t>եղանակով</w:t>
      </w:r>
      <w:r w:rsidRPr="00C264AA">
        <w:rPr>
          <w:rFonts w:ascii="GHEA Grapalat" w:hAnsi="GHEA Grapalat"/>
          <w:sz w:val="20"/>
          <w:szCs w:val="20"/>
          <w:lang w:val="af-ZA"/>
        </w:rPr>
        <w:t>:</w:t>
      </w:r>
    </w:p>
    <w:p w14:paraId="4093C087"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GHEA Grapalat" w:hAnsi="GHEA Grapalat"/>
          <w:sz w:val="20"/>
          <w:szCs w:val="20"/>
          <w:lang w:val="af-ZA"/>
        </w:rPr>
        <w:t>12</w:t>
      </w:r>
      <w:r w:rsidRPr="00C264AA">
        <w:rPr>
          <w:rFonts w:ascii="Cambria Math" w:hAnsi="Cambria Math" w:cs="Cambria Math"/>
          <w:sz w:val="20"/>
          <w:szCs w:val="20"/>
          <w:lang w:val="af-ZA"/>
        </w:rPr>
        <w:t>․</w:t>
      </w:r>
      <w:r w:rsidRPr="00C264AA">
        <w:rPr>
          <w:rFonts w:ascii="GHEA Grapalat" w:hAnsi="GHEA Grapalat"/>
          <w:sz w:val="20"/>
          <w:szCs w:val="20"/>
          <w:lang w:val="af-ZA"/>
        </w:rPr>
        <w:t>13</w:t>
      </w:r>
      <w:r w:rsidRPr="00C264AA">
        <w:rPr>
          <w:rFonts w:ascii="Cambria Math" w:hAnsi="Cambria Math" w:cs="Cambria Math"/>
          <w:sz w:val="20"/>
          <w:szCs w:val="20"/>
          <w:lang w:val="af-ZA"/>
        </w:rPr>
        <w:t>․</w:t>
      </w:r>
      <w:r w:rsidRPr="00C264AA">
        <w:rPr>
          <w:rFonts w:ascii="GHEA Grapalat" w:hAnsi="GHEA Grapalat"/>
          <w:sz w:val="20"/>
          <w:szCs w:val="20"/>
          <w:lang w:val="af-ZA"/>
        </w:rPr>
        <w:t xml:space="preserve"> </w:t>
      </w:r>
      <w:r w:rsidRPr="00BA41C0">
        <w:rPr>
          <w:rFonts w:ascii="GHEA Grapalat" w:hAnsi="GHEA Grapalat"/>
          <w:sz w:val="20"/>
          <w:szCs w:val="20"/>
        </w:rPr>
        <w:t>Դատարանը</w:t>
      </w:r>
      <w:r w:rsidRPr="00C264AA">
        <w:rPr>
          <w:rFonts w:ascii="GHEA Grapalat" w:hAnsi="GHEA Grapalat"/>
          <w:sz w:val="20"/>
          <w:szCs w:val="20"/>
          <w:lang w:val="af-ZA"/>
        </w:rPr>
        <w:t xml:space="preserve"> </w:t>
      </w:r>
      <w:r w:rsidRPr="00BA41C0">
        <w:rPr>
          <w:rFonts w:ascii="GHEA Grapalat" w:hAnsi="GHEA Grapalat"/>
          <w:sz w:val="20"/>
          <w:szCs w:val="20"/>
        </w:rPr>
        <w:t>սույն</w:t>
      </w:r>
      <w:r w:rsidRPr="00C264AA">
        <w:rPr>
          <w:rFonts w:ascii="GHEA Grapalat" w:hAnsi="GHEA Grapalat"/>
          <w:sz w:val="20"/>
          <w:szCs w:val="20"/>
          <w:lang w:val="af-ZA"/>
        </w:rPr>
        <w:t xml:space="preserve"> </w:t>
      </w:r>
      <w:r w:rsidRPr="00BA41C0">
        <w:rPr>
          <w:rFonts w:ascii="GHEA Grapalat" w:hAnsi="GHEA Grapalat"/>
          <w:sz w:val="20"/>
          <w:szCs w:val="20"/>
        </w:rPr>
        <w:t>բաժնով</w:t>
      </w:r>
      <w:r w:rsidRPr="00C264AA">
        <w:rPr>
          <w:rFonts w:ascii="GHEA Grapalat" w:hAnsi="GHEA Grapalat"/>
          <w:sz w:val="20"/>
          <w:szCs w:val="20"/>
          <w:lang w:val="af-ZA"/>
        </w:rPr>
        <w:t xml:space="preserve"> </w:t>
      </w:r>
      <w:r w:rsidRPr="00BA41C0">
        <w:rPr>
          <w:rFonts w:ascii="GHEA Grapalat" w:hAnsi="GHEA Grapalat"/>
          <w:sz w:val="20"/>
          <w:szCs w:val="20"/>
        </w:rPr>
        <w:t>նախատեսված</w:t>
      </w:r>
      <w:r w:rsidRPr="00C264AA">
        <w:rPr>
          <w:rFonts w:ascii="GHEA Grapalat" w:hAnsi="GHEA Grapalat"/>
          <w:sz w:val="20"/>
          <w:szCs w:val="20"/>
          <w:lang w:val="af-ZA"/>
        </w:rPr>
        <w:t xml:space="preserve"> </w:t>
      </w:r>
      <w:r w:rsidRPr="00BA41C0">
        <w:rPr>
          <w:rFonts w:ascii="GHEA Grapalat" w:hAnsi="GHEA Grapalat"/>
          <w:sz w:val="20"/>
          <w:szCs w:val="20"/>
        </w:rPr>
        <w:t>վեճերով</w:t>
      </w:r>
      <w:r w:rsidRPr="00C264AA">
        <w:rPr>
          <w:rFonts w:ascii="GHEA Grapalat" w:hAnsi="GHEA Grapalat"/>
          <w:sz w:val="20"/>
          <w:szCs w:val="20"/>
          <w:lang w:val="af-ZA"/>
        </w:rPr>
        <w:t xml:space="preserve"> </w:t>
      </w:r>
      <w:r w:rsidRPr="00BA41C0">
        <w:rPr>
          <w:rFonts w:ascii="GHEA Grapalat" w:hAnsi="GHEA Grapalat"/>
          <w:sz w:val="20"/>
          <w:szCs w:val="20"/>
        </w:rPr>
        <w:t>գործերը</w:t>
      </w:r>
      <w:r w:rsidRPr="00C264AA">
        <w:rPr>
          <w:rFonts w:ascii="GHEA Grapalat" w:hAnsi="GHEA Grapalat"/>
          <w:sz w:val="20"/>
          <w:szCs w:val="20"/>
          <w:lang w:val="af-ZA"/>
        </w:rPr>
        <w:t xml:space="preserve"> </w:t>
      </w:r>
      <w:r w:rsidRPr="00BA41C0">
        <w:rPr>
          <w:rFonts w:ascii="GHEA Grapalat" w:hAnsi="GHEA Grapalat"/>
          <w:sz w:val="20"/>
          <w:szCs w:val="20"/>
        </w:rPr>
        <w:t>քննում</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դրանց</w:t>
      </w:r>
      <w:r w:rsidRPr="00C264AA">
        <w:rPr>
          <w:rFonts w:ascii="GHEA Grapalat" w:hAnsi="GHEA Grapalat"/>
          <w:sz w:val="20"/>
          <w:szCs w:val="20"/>
          <w:lang w:val="af-ZA"/>
        </w:rPr>
        <w:t xml:space="preserve"> </w:t>
      </w:r>
      <w:r w:rsidRPr="00BA41C0">
        <w:rPr>
          <w:rFonts w:ascii="GHEA Grapalat" w:hAnsi="GHEA Grapalat"/>
          <w:sz w:val="20"/>
          <w:szCs w:val="20"/>
        </w:rPr>
        <w:t>վերաբերյալ</w:t>
      </w:r>
      <w:r w:rsidRPr="00C264AA">
        <w:rPr>
          <w:rFonts w:ascii="GHEA Grapalat" w:hAnsi="GHEA Grapalat"/>
          <w:sz w:val="20"/>
          <w:szCs w:val="20"/>
          <w:lang w:val="af-ZA"/>
        </w:rPr>
        <w:t xml:space="preserve"> </w:t>
      </w:r>
      <w:r w:rsidRPr="00BA41C0">
        <w:rPr>
          <w:rFonts w:ascii="GHEA Grapalat" w:hAnsi="GHEA Grapalat"/>
          <w:sz w:val="20"/>
          <w:szCs w:val="20"/>
        </w:rPr>
        <w:t>վճիռները</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որոշումները</w:t>
      </w:r>
      <w:r w:rsidRPr="00C264AA">
        <w:rPr>
          <w:rFonts w:ascii="GHEA Grapalat" w:hAnsi="GHEA Grapalat"/>
          <w:sz w:val="20"/>
          <w:szCs w:val="20"/>
          <w:lang w:val="af-ZA"/>
        </w:rPr>
        <w:t xml:space="preserve"> </w:t>
      </w:r>
      <w:r w:rsidRPr="00BA41C0">
        <w:rPr>
          <w:rFonts w:ascii="GHEA Grapalat" w:hAnsi="GHEA Grapalat"/>
          <w:sz w:val="20"/>
          <w:szCs w:val="20"/>
        </w:rPr>
        <w:t>կայացնում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գրավոր</w:t>
      </w:r>
      <w:r w:rsidRPr="00C264AA">
        <w:rPr>
          <w:rFonts w:ascii="GHEA Grapalat" w:hAnsi="GHEA Grapalat"/>
          <w:sz w:val="20"/>
          <w:szCs w:val="20"/>
          <w:lang w:val="af-ZA"/>
        </w:rPr>
        <w:t xml:space="preserve"> </w:t>
      </w:r>
      <w:r w:rsidRPr="00BA41C0">
        <w:rPr>
          <w:rFonts w:ascii="GHEA Grapalat" w:hAnsi="GHEA Grapalat"/>
          <w:sz w:val="20"/>
          <w:szCs w:val="20"/>
        </w:rPr>
        <w:t>ընթացակարգով</w:t>
      </w:r>
      <w:r w:rsidRPr="00C264AA">
        <w:rPr>
          <w:rFonts w:ascii="GHEA Grapalat" w:hAnsi="GHEA Grapalat"/>
          <w:sz w:val="20"/>
          <w:szCs w:val="20"/>
          <w:lang w:val="af-ZA"/>
        </w:rPr>
        <w:t xml:space="preserve">, </w:t>
      </w:r>
      <w:r w:rsidRPr="00BA41C0">
        <w:rPr>
          <w:rFonts w:ascii="GHEA Grapalat" w:hAnsi="GHEA Grapalat"/>
          <w:sz w:val="20"/>
          <w:szCs w:val="20"/>
        </w:rPr>
        <w:t>բացառությամբ</w:t>
      </w:r>
      <w:r w:rsidRPr="00C264AA">
        <w:rPr>
          <w:rFonts w:ascii="GHEA Grapalat" w:hAnsi="GHEA Grapalat"/>
          <w:sz w:val="20"/>
          <w:szCs w:val="20"/>
          <w:lang w:val="af-ZA"/>
        </w:rPr>
        <w:t xml:space="preserve"> </w:t>
      </w:r>
      <w:r w:rsidRPr="00BA41C0">
        <w:rPr>
          <w:rFonts w:ascii="GHEA Grapalat" w:hAnsi="GHEA Grapalat"/>
          <w:sz w:val="20"/>
          <w:szCs w:val="20"/>
        </w:rPr>
        <w:t>այն</w:t>
      </w:r>
      <w:r w:rsidRPr="00C264AA">
        <w:rPr>
          <w:rFonts w:ascii="GHEA Grapalat" w:hAnsi="GHEA Grapalat"/>
          <w:sz w:val="20"/>
          <w:szCs w:val="20"/>
          <w:lang w:val="af-ZA"/>
        </w:rPr>
        <w:t xml:space="preserve"> </w:t>
      </w:r>
      <w:r w:rsidRPr="00BA41C0">
        <w:rPr>
          <w:rFonts w:ascii="GHEA Grapalat" w:hAnsi="GHEA Grapalat"/>
          <w:sz w:val="20"/>
          <w:szCs w:val="20"/>
        </w:rPr>
        <w:t>դեպքերի</w:t>
      </w:r>
      <w:r w:rsidRPr="00C264AA">
        <w:rPr>
          <w:rFonts w:ascii="GHEA Grapalat" w:hAnsi="GHEA Grapalat"/>
          <w:sz w:val="20"/>
          <w:szCs w:val="20"/>
          <w:lang w:val="af-ZA"/>
        </w:rPr>
        <w:t xml:space="preserve">, </w:t>
      </w:r>
      <w:r w:rsidRPr="00BA41C0">
        <w:rPr>
          <w:rFonts w:ascii="GHEA Grapalat" w:hAnsi="GHEA Grapalat"/>
          <w:sz w:val="20"/>
          <w:szCs w:val="20"/>
        </w:rPr>
        <w:t>երբ</w:t>
      </w:r>
      <w:r w:rsidRPr="00C264AA">
        <w:rPr>
          <w:rFonts w:ascii="GHEA Grapalat" w:hAnsi="GHEA Grapalat"/>
          <w:sz w:val="20"/>
          <w:szCs w:val="20"/>
          <w:lang w:val="af-ZA"/>
        </w:rPr>
        <w:t xml:space="preserve"> </w:t>
      </w:r>
      <w:r w:rsidRPr="00BA41C0">
        <w:rPr>
          <w:rFonts w:ascii="GHEA Grapalat" w:hAnsi="GHEA Grapalat"/>
          <w:sz w:val="20"/>
          <w:szCs w:val="20"/>
        </w:rPr>
        <w:t>դատարանը</w:t>
      </w:r>
      <w:r w:rsidRPr="00C264AA">
        <w:rPr>
          <w:rFonts w:ascii="GHEA Grapalat" w:hAnsi="GHEA Grapalat"/>
          <w:sz w:val="20"/>
          <w:szCs w:val="20"/>
          <w:lang w:val="af-ZA"/>
        </w:rPr>
        <w:t xml:space="preserve"> </w:t>
      </w:r>
      <w:r w:rsidRPr="00BA41C0">
        <w:rPr>
          <w:rFonts w:ascii="GHEA Grapalat" w:hAnsi="GHEA Grapalat"/>
          <w:sz w:val="20"/>
          <w:szCs w:val="20"/>
        </w:rPr>
        <w:t>գործին</w:t>
      </w:r>
      <w:r w:rsidRPr="00C264AA">
        <w:rPr>
          <w:rFonts w:ascii="GHEA Grapalat" w:hAnsi="GHEA Grapalat"/>
          <w:sz w:val="20"/>
          <w:szCs w:val="20"/>
          <w:lang w:val="af-ZA"/>
        </w:rPr>
        <w:t xml:space="preserve"> </w:t>
      </w:r>
      <w:r w:rsidRPr="00BA41C0">
        <w:rPr>
          <w:rFonts w:ascii="GHEA Grapalat" w:hAnsi="GHEA Grapalat"/>
          <w:sz w:val="20"/>
          <w:szCs w:val="20"/>
        </w:rPr>
        <w:t>մասնակցող</w:t>
      </w:r>
      <w:r w:rsidRPr="00C264AA">
        <w:rPr>
          <w:rFonts w:ascii="GHEA Grapalat" w:hAnsi="GHEA Grapalat"/>
          <w:sz w:val="20"/>
          <w:szCs w:val="20"/>
          <w:lang w:val="af-ZA"/>
        </w:rPr>
        <w:t xml:space="preserve"> </w:t>
      </w:r>
      <w:r w:rsidRPr="00BA41C0">
        <w:rPr>
          <w:rFonts w:ascii="GHEA Grapalat" w:hAnsi="GHEA Grapalat"/>
          <w:sz w:val="20"/>
          <w:szCs w:val="20"/>
        </w:rPr>
        <w:t>անձի</w:t>
      </w:r>
      <w:r w:rsidRPr="00C264AA">
        <w:rPr>
          <w:rFonts w:ascii="GHEA Grapalat" w:hAnsi="GHEA Grapalat"/>
          <w:sz w:val="20"/>
          <w:szCs w:val="20"/>
          <w:lang w:val="af-ZA"/>
        </w:rPr>
        <w:t xml:space="preserve"> </w:t>
      </w:r>
      <w:r w:rsidRPr="00BA41C0">
        <w:rPr>
          <w:rFonts w:ascii="GHEA Grapalat" w:hAnsi="GHEA Grapalat"/>
          <w:sz w:val="20"/>
          <w:szCs w:val="20"/>
        </w:rPr>
        <w:t>միջնորդությամբ</w:t>
      </w:r>
      <w:r w:rsidRPr="00C264AA">
        <w:rPr>
          <w:rFonts w:ascii="GHEA Grapalat" w:hAnsi="GHEA Grapalat"/>
          <w:sz w:val="20"/>
          <w:szCs w:val="20"/>
          <w:lang w:val="af-ZA"/>
        </w:rPr>
        <w:t xml:space="preserve"> </w:t>
      </w:r>
      <w:r w:rsidRPr="00BA41C0">
        <w:rPr>
          <w:rFonts w:ascii="GHEA Grapalat" w:hAnsi="GHEA Grapalat"/>
          <w:sz w:val="20"/>
          <w:szCs w:val="20"/>
        </w:rPr>
        <w:t>կամ</w:t>
      </w:r>
      <w:r w:rsidRPr="00C264AA">
        <w:rPr>
          <w:rFonts w:ascii="GHEA Grapalat" w:hAnsi="GHEA Grapalat"/>
          <w:sz w:val="20"/>
          <w:szCs w:val="20"/>
          <w:lang w:val="af-ZA"/>
        </w:rPr>
        <w:t xml:space="preserve"> </w:t>
      </w:r>
      <w:r w:rsidRPr="00BA41C0">
        <w:rPr>
          <w:rFonts w:ascii="GHEA Grapalat" w:hAnsi="GHEA Grapalat"/>
          <w:sz w:val="20"/>
          <w:szCs w:val="20"/>
        </w:rPr>
        <w:t>իր</w:t>
      </w:r>
      <w:r w:rsidRPr="00C264AA">
        <w:rPr>
          <w:rFonts w:ascii="GHEA Grapalat" w:hAnsi="GHEA Grapalat"/>
          <w:sz w:val="20"/>
          <w:szCs w:val="20"/>
          <w:lang w:val="af-ZA"/>
        </w:rPr>
        <w:t xml:space="preserve"> </w:t>
      </w:r>
      <w:r w:rsidRPr="00BA41C0">
        <w:rPr>
          <w:rFonts w:ascii="GHEA Grapalat" w:hAnsi="GHEA Grapalat"/>
          <w:sz w:val="20"/>
          <w:szCs w:val="20"/>
        </w:rPr>
        <w:t>նախաձեռնությամբ</w:t>
      </w:r>
      <w:r w:rsidRPr="00C264AA">
        <w:rPr>
          <w:rFonts w:ascii="GHEA Grapalat" w:hAnsi="GHEA Grapalat"/>
          <w:sz w:val="20"/>
          <w:szCs w:val="20"/>
          <w:lang w:val="af-ZA"/>
        </w:rPr>
        <w:t xml:space="preserve"> </w:t>
      </w:r>
      <w:r w:rsidRPr="00BA41C0">
        <w:rPr>
          <w:rFonts w:ascii="GHEA Grapalat" w:hAnsi="GHEA Grapalat"/>
          <w:sz w:val="20"/>
          <w:szCs w:val="20"/>
        </w:rPr>
        <w:t>եկել</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եզրահանգման</w:t>
      </w:r>
      <w:r w:rsidRPr="00C264AA">
        <w:rPr>
          <w:rFonts w:ascii="GHEA Grapalat" w:hAnsi="GHEA Grapalat"/>
          <w:sz w:val="20"/>
          <w:szCs w:val="20"/>
          <w:lang w:val="af-ZA"/>
        </w:rPr>
        <w:t xml:space="preserve">, </w:t>
      </w:r>
      <w:r w:rsidRPr="00BA41C0">
        <w:rPr>
          <w:rFonts w:ascii="GHEA Grapalat" w:hAnsi="GHEA Grapalat"/>
          <w:sz w:val="20"/>
          <w:szCs w:val="20"/>
        </w:rPr>
        <w:t>որ</w:t>
      </w:r>
      <w:r w:rsidRPr="00C264AA">
        <w:rPr>
          <w:rFonts w:ascii="GHEA Grapalat" w:hAnsi="GHEA Grapalat"/>
          <w:sz w:val="20"/>
          <w:szCs w:val="20"/>
          <w:lang w:val="af-ZA"/>
        </w:rPr>
        <w:t xml:space="preserve"> </w:t>
      </w:r>
      <w:r w:rsidRPr="00BA41C0">
        <w:rPr>
          <w:rFonts w:ascii="GHEA Grapalat" w:hAnsi="GHEA Grapalat"/>
          <w:sz w:val="20"/>
          <w:szCs w:val="20"/>
        </w:rPr>
        <w:t>անհրաժեշտ</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գործը</w:t>
      </w:r>
      <w:r w:rsidRPr="00C264AA">
        <w:rPr>
          <w:rFonts w:ascii="GHEA Grapalat" w:hAnsi="GHEA Grapalat"/>
          <w:sz w:val="20"/>
          <w:szCs w:val="20"/>
          <w:lang w:val="af-ZA"/>
        </w:rPr>
        <w:t xml:space="preserve"> </w:t>
      </w:r>
      <w:r w:rsidRPr="00BA41C0">
        <w:rPr>
          <w:rFonts w:ascii="GHEA Grapalat" w:hAnsi="GHEA Grapalat"/>
          <w:sz w:val="20"/>
          <w:szCs w:val="20"/>
        </w:rPr>
        <w:t>քննել</w:t>
      </w:r>
      <w:r w:rsidRPr="00C264AA">
        <w:rPr>
          <w:rFonts w:ascii="GHEA Grapalat" w:hAnsi="GHEA Grapalat"/>
          <w:sz w:val="20"/>
          <w:szCs w:val="20"/>
          <w:lang w:val="af-ZA"/>
        </w:rPr>
        <w:t xml:space="preserve"> </w:t>
      </w:r>
      <w:r w:rsidRPr="00BA41C0">
        <w:rPr>
          <w:rFonts w:ascii="GHEA Grapalat" w:hAnsi="GHEA Grapalat"/>
          <w:sz w:val="20"/>
          <w:szCs w:val="20"/>
        </w:rPr>
        <w:t>դատական</w:t>
      </w:r>
      <w:r w:rsidRPr="00C264AA">
        <w:rPr>
          <w:rFonts w:ascii="GHEA Grapalat" w:hAnsi="GHEA Grapalat"/>
          <w:sz w:val="20"/>
          <w:szCs w:val="20"/>
          <w:lang w:val="af-ZA"/>
        </w:rPr>
        <w:t xml:space="preserve"> </w:t>
      </w:r>
      <w:r w:rsidRPr="00BA41C0">
        <w:rPr>
          <w:rFonts w:ascii="GHEA Grapalat" w:hAnsi="GHEA Grapalat"/>
          <w:sz w:val="20"/>
          <w:szCs w:val="20"/>
        </w:rPr>
        <w:t>նիստում</w:t>
      </w:r>
      <w:r w:rsidRPr="00C264AA">
        <w:rPr>
          <w:rFonts w:ascii="GHEA Grapalat" w:hAnsi="GHEA Grapalat"/>
          <w:sz w:val="20"/>
          <w:szCs w:val="20"/>
          <w:lang w:val="af-ZA"/>
        </w:rPr>
        <w:t>:</w:t>
      </w:r>
    </w:p>
    <w:p w14:paraId="7F4DC598"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GHEA Grapalat" w:hAnsi="GHEA Grapalat"/>
          <w:sz w:val="20"/>
          <w:szCs w:val="20"/>
          <w:lang w:val="af-ZA"/>
        </w:rPr>
        <w:t>12</w:t>
      </w:r>
      <w:r w:rsidRPr="00C264AA">
        <w:rPr>
          <w:rFonts w:ascii="Cambria Math" w:hAnsi="Cambria Math" w:cs="Cambria Math"/>
          <w:sz w:val="20"/>
          <w:szCs w:val="20"/>
          <w:lang w:val="af-ZA"/>
        </w:rPr>
        <w:t>․</w:t>
      </w:r>
      <w:r w:rsidRPr="00C264AA">
        <w:rPr>
          <w:rFonts w:ascii="GHEA Grapalat" w:hAnsi="GHEA Grapalat"/>
          <w:sz w:val="20"/>
          <w:szCs w:val="20"/>
          <w:lang w:val="af-ZA"/>
        </w:rPr>
        <w:t xml:space="preserve">14. </w:t>
      </w:r>
      <w:r w:rsidRPr="00BA41C0">
        <w:rPr>
          <w:rFonts w:ascii="GHEA Grapalat" w:hAnsi="GHEA Grapalat"/>
          <w:sz w:val="20"/>
          <w:szCs w:val="20"/>
        </w:rPr>
        <w:t>Գործը</w:t>
      </w:r>
      <w:r w:rsidRPr="00C264AA">
        <w:rPr>
          <w:rFonts w:ascii="GHEA Grapalat" w:hAnsi="GHEA Grapalat"/>
          <w:sz w:val="20"/>
          <w:szCs w:val="20"/>
          <w:lang w:val="af-ZA"/>
        </w:rPr>
        <w:t xml:space="preserve"> </w:t>
      </w:r>
      <w:r w:rsidRPr="00BA41C0">
        <w:rPr>
          <w:rFonts w:ascii="GHEA Grapalat" w:hAnsi="GHEA Grapalat"/>
          <w:sz w:val="20"/>
          <w:szCs w:val="20"/>
        </w:rPr>
        <w:t>դատական</w:t>
      </w:r>
      <w:r w:rsidRPr="00C264AA">
        <w:rPr>
          <w:rFonts w:ascii="GHEA Grapalat" w:hAnsi="GHEA Grapalat"/>
          <w:sz w:val="20"/>
          <w:szCs w:val="20"/>
          <w:lang w:val="af-ZA"/>
        </w:rPr>
        <w:t xml:space="preserve"> </w:t>
      </w:r>
      <w:r w:rsidRPr="00BA41C0">
        <w:rPr>
          <w:rFonts w:ascii="GHEA Grapalat" w:hAnsi="GHEA Grapalat"/>
          <w:sz w:val="20"/>
          <w:szCs w:val="20"/>
        </w:rPr>
        <w:t>նիստում</w:t>
      </w:r>
      <w:r w:rsidRPr="00C264AA">
        <w:rPr>
          <w:rFonts w:ascii="GHEA Grapalat" w:hAnsi="GHEA Grapalat"/>
          <w:sz w:val="20"/>
          <w:szCs w:val="20"/>
          <w:lang w:val="af-ZA"/>
        </w:rPr>
        <w:t xml:space="preserve"> </w:t>
      </w:r>
      <w:r w:rsidRPr="00BA41C0">
        <w:rPr>
          <w:rFonts w:ascii="GHEA Grapalat" w:hAnsi="GHEA Grapalat"/>
          <w:sz w:val="20"/>
          <w:szCs w:val="20"/>
        </w:rPr>
        <w:t>քննելու</w:t>
      </w:r>
      <w:r w:rsidRPr="00C264AA">
        <w:rPr>
          <w:rFonts w:ascii="GHEA Grapalat" w:hAnsi="GHEA Grapalat"/>
          <w:sz w:val="20"/>
          <w:szCs w:val="20"/>
          <w:lang w:val="af-ZA"/>
        </w:rPr>
        <w:t xml:space="preserve"> </w:t>
      </w:r>
      <w:r w:rsidRPr="00BA41C0">
        <w:rPr>
          <w:rFonts w:ascii="GHEA Grapalat" w:hAnsi="GHEA Grapalat"/>
          <w:sz w:val="20"/>
          <w:szCs w:val="20"/>
        </w:rPr>
        <w:t>վերաբերյալ</w:t>
      </w:r>
      <w:r w:rsidRPr="00C264AA">
        <w:rPr>
          <w:rFonts w:ascii="GHEA Grapalat" w:hAnsi="GHEA Grapalat"/>
          <w:sz w:val="20"/>
          <w:szCs w:val="20"/>
          <w:lang w:val="af-ZA"/>
        </w:rPr>
        <w:t xml:space="preserve"> </w:t>
      </w:r>
      <w:r w:rsidRPr="00BA41C0">
        <w:rPr>
          <w:rFonts w:ascii="GHEA Grapalat" w:hAnsi="GHEA Grapalat"/>
          <w:sz w:val="20"/>
          <w:szCs w:val="20"/>
        </w:rPr>
        <w:t>միջնորդությունը</w:t>
      </w:r>
      <w:r w:rsidRPr="00C264AA">
        <w:rPr>
          <w:rFonts w:ascii="GHEA Grapalat" w:hAnsi="GHEA Grapalat"/>
          <w:sz w:val="20"/>
          <w:szCs w:val="20"/>
          <w:lang w:val="af-ZA"/>
        </w:rPr>
        <w:t xml:space="preserve"> </w:t>
      </w:r>
      <w:r w:rsidRPr="00BA41C0">
        <w:rPr>
          <w:rFonts w:ascii="GHEA Grapalat" w:hAnsi="GHEA Grapalat"/>
          <w:sz w:val="20"/>
          <w:szCs w:val="20"/>
        </w:rPr>
        <w:t>գործին</w:t>
      </w:r>
      <w:r w:rsidRPr="00C264AA">
        <w:rPr>
          <w:rFonts w:ascii="GHEA Grapalat" w:hAnsi="GHEA Grapalat"/>
          <w:sz w:val="20"/>
          <w:szCs w:val="20"/>
          <w:lang w:val="af-ZA"/>
        </w:rPr>
        <w:t xml:space="preserve"> </w:t>
      </w:r>
      <w:r w:rsidRPr="00BA41C0">
        <w:rPr>
          <w:rFonts w:ascii="GHEA Grapalat" w:hAnsi="GHEA Grapalat"/>
          <w:sz w:val="20"/>
          <w:szCs w:val="20"/>
        </w:rPr>
        <w:t>մասնակցող</w:t>
      </w:r>
      <w:r w:rsidRPr="00C264AA">
        <w:rPr>
          <w:rFonts w:ascii="GHEA Grapalat" w:hAnsi="GHEA Grapalat"/>
          <w:sz w:val="20"/>
          <w:szCs w:val="20"/>
          <w:lang w:val="af-ZA"/>
        </w:rPr>
        <w:t xml:space="preserve"> </w:t>
      </w:r>
      <w:r w:rsidRPr="00BA41C0">
        <w:rPr>
          <w:rFonts w:ascii="GHEA Grapalat" w:hAnsi="GHEA Grapalat"/>
          <w:sz w:val="20"/>
          <w:szCs w:val="20"/>
        </w:rPr>
        <w:t>անձը</w:t>
      </w:r>
      <w:r w:rsidRPr="00C264AA">
        <w:rPr>
          <w:rFonts w:ascii="GHEA Grapalat" w:hAnsi="GHEA Grapalat"/>
          <w:sz w:val="20"/>
          <w:szCs w:val="20"/>
          <w:lang w:val="af-ZA"/>
        </w:rPr>
        <w:t xml:space="preserve"> </w:t>
      </w:r>
      <w:r w:rsidRPr="00BA41C0">
        <w:rPr>
          <w:rFonts w:ascii="GHEA Grapalat" w:hAnsi="GHEA Grapalat"/>
          <w:sz w:val="20"/>
          <w:szCs w:val="20"/>
        </w:rPr>
        <w:t>կարող</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ներկայացնել</w:t>
      </w:r>
      <w:r w:rsidRPr="00C264AA">
        <w:rPr>
          <w:rFonts w:ascii="GHEA Grapalat" w:hAnsi="GHEA Grapalat"/>
          <w:sz w:val="20"/>
          <w:szCs w:val="20"/>
          <w:lang w:val="af-ZA"/>
        </w:rPr>
        <w:t xml:space="preserve"> </w:t>
      </w:r>
      <w:r w:rsidRPr="00BA41C0">
        <w:rPr>
          <w:rFonts w:ascii="GHEA Grapalat" w:hAnsi="GHEA Grapalat"/>
          <w:sz w:val="20"/>
          <w:szCs w:val="20"/>
        </w:rPr>
        <w:t>մինչև</w:t>
      </w:r>
      <w:r w:rsidRPr="00C264AA">
        <w:rPr>
          <w:rFonts w:ascii="GHEA Grapalat" w:hAnsi="GHEA Grapalat"/>
          <w:sz w:val="20"/>
          <w:szCs w:val="20"/>
          <w:lang w:val="af-ZA"/>
        </w:rPr>
        <w:t xml:space="preserve"> </w:t>
      </w:r>
      <w:r w:rsidRPr="00BA41C0">
        <w:rPr>
          <w:rFonts w:ascii="GHEA Grapalat" w:hAnsi="GHEA Grapalat"/>
          <w:sz w:val="20"/>
          <w:szCs w:val="20"/>
        </w:rPr>
        <w:t>հայցադիմումի</w:t>
      </w:r>
      <w:r w:rsidRPr="00C264AA">
        <w:rPr>
          <w:rFonts w:ascii="GHEA Grapalat" w:hAnsi="GHEA Grapalat"/>
          <w:sz w:val="20"/>
          <w:szCs w:val="20"/>
          <w:lang w:val="af-ZA"/>
        </w:rPr>
        <w:t xml:space="preserve"> </w:t>
      </w:r>
      <w:r w:rsidRPr="00BA41C0">
        <w:rPr>
          <w:rFonts w:ascii="GHEA Grapalat" w:hAnsi="GHEA Grapalat"/>
          <w:sz w:val="20"/>
          <w:szCs w:val="20"/>
        </w:rPr>
        <w:t>պատասխան</w:t>
      </w:r>
      <w:r w:rsidRPr="00C264AA">
        <w:rPr>
          <w:rFonts w:ascii="GHEA Grapalat" w:hAnsi="GHEA Grapalat"/>
          <w:sz w:val="20"/>
          <w:szCs w:val="20"/>
          <w:lang w:val="af-ZA"/>
        </w:rPr>
        <w:t xml:space="preserve"> </w:t>
      </w:r>
      <w:r w:rsidRPr="00BA41C0">
        <w:rPr>
          <w:rFonts w:ascii="GHEA Grapalat" w:hAnsi="GHEA Grapalat"/>
          <w:sz w:val="20"/>
          <w:szCs w:val="20"/>
        </w:rPr>
        <w:t>ներկայացնելու</w:t>
      </w:r>
      <w:r w:rsidRPr="00C264AA">
        <w:rPr>
          <w:rFonts w:ascii="GHEA Grapalat" w:hAnsi="GHEA Grapalat"/>
          <w:sz w:val="20"/>
          <w:szCs w:val="20"/>
          <w:lang w:val="af-ZA"/>
        </w:rPr>
        <w:t xml:space="preserve"> </w:t>
      </w:r>
      <w:r w:rsidRPr="00BA41C0">
        <w:rPr>
          <w:rFonts w:ascii="GHEA Grapalat" w:hAnsi="GHEA Grapalat"/>
          <w:sz w:val="20"/>
          <w:szCs w:val="20"/>
        </w:rPr>
        <w:t>համար</w:t>
      </w:r>
      <w:r w:rsidRPr="00C264AA">
        <w:rPr>
          <w:rFonts w:ascii="GHEA Grapalat" w:hAnsi="GHEA Grapalat"/>
          <w:sz w:val="20"/>
          <w:szCs w:val="20"/>
          <w:lang w:val="af-ZA"/>
        </w:rPr>
        <w:t xml:space="preserve"> </w:t>
      </w:r>
      <w:r w:rsidRPr="00BA41C0">
        <w:rPr>
          <w:rFonts w:ascii="GHEA Grapalat" w:hAnsi="GHEA Grapalat"/>
          <w:sz w:val="20"/>
          <w:szCs w:val="20"/>
        </w:rPr>
        <w:t>սահմանված</w:t>
      </w:r>
      <w:r w:rsidRPr="00C264AA">
        <w:rPr>
          <w:rFonts w:ascii="GHEA Grapalat" w:hAnsi="GHEA Grapalat"/>
          <w:sz w:val="20"/>
          <w:szCs w:val="20"/>
          <w:lang w:val="af-ZA"/>
        </w:rPr>
        <w:t xml:space="preserve"> </w:t>
      </w:r>
      <w:r w:rsidRPr="00BA41C0">
        <w:rPr>
          <w:rFonts w:ascii="GHEA Grapalat" w:hAnsi="GHEA Grapalat"/>
          <w:sz w:val="20"/>
          <w:szCs w:val="20"/>
        </w:rPr>
        <w:t>ժամկետի</w:t>
      </w:r>
      <w:r w:rsidRPr="00C264AA">
        <w:rPr>
          <w:rFonts w:ascii="GHEA Grapalat" w:hAnsi="GHEA Grapalat"/>
          <w:sz w:val="20"/>
          <w:szCs w:val="20"/>
          <w:lang w:val="af-ZA"/>
        </w:rPr>
        <w:t xml:space="preserve"> </w:t>
      </w:r>
      <w:r w:rsidRPr="00BA41C0">
        <w:rPr>
          <w:rFonts w:ascii="GHEA Grapalat" w:hAnsi="GHEA Grapalat"/>
          <w:sz w:val="20"/>
          <w:szCs w:val="20"/>
        </w:rPr>
        <w:t>լրանալը</w:t>
      </w:r>
      <w:r w:rsidRPr="00C264AA">
        <w:rPr>
          <w:rFonts w:ascii="GHEA Grapalat" w:hAnsi="GHEA Grapalat"/>
          <w:sz w:val="20"/>
          <w:szCs w:val="20"/>
          <w:lang w:val="af-ZA"/>
        </w:rPr>
        <w:t>:</w:t>
      </w:r>
    </w:p>
    <w:p w14:paraId="65A24E27"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GHEA Grapalat" w:hAnsi="GHEA Grapalat"/>
          <w:sz w:val="20"/>
          <w:szCs w:val="20"/>
          <w:lang w:val="af-ZA"/>
        </w:rPr>
        <w:t>12</w:t>
      </w:r>
      <w:r w:rsidRPr="00C264AA">
        <w:rPr>
          <w:rFonts w:ascii="Cambria Math" w:hAnsi="Cambria Math" w:cs="Cambria Math"/>
          <w:sz w:val="20"/>
          <w:szCs w:val="20"/>
          <w:lang w:val="af-ZA"/>
        </w:rPr>
        <w:t>․</w:t>
      </w:r>
      <w:r w:rsidRPr="00C264AA">
        <w:rPr>
          <w:rFonts w:ascii="GHEA Grapalat" w:hAnsi="GHEA Grapalat"/>
          <w:sz w:val="20"/>
          <w:szCs w:val="20"/>
          <w:lang w:val="af-ZA"/>
        </w:rPr>
        <w:t xml:space="preserve">15. </w:t>
      </w:r>
      <w:r w:rsidRPr="00BA41C0">
        <w:rPr>
          <w:rFonts w:ascii="GHEA Grapalat" w:hAnsi="GHEA Grapalat"/>
          <w:sz w:val="20"/>
          <w:szCs w:val="20"/>
        </w:rPr>
        <w:t>Գործը</w:t>
      </w:r>
      <w:r w:rsidRPr="00C264AA">
        <w:rPr>
          <w:rFonts w:ascii="GHEA Grapalat" w:hAnsi="GHEA Grapalat"/>
          <w:sz w:val="20"/>
          <w:szCs w:val="20"/>
          <w:lang w:val="af-ZA"/>
        </w:rPr>
        <w:t xml:space="preserve"> </w:t>
      </w:r>
      <w:r w:rsidRPr="00BA41C0">
        <w:rPr>
          <w:rFonts w:ascii="GHEA Grapalat" w:hAnsi="GHEA Grapalat"/>
          <w:sz w:val="20"/>
          <w:szCs w:val="20"/>
        </w:rPr>
        <w:t>դատական</w:t>
      </w:r>
      <w:r w:rsidRPr="00C264AA">
        <w:rPr>
          <w:rFonts w:ascii="GHEA Grapalat" w:hAnsi="GHEA Grapalat"/>
          <w:sz w:val="20"/>
          <w:szCs w:val="20"/>
          <w:lang w:val="af-ZA"/>
        </w:rPr>
        <w:t xml:space="preserve"> </w:t>
      </w:r>
      <w:r w:rsidRPr="00BA41C0">
        <w:rPr>
          <w:rFonts w:ascii="GHEA Grapalat" w:hAnsi="GHEA Grapalat"/>
          <w:sz w:val="20"/>
          <w:szCs w:val="20"/>
        </w:rPr>
        <w:t>նիստում</w:t>
      </w:r>
      <w:r w:rsidRPr="00C264AA">
        <w:rPr>
          <w:rFonts w:ascii="GHEA Grapalat" w:hAnsi="GHEA Grapalat"/>
          <w:sz w:val="20"/>
          <w:szCs w:val="20"/>
          <w:lang w:val="af-ZA"/>
        </w:rPr>
        <w:t xml:space="preserve"> </w:t>
      </w:r>
      <w:r w:rsidRPr="00BA41C0">
        <w:rPr>
          <w:rFonts w:ascii="GHEA Grapalat" w:hAnsi="GHEA Grapalat"/>
          <w:sz w:val="20"/>
          <w:szCs w:val="20"/>
        </w:rPr>
        <w:t>քննելու</w:t>
      </w:r>
      <w:r w:rsidRPr="00C264AA">
        <w:rPr>
          <w:rFonts w:ascii="GHEA Grapalat" w:hAnsi="GHEA Grapalat"/>
          <w:sz w:val="20"/>
          <w:szCs w:val="20"/>
          <w:lang w:val="af-ZA"/>
        </w:rPr>
        <w:t xml:space="preserve"> </w:t>
      </w:r>
      <w:r w:rsidRPr="00BA41C0">
        <w:rPr>
          <w:rFonts w:ascii="GHEA Grapalat" w:hAnsi="GHEA Grapalat"/>
          <w:sz w:val="20"/>
          <w:szCs w:val="20"/>
        </w:rPr>
        <w:t>մասին</w:t>
      </w:r>
      <w:r w:rsidRPr="00C264AA">
        <w:rPr>
          <w:rFonts w:ascii="GHEA Grapalat" w:hAnsi="GHEA Grapalat"/>
          <w:sz w:val="20"/>
          <w:szCs w:val="20"/>
          <w:lang w:val="af-ZA"/>
        </w:rPr>
        <w:t xml:space="preserve"> </w:t>
      </w:r>
      <w:r w:rsidRPr="00BA41C0">
        <w:rPr>
          <w:rFonts w:ascii="GHEA Grapalat" w:hAnsi="GHEA Grapalat"/>
          <w:sz w:val="20"/>
          <w:szCs w:val="20"/>
        </w:rPr>
        <w:t>դատարանը</w:t>
      </w:r>
      <w:r w:rsidRPr="00C264AA">
        <w:rPr>
          <w:rFonts w:ascii="GHEA Grapalat" w:hAnsi="GHEA Grapalat"/>
          <w:sz w:val="20"/>
          <w:szCs w:val="20"/>
          <w:lang w:val="af-ZA"/>
        </w:rPr>
        <w:t xml:space="preserve"> </w:t>
      </w:r>
      <w:r w:rsidRPr="00BA41C0">
        <w:rPr>
          <w:rFonts w:ascii="GHEA Grapalat" w:hAnsi="GHEA Grapalat"/>
          <w:sz w:val="20"/>
          <w:szCs w:val="20"/>
        </w:rPr>
        <w:t>կայացնում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որոշում</w:t>
      </w:r>
      <w:r w:rsidRPr="00C264AA">
        <w:rPr>
          <w:rFonts w:ascii="GHEA Grapalat" w:hAnsi="GHEA Grapalat"/>
          <w:sz w:val="20"/>
          <w:szCs w:val="20"/>
          <w:lang w:val="af-ZA"/>
        </w:rPr>
        <w:t xml:space="preserve"> </w:t>
      </w:r>
      <w:r w:rsidRPr="00BA41C0">
        <w:rPr>
          <w:rFonts w:ascii="GHEA Grapalat" w:hAnsi="GHEA Grapalat"/>
          <w:sz w:val="20"/>
          <w:szCs w:val="20"/>
        </w:rPr>
        <w:t>հայցադիմումի</w:t>
      </w:r>
      <w:r w:rsidRPr="00C264AA">
        <w:rPr>
          <w:rFonts w:ascii="GHEA Grapalat" w:hAnsi="GHEA Grapalat"/>
          <w:sz w:val="20"/>
          <w:szCs w:val="20"/>
          <w:lang w:val="af-ZA"/>
        </w:rPr>
        <w:t xml:space="preserve"> </w:t>
      </w:r>
      <w:r w:rsidRPr="00BA41C0">
        <w:rPr>
          <w:rFonts w:ascii="GHEA Grapalat" w:hAnsi="GHEA Grapalat"/>
          <w:sz w:val="20"/>
          <w:szCs w:val="20"/>
        </w:rPr>
        <w:t>պատասխան</w:t>
      </w:r>
      <w:r w:rsidRPr="00C264AA">
        <w:rPr>
          <w:rFonts w:ascii="GHEA Grapalat" w:hAnsi="GHEA Grapalat"/>
          <w:sz w:val="20"/>
          <w:szCs w:val="20"/>
          <w:lang w:val="af-ZA"/>
        </w:rPr>
        <w:t xml:space="preserve"> </w:t>
      </w:r>
      <w:r w:rsidRPr="00BA41C0">
        <w:rPr>
          <w:rFonts w:ascii="GHEA Grapalat" w:hAnsi="GHEA Grapalat"/>
          <w:sz w:val="20"/>
          <w:szCs w:val="20"/>
        </w:rPr>
        <w:t>ներկայացնելու</w:t>
      </w:r>
      <w:r w:rsidRPr="00C264AA">
        <w:rPr>
          <w:rFonts w:ascii="GHEA Grapalat" w:hAnsi="GHEA Grapalat"/>
          <w:sz w:val="20"/>
          <w:szCs w:val="20"/>
          <w:lang w:val="af-ZA"/>
        </w:rPr>
        <w:t xml:space="preserve"> </w:t>
      </w:r>
      <w:r w:rsidRPr="00BA41C0">
        <w:rPr>
          <w:rFonts w:ascii="GHEA Grapalat" w:hAnsi="GHEA Grapalat"/>
          <w:sz w:val="20"/>
          <w:szCs w:val="20"/>
        </w:rPr>
        <w:t>համար</w:t>
      </w:r>
      <w:r w:rsidRPr="00C264AA">
        <w:rPr>
          <w:rFonts w:ascii="GHEA Grapalat" w:hAnsi="GHEA Grapalat"/>
          <w:sz w:val="20"/>
          <w:szCs w:val="20"/>
          <w:lang w:val="af-ZA"/>
        </w:rPr>
        <w:t xml:space="preserve"> </w:t>
      </w:r>
      <w:r w:rsidRPr="00BA41C0">
        <w:rPr>
          <w:rFonts w:ascii="GHEA Grapalat" w:hAnsi="GHEA Grapalat"/>
          <w:sz w:val="20"/>
          <w:szCs w:val="20"/>
        </w:rPr>
        <w:t>սահմանված</w:t>
      </w:r>
      <w:r w:rsidRPr="00C264AA">
        <w:rPr>
          <w:rFonts w:ascii="GHEA Grapalat" w:hAnsi="GHEA Grapalat"/>
          <w:sz w:val="20"/>
          <w:szCs w:val="20"/>
          <w:lang w:val="af-ZA"/>
        </w:rPr>
        <w:t xml:space="preserve"> </w:t>
      </w:r>
      <w:r w:rsidRPr="00BA41C0">
        <w:rPr>
          <w:rFonts w:ascii="GHEA Grapalat" w:hAnsi="GHEA Grapalat"/>
          <w:sz w:val="20"/>
          <w:szCs w:val="20"/>
        </w:rPr>
        <w:t>ժամկետը</w:t>
      </w:r>
      <w:r w:rsidRPr="00C264AA">
        <w:rPr>
          <w:rFonts w:ascii="GHEA Grapalat" w:hAnsi="GHEA Grapalat"/>
          <w:sz w:val="20"/>
          <w:szCs w:val="20"/>
          <w:lang w:val="af-ZA"/>
        </w:rPr>
        <w:t xml:space="preserve"> </w:t>
      </w:r>
      <w:r w:rsidRPr="00BA41C0">
        <w:rPr>
          <w:rFonts w:ascii="GHEA Grapalat" w:hAnsi="GHEA Grapalat"/>
          <w:sz w:val="20"/>
          <w:szCs w:val="20"/>
        </w:rPr>
        <w:t>լրանալուց</w:t>
      </w:r>
      <w:r w:rsidRPr="00C264AA">
        <w:rPr>
          <w:rFonts w:ascii="GHEA Grapalat" w:hAnsi="GHEA Grapalat"/>
          <w:sz w:val="20"/>
          <w:szCs w:val="20"/>
          <w:lang w:val="af-ZA"/>
        </w:rPr>
        <w:t xml:space="preserve"> </w:t>
      </w:r>
      <w:r w:rsidRPr="00BA41C0">
        <w:rPr>
          <w:rFonts w:ascii="GHEA Grapalat" w:hAnsi="GHEA Grapalat"/>
          <w:sz w:val="20"/>
          <w:szCs w:val="20"/>
        </w:rPr>
        <w:t>հետո՝</w:t>
      </w:r>
      <w:r w:rsidRPr="00C264AA">
        <w:rPr>
          <w:rFonts w:ascii="GHEA Grapalat" w:hAnsi="GHEA Grapalat"/>
          <w:sz w:val="20"/>
          <w:szCs w:val="20"/>
          <w:lang w:val="af-ZA"/>
        </w:rPr>
        <w:t xml:space="preserve"> </w:t>
      </w:r>
      <w:r w:rsidRPr="00BA41C0">
        <w:rPr>
          <w:rFonts w:ascii="GHEA Grapalat" w:hAnsi="GHEA Grapalat"/>
          <w:sz w:val="20"/>
          <w:szCs w:val="20"/>
        </w:rPr>
        <w:t>եռօրյա</w:t>
      </w:r>
      <w:r w:rsidRPr="00C264AA">
        <w:rPr>
          <w:rFonts w:ascii="GHEA Grapalat" w:hAnsi="GHEA Grapalat"/>
          <w:sz w:val="20"/>
          <w:szCs w:val="20"/>
          <w:lang w:val="af-ZA"/>
        </w:rPr>
        <w:t xml:space="preserve"> </w:t>
      </w:r>
      <w:r w:rsidRPr="00BA41C0">
        <w:rPr>
          <w:rFonts w:ascii="GHEA Grapalat" w:hAnsi="GHEA Grapalat"/>
          <w:sz w:val="20"/>
          <w:szCs w:val="20"/>
        </w:rPr>
        <w:t>ժամկետում</w:t>
      </w:r>
      <w:r w:rsidRPr="00C264AA">
        <w:rPr>
          <w:rFonts w:ascii="GHEA Grapalat" w:hAnsi="GHEA Grapalat"/>
          <w:sz w:val="20"/>
          <w:szCs w:val="20"/>
          <w:lang w:val="af-ZA"/>
        </w:rPr>
        <w:t>:</w:t>
      </w:r>
    </w:p>
    <w:p w14:paraId="1E9D2AC7"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GHEA Grapalat" w:hAnsi="GHEA Grapalat"/>
          <w:sz w:val="20"/>
          <w:szCs w:val="20"/>
          <w:lang w:val="af-ZA"/>
        </w:rPr>
        <w:t>12</w:t>
      </w:r>
      <w:r w:rsidRPr="00C264AA">
        <w:rPr>
          <w:rFonts w:ascii="Cambria Math" w:hAnsi="Cambria Math" w:cs="Cambria Math"/>
          <w:sz w:val="20"/>
          <w:szCs w:val="20"/>
          <w:lang w:val="af-ZA"/>
        </w:rPr>
        <w:t>․</w:t>
      </w:r>
      <w:r w:rsidRPr="00C264AA">
        <w:rPr>
          <w:rFonts w:ascii="GHEA Grapalat" w:hAnsi="GHEA Grapalat"/>
          <w:sz w:val="20"/>
          <w:szCs w:val="20"/>
          <w:lang w:val="af-ZA"/>
        </w:rPr>
        <w:t xml:space="preserve">16. </w:t>
      </w:r>
      <w:r w:rsidRPr="00BA41C0">
        <w:rPr>
          <w:rFonts w:ascii="GHEA Grapalat" w:hAnsi="GHEA Grapalat"/>
          <w:sz w:val="20"/>
          <w:szCs w:val="20"/>
        </w:rPr>
        <w:t>Գործը</w:t>
      </w:r>
      <w:r w:rsidRPr="00C264AA">
        <w:rPr>
          <w:rFonts w:ascii="GHEA Grapalat" w:hAnsi="GHEA Grapalat"/>
          <w:sz w:val="20"/>
          <w:szCs w:val="20"/>
          <w:lang w:val="af-ZA"/>
        </w:rPr>
        <w:t xml:space="preserve"> </w:t>
      </w:r>
      <w:r w:rsidRPr="00BA41C0">
        <w:rPr>
          <w:rFonts w:ascii="GHEA Grapalat" w:hAnsi="GHEA Grapalat"/>
          <w:sz w:val="20"/>
          <w:szCs w:val="20"/>
        </w:rPr>
        <w:t>դատական</w:t>
      </w:r>
      <w:r w:rsidRPr="00C264AA">
        <w:rPr>
          <w:rFonts w:ascii="GHEA Grapalat" w:hAnsi="GHEA Grapalat"/>
          <w:sz w:val="20"/>
          <w:szCs w:val="20"/>
          <w:lang w:val="af-ZA"/>
        </w:rPr>
        <w:t xml:space="preserve"> </w:t>
      </w:r>
      <w:r w:rsidRPr="00BA41C0">
        <w:rPr>
          <w:rFonts w:ascii="GHEA Grapalat" w:hAnsi="GHEA Grapalat"/>
          <w:sz w:val="20"/>
          <w:szCs w:val="20"/>
        </w:rPr>
        <w:t>նիստում</w:t>
      </w:r>
      <w:r w:rsidRPr="00C264AA">
        <w:rPr>
          <w:rFonts w:ascii="GHEA Grapalat" w:hAnsi="GHEA Grapalat"/>
          <w:sz w:val="20"/>
          <w:szCs w:val="20"/>
          <w:lang w:val="af-ZA"/>
        </w:rPr>
        <w:t xml:space="preserve"> </w:t>
      </w:r>
      <w:r w:rsidRPr="00BA41C0">
        <w:rPr>
          <w:rFonts w:ascii="GHEA Grapalat" w:hAnsi="GHEA Grapalat"/>
          <w:sz w:val="20"/>
          <w:szCs w:val="20"/>
        </w:rPr>
        <w:t>քննելու</w:t>
      </w:r>
      <w:r w:rsidRPr="00C264AA">
        <w:rPr>
          <w:rFonts w:ascii="GHEA Grapalat" w:hAnsi="GHEA Grapalat"/>
          <w:sz w:val="20"/>
          <w:szCs w:val="20"/>
          <w:lang w:val="af-ZA"/>
        </w:rPr>
        <w:t xml:space="preserve"> </w:t>
      </w:r>
      <w:r w:rsidRPr="00BA41C0">
        <w:rPr>
          <w:rFonts w:ascii="GHEA Grapalat" w:hAnsi="GHEA Grapalat"/>
          <w:sz w:val="20"/>
          <w:szCs w:val="20"/>
        </w:rPr>
        <w:t>հարցը</w:t>
      </w:r>
      <w:r w:rsidRPr="00C264AA">
        <w:rPr>
          <w:rFonts w:ascii="GHEA Grapalat" w:hAnsi="GHEA Grapalat"/>
          <w:sz w:val="20"/>
          <w:szCs w:val="20"/>
          <w:lang w:val="af-ZA"/>
        </w:rPr>
        <w:t xml:space="preserve"> </w:t>
      </w:r>
      <w:r w:rsidRPr="00BA41C0">
        <w:rPr>
          <w:rFonts w:ascii="GHEA Grapalat" w:hAnsi="GHEA Grapalat"/>
          <w:sz w:val="20"/>
          <w:szCs w:val="20"/>
        </w:rPr>
        <w:t>կարող</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լուծվել</w:t>
      </w:r>
      <w:r w:rsidRPr="00C264AA">
        <w:rPr>
          <w:rFonts w:ascii="GHEA Grapalat" w:hAnsi="GHEA Grapalat"/>
          <w:sz w:val="20"/>
          <w:szCs w:val="20"/>
          <w:lang w:val="af-ZA"/>
        </w:rPr>
        <w:t xml:space="preserve"> </w:t>
      </w:r>
      <w:r w:rsidRPr="00BA41C0">
        <w:rPr>
          <w:rFonts w:ascii="GHEA Grapalat" w:hAnsi="GHEA Grapalat"/>
          <w:sz w:val="20"/>
          <w:szCs w:val="20"/>
        </w:rPr>
        <w:t>նաև</w:t>
      </w:r>
      <w:r w:rsidRPr="00C264AA">
        <w:rPr>
          <w:rFonts w:ascii="GHEA Grapalat" w:hAnsi="GHEA Grapalat"/>
          <w:sz w:val="20"/>
          <w:szCs w:val="20"/>
          <w:lang w:val="af-ZA"/>
        </w:rPr>
        <w:t xml:space="preserve"> </w:t>
      </w:r>
      <w:r w:rsidRPr="00BA41C0">
        <w:rPr>
          <w:rFonts w:ascii="GHEA Grapalat" w:hAnsi="GHEA Grapalat"/>
          <w:sz w:val="20"/>
          <w:szCs w:val="20"/>
        </w:rPr>
        <w:t>հայցադիմումը</w:t>
      </w:r>
      <w:r w:rsidRPr="00C264AA">
        <w:rPr>
          <w:rFonts w:ascii="GHEA Grapalat" w:hAnsi="GHEA Grapalat"/>
          <w:sz w:val="20"/>
          <w:szCs w:val="20"/>
          <w:lang w:val="af-ZA"/>
        </w:rPr>
        <w:t xml:space="preserve"> </w:t>
      </w:r>
      <w:r w:rsidRPr="00BA41C0">
        <w:rPr>
          <w:rFonts w:ascii="GHEA Grapalat" w:hAnsi="GHEA Grapalat"/>
          <w:sz w:val="20"/>
          <w:szCs w:val="20"/>
        </w:rPr>
        <w:t>վարույթ</w:t>
      </w:r>
      <w:r w:rsidRPr="00C264AA">
        <w:rPr>
          <w:rFonts w:ascii="GHEA Grapalat" w:hAnsi="GHEA Grapalat"/>
          <w:sz w:val="20"/>
          <w:szCs w:val="20"/>
          <w:lang w:val="af-ZA"/>
        </w:rPr>
        <w:t xml:space="preserve"> </w:t>
      </w:r>
      <w:r w:rsidRPr="00BA41C0">
        <w:rPr>
          <w:rFonts w:ascii="GHEA Grapalat" w:hAnsi="GHEA Grapalat"/>
          <w:sz w:val="20"/>
          <w:szCs w:val="20"/>
        </w:rPr>
        <w:t>ընդունելու</w:t>
      </w:r>
      <w:r w:rsidRPr="00C264AA">
        <w:rPr>
          <w:rFonts w:ascii="GHEA Grapalat" w:hAnsi="GHEA Grapalat"/>
          <w:sz w:val="20"/>
          <w:szCs w:val="20"/>
          <w:lang w:val="af-ZA"/>
        </w:rPr>
        <w:t xml:space="preserve"> </w:t>
      </w:r>
      <w:r w:rsidRPr="00BA41C0">
        <w:rPr>
          <w:rFonts w:ascii="GHEA Grapalat" w:hAnsi="GHEA Grapalat"/>
          <w:sz w:val="20"/>
          <w:szCs w:val="20"/>
        </w:rPr>
        <w:t>մասին</w:t>
      </w:r>
      <w:r w:rsidRPr="00C264AA">
        <w:rPr>
          <w:rFonts w:ascii="GHEA Grapalat" w:hAnsi="GHEA Grapalat"/>
          <w:sz w:val="20"/>
          <w:szCs w:val="20"/>
          <w:lang w:val="af-ZA"/>
        </w:rPr>
        <w:t xml:space="preserve"> </w:t>
      </w:r>
      <w:r w:rsidRPr="00BA41C0">
        <w:rPr>
          <w:rFonts w:ascii="GHEA Grapalat" w:hAnsi="GHEA Grapalat"/>
          <w:sz w:val="20"/>
          <w:szCs w:val="20"/>
        </w:rPr>
        <w:t>որոշմամբ</w:t>
      </w:r>
      <w:r w:rsidRPr="00C264AA">
        <w:rPr>
          <w:rFonts w:ascii="GHEA Grapalat" w:hAnsi="GHEA Grapalat"/>
          <w:sz w:val="20"/>
          <w:szCs w:val="20"/>
          <w:lang w:val="af-ZA"/>
        </w:rPr>
        <w:t>:</w:t>
      </w:r>
    </w:p>
    <w:p w14:paraId="0E7ECA65"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GHEA Grapalat" w:hAnsi="GHEA Grapalat"/>
          <w:sz w:val="20"/>
          <w:szCs w:val="20"/>
          <w:lang w:val="af-ZA"/>
        </w:rPr>
        <w:t>12</w:t>
      </w:r>
      <w:r w:rsidRPr="00C264AA">
        <w:rPr>
          <w:rFonts w:ascii="Cambria Math" w:hAnsi="Cambria Math" w:cs="Cambria Math"/>
          <w:sz w:val="20"/>
          <w:szCs w:val="20"/>
          <w:lang w:val="af-ZA"/>
        </w:rPr>
        <w:t>․</w:t>
      </w:r>
      <w:r w:rsidRPr="00C264AA">
        <w:rPr>
          <w:rFonts w:ascii="GHEA Grapalat" w:hAnsi="GHEA Grapalat"/>
          <w:sz w:val="20"/>
          <w:szCs w:val="20"/>
          <w:lang w:val="af-ZA"/>
        </w:rPr>
        <w:t>17</w:t>
      </w:r>
      <w:r w:rsidRPr="00C264AA">
        <w:rPr>
          <w:rFonts w:ascii="Cambria Math" w:hAnsi="Cambria Math" w:cs="Cambria Math"/>
          <w:sz w:val="20"/>
          <w:szCs w:val="20"/>
          <w:lang w:val="af-ZA"/>
        </w:rPr>
        <w:t>․</w:t>
      </w:r>
      <w:r w:rsidRPr="00C264AA">
        <w:rPr>
          <w:rFonts w:ascii="GHEA Grapalat" w:hAnsi="GHEA Grapalat"/>
          <w:sz w:val="20"/>
          <w:szCs w:val="20"/>
          <w:lang w:val="af-ZA"/>
        </w:rPr>
        <w:t xml:space="preserve"> </w:t>
      </w:r>
      <w:r w:rsidRPr="00BA41C0">
        <w:rPr>
          <w:rFonts w:ascii="GHEA Grapalat" w:hAnsi="GHEA Grapalat"/>
          <w:sz w:val="20"/>
          <w:szCs w:val="20"/>
        </w:rPr>
        <w:t>Վիճարկվող</w:t>
      </w:r>
      <w:r w:rsidRPr="00C264AA">
        <w:rPr>
          <w:rFonts w:ascii="GHEA Grapalat" w:hAnsi="GHEA Grapalat"/>
          <w:sz w:val="20"/>
          <w:szCs w:val="20"/>
          <w:lang w:val="af-ZA"/>
        </w:rPr>
        <w:t xml:space="preserve"> </w:t>
      </w:r>
      <w:r w:rsidRPr="00BA41C0">
        <w:rPr>
          <w:rFonts w:ascii="GHEA Grapalat" w:hAnsi="GHEA Grapalat"/>
          <w:sz w:val="20"/>
          <w:szCs w:val="20"/>
        </w:rPr>
        <w:t>գործողությունների</w:t>
      </w:r>
      <w:r w:rsidRPr="00C264AA">
        <w:rPr>
          <w:rFonts w:ascii="GHEA Grapalat" w:hAnsi="GHEA Grapalat"/>
          <w:sz w:val="20"/>
          <w:szCs w:val="20"/>
          <w:lang w:val="af-ZA"/>
        </w:rPr>
        <w:t xml:space="preserve"> (</w:t>
      </w:r>
      <w:r w:rsidRPr="00BA41C0">
        <w:rPr>
          <w:rFonts w:ascii="GHEA Grapalat" w:hAnsi="GHEA Grapalat"/>
          <w:sz w:val="20"/>
          <w:szCs w:val="20"/>
        </w:rPr>
        <w:t>անգործության</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որոշումների</w:t>
      </w:r>
      <w:r w:rsidRPr="00C264AA">
        <w:rPr>
          <w:rFonts w:ascii="GHEA Grapalat" w:hAnsi="GHEA Grapalat"/>
          <w:sz w:val="20"/>
          <w:szCs w:val="20"/>
          <w:lang w:val="af-ZA"/>
        </w:rPr>
        <w:t xml:space="preserve"> </w:t>
      </w:r>
      <w:r w:rsidRPr="00BA41C0">
        <w:rPr>
          <w:rFonts w:ascii="GHEA Grapalat" w:hAnsi="GHEA Grapalat"/>
          <w:sz w:val="20"/>
          <w:szCs w:val="20"/>
        </w:rPr>
        <w:t>հիմքում</w:t>
      </w:r>
      <w:r w:rsidRPr="00C264AA">
        <w:rPr>
          <w:rFonts w:ascii="GHEA Grapalat" w:hAnsi="GHEA Grapalat"/>
          <w:sz w:val="20"/>
          <w:szCs w:val="20"/>
          <w:lang w:val="af-ZA"/>
        </w:rPr>
        <w:t xml:space="preserve"> </w:t>
      </w:r>
      <w:r w:rsidRPr="00BA41C0">
        <w:rPr>
          <w:rFonts w:ascii="GHEA Grapalat" w:hAnsi="GHEA Grapalat"/>
          <w:sz w:val="20"/>
          <w:szCs w:val="20"/>
        </w:rPr>
        <w:t>ընկած</w:t>
      </w:r>
      <w:r w:rsidRPr="00C264AA">
        <w:rPr>
          <w:rFonts w:ascii="GHEA Grapalat" w:hAnsi="GHEA Grapalat"/>
          <w:sz w:val="20"/>
          <w:szCs w:val="20"/>
          <w:lang w:val="af-ZA"/>
        </w:rPr>
        <w:t xml:space="preserve"> </w:t>
      </w:r>
      <w:r w:rsidRPr="00BA41C0">
        <w:rPr>
          <w:rFonts w:ascii="GHEA Grapalat" w:hAnsi="GHEA Grapalat"/>
          <w:sz w:val="20"/>
          <w:szCs w:val="20"/>
        </w:rPr>
        <w:t>հանգամանքների</w:t>
      </w:r>
      <w:r w:rsidRPr="00C264AA">
        <w:rPr>
          <w:rFonts w:ascii="GHEA Grapalat" w:hAnsi="GHEA Grapalat"/>
          <w:sz w:val="20"/>
          <w:szCs w:val="20"/>
          <w:lang w:val="af-ZA"/>
        </w:rPr>
        <w:t xml:space="preserve">, </w:t>
      </w:r>
      <w:r w:rsidRPr="00BA41C0">
        <w:rPr>
          <w:rFonts w:ascii="GHEA Grapalat" w:hAnsi="GHEA Grapalat"/>
          <w:sz w:val="20"/>
          <w:szCs w:val="20"/>
        </w:rPr>
        <w:t>ինչպես</w:t>
      </w:r>
      <w:r w:rsidRPr="00C264AA">
        <w:rPr>
          <w:rFonts w:ascii="GHEA Grapalat" w:hAnsi="GHEA Grapalat"/>
          <w:sz w:val="20"/>
          <w:szCs w:val="20"/>
          <w:lang w:val="af-ZA"/>
        </w:rPr>
        <w:t xml:space="preserve"> </w:t>
      </w:r>
      <w:r w:rsidRPr="00BA41C0">
        <w:rPr>
          <w:rFonts w:ascii="GHEA Grapalat" w:hAnsi="GHEA Grapalat"/>
          <w:sz w:val="20"/>
          <w:szCs w:val="20"/>
        </w:rPr>
        <w:t>նաև</w:t>
      </w:r>
      <w:r w:rsidRPr="00C264AA">
        <w:rPr>
          <w:rFonts w:ascii="GHEA Grapalat" w:hAnsi="GHEA Grapalat"/>
          <w:sz w:val="20"/>
          <w:szCs w:val="20"/>
          <w:lang w:val="af-ZA"/>
        </w:rPr>
        <w:t xml:space="preserve"> </w:t>
      </w:r>
      <w:r w:rsidRPr="00BA41C0">
        <w:rPr>
          <w:rFonts w:ascii="GHEA Grapalat" w:hAnsi="GHEA Grapalat"/>
          <w:sz w:val="20"/>
          <w:szCs w:val="20"/>
        </w:rPr>
        <w:t>տվյալ</w:t>
      </w:r>
      <w:r w:rsidRPr="00C264AA">
        <w:rPr>
          <w:rFonts w:ascii="GHEA Grapalat" w:hAnsi="GHEA Grapalat"/>
          <w:sz w:val="20"/>
          <w:szCs w:val="20"/>
          <w:lang w:val="af-ZA"/>
        </w:rPr>
        <w:t xml:space="preserve"> </w:t>
      </w:r>
      <w:r w:rsidRPr="00BA41C0">
        <w:rPr>
          <w:rFonts w:ascii="GHEA Grapalat" w:hAnsi="GHEA Grapalat"/>
          <w:sz w:val="20"/>
          <w:szCs w:val="20"/>
        </w:rPr>
        <w:t>գործողությունների</w:t>
      </w:r>
      <w:r w:rsidRPr="00C264AA">
        <w:rPr>
          <w:rFonts w:ascii="GHEA Grapalat" w:hAnsi="GHEA Grapalat"/>
          <w:sz w:val="20"/>
          <w:szCs w:val="20"/>
          <w:lang w:val="af-ZA"/>
        </w:rPr>
        <w:t xml:space="preserve"> (</w:t>
      </w:r>
      <w:r w:rsidRPr="00BA41C0">
        <w:rPr>
          <w:rFonts w:ascii="GHEA Grapalat" w:hAnsi="GHEA Grapalat"/>
          <w:sz w:val="20"/>
          <w:szCs w:val="20"/>
        </w:rPr>
        <w:t>անգործության</w:t>
      </w:r>
      <w:r w:rsidRPr="00C264AA">
        <w:rPr>
          <w:rFonts w:ascii="GHEA Grapalat" w:hAnsi="GHEA Grapalat"/>
          <w:sz w:val="20"/>
          <w:szCs w:val="20"/>
          <w:lang w:val="af-ZA"/>
        </w:rPr>
        <w:t xml:space="preserve">) </w:t>
      </w:r>
      <w:r w:rsidRPr="00BA41C0">
        <w:rPr>
          <w:rFonts w:ascii="GHEA Grapalat" w:hAnsi="GHEA Grapalat"/>
          <w:sz w:val="20"/>
          <w:szCs w:val="20"/>
        </w:rPr>
        <w:t>կատարման</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որոշման</w:t>
      </w:r>
      <w:r w:rsidRPr="00C264AA">
        <w:rPr>
          <w:rFonts w:ascii="GHEA Grapalat" w:hAnsi="GHEA Grapalat"/>
          <w:sz w:val="20"/>
          <w:szCs w:val="20"/>
          <w:lang w:val="af-ZA"/>
        </w:rPr>
        <w:t xml:space="preserve"> </w:t>
      </w:r>
      <w:r w:rsidRPr="00BA41C0">
        <w:rPr>
          <w:rFonts w:ascii="GHEA Grapalat" w:hAnsi="GHEA Grapalat"/>
          <w:sz w:val="20"/>
          <w:szCs w:val="20"/>
        </w:rPr>
        <w:t>ընդունման</w:t>
      </w:r>
      <w:r w:rsidRPr="00C264AA">
        <w:rPr>
          <w:rFonts w:ascii="GHEA Grapalat" w:hAnsi="GHEA Grapalat"/>
          <w:sz w:val="20"/>
          <w:szCs w:val="20"/>
          <w:lang w:val="af-ZA"/>
        </w:rPr>
        <w:t xml:space="preserve"> </w:t>
      </w:r>
      <w:r w:rsidRPr="00BA41C0">
        <w:rPr>
          <w:rFonts w:ascii="GHEA Grapalat" w:hAnsi="GHEA Grapalat"/>
          <w:sz w:val="20"/>
          <w:szCs w:val="20"/>
        </w:rPr>
        <w:t>օրենքով</w:t>
      </w:r>
      <w:r w:rsidRPr="00C264AA">
        <w:rPr>
          <w:rFonts w:ascii="GHEA Grapalat" w:hAnsi="GHEA Grapalat"/>
          <w:sz w:val="20"/>
          <w:szCs w:val="20"/>
          <w:lang w:val="af-ZA"/>
        </w:rPr>
        <w:t xml:space="preserve">, </w:t>
      </w:r>
      <w:r w:rsidRPr="00BA41C0">
        <w:rPr>
          <w:rFonts w:ascii="GHEA Grapalat" w:hAnsi="GHEA Grapalat"/>
          <w:sz w:val="20"/>
          <w:szCs w:val="20"/>
        </w:rPr>
        <w:t>այլ</w:t>
      </w:r>
      <w:r w:rsidRPr="00C264AA">
        <w:rPr>
          <w:rFonts w:ascii="GHEA Grapalat" w:hAnsi="GHEA Grapalat"/>
          <w:sz w:val="20"/>
          <w:szCs w:val="20"/>
          <w:lang w:val="af-ZA"/>
        </w:rPr>
        <w:t xml:space="preserve"> </w:t>
      </w:r>
      <w:r w:rsidRPr="00BA41C0">
        <w:rPr>
          <w:rFonts w:ascii="GHEA Grapalat" w:hAnsi="GHEA Grapalat"/>
          <w:sz w:val="20"/>
          <w:szCs w:val="20"/>
        </w:rPr>
        <w:t>իրավական</w:t>
      </w:r>
      <w:r w:rsidRPr="00C264AA">
        <w:rPr>
          <w:rFonts w:ascii="GHEA Grapalat" w:hAnsi="GHEA Grapalat"/>
          <w:sz w:val="20"/>
          <w:szCs w:val="20"/>
          <w:lang w:val="af-ZA"/>
        </w:rPr>
        <w:t xml:space="preserve"> </w:t>
      </w:r>
      <w:r w:rsidRPr="00BA41C0">
        <w:rPr>
          <w:rFonts w:ascii="GHEA Grapalat" w:hAnsi="GHEA Grapalat"/>
          <w:sz w:val="20"/>
          <w:szCs w:val="20"/>
        </w:rPr>
        <w:t>ակտերով</w:t>
      </w:r>
      <w:r w:rsidRPr="00C264AA">
        <w:rPr>
          <w:rFonts w:ascii="GHEA Grapalat" w:hAnsi="GHEA Grapalat"/>
          <w:sz w:val="20"/>
          <w:szCs w:val="20"/>
          <w:lang w:val="af-ZA"/>
        </w:rPr>
        <w:t xml:space="preserve"> </w:t>
      </w:r>
      <w:r w:rsidRPr="00BA41C0">
        <w:rPr>
          <w:rFonts w:ascii="GHEA Grapalat" w:hAnsi="GHEA Grapalat"/>
          <w:sz w:val="20"/>
          <w:szCs w:val="20"/>
        </w:rPr>
        <w:t>սահմանված</w:t>
      </w:r>
      <w:r w:rsidRPr="00C264AA">
        <w:rPr>
          <w:rFonts w:ascii="GHEA Grapalat" w:hAnsi="GHEA Grapalat"/>
          <w:sz w:val="20"/>
          <w:szCs w:val="20"/>
          <w:lang w:val="af-ZA"/>
        </w:rPr>
        <w:t xml:space="preserve"> </w:t>
      </w:r>
      <w:r w:rsidRPr="00BA41C0">
        <w:rPr>
          <w:rFonts w:ascii="GHEA Grapalat" w:hAnsi="GHEA Grapalat"/>
          <w:sz w:val="20"/>
          <w:szCs w:val="20"/>
        </w:rPr>
        <w:t>կարգը</w:t>
      </w:r>
      <w:r w:rsidRPr="00C264AA">
        <w:rPr>
          <w:rFonts w:ascii="GHEA Grapalat" w:hAnsi="GHEA Grapalat"/>
          <w:sz w:val="20"/>
          <w:szCs w:val="20"/>
          <w:lang w:val="af-ZA"/>
        </w:rPr>
        <w:t xml:space="preserve"> </w:t>
      </w:r>
      <w:r w:rsidRPr="00BA41C0">
        <w:rPr>
          <w:rFonts w:ascii="GHEA Grapalat" w:hAnsi="GHEA Grapalat"/>
          <w:sz w:val="20"/>
          <w:szCs w:val="20"/>
        </w:rPr>
        <w:t>պահպանված</w:t>
      </w:r>
      <w:r w:rsidRPr="00C264AA">
        <w:rPr>
          <w:rFonts w:ascii="GHEA Grapalat" w:hAnsi="GHEA Grapalat"/>
          <w:sz w:val="20"/>
          <w:szCs w:val="20"/>
          <w:lang w:val="af-ZA"/>
        </w:rPr>
        <w:t xml:space="preserve"> </w:t>
      </w:r>
      <w:r w:rsidRPr="00BA41C0">
        <w:rPr>
          <w:rFonts w:ascii="GHEA Grapalat" w:hAnsi="GHEA Grapalat"/>
          <w:sz w:val="20"/>
          <w:szCs w:val="20"/>
        </w:rPr>
        <w:t>լինելու</w:t>
      </w:r>
      <w:r w:rsidRPr="00C264AA">
        <w:rPr>
          <w:rFonts w:ascii="GHEA Grapalat" w:hAnsi="GHEA Grapalat"/>
          <w:sz w:val="20"/>
          <w:szCs w:val="20"/>
          <w:lang w:val="af-ZA"/>
        </w:rPr>
        <w:t xml:space="preserve"> </w:t>
      </w:r>
      <w:r w:rsidRPr="00BA41C0">
        <w:rPr>
          <w:rFonts w:ascii="GHEA Grapalat" w:hAnsi="GHEA Grapalat"/>
          <w:sz w:val="20"/>
          <w:szCs w:val="20"/>
        </w:rPr>
        <w:t>փաստերն</w:t>
      </w:r>
      <w:r w:rsidRPr="00C264AA">
        <w:rPr>
          <w:rFonts w:ascii="GHEA Grapalat" w:hAnsi="GHEA Grapalat"/>
          <w:sz w:val="20"/>
          <w:szCs w:val="20"/>
          <w:lang w:val="af-ZA"/>
        </w:rPr>
        <w:t xml:space="preserve"> </w:t>
      </w:r>
      <w:r w:rsidRPr="00BA41C0">
        <w:rPr>
          <w:rFonts w:ascii="GHEA Grapalat" w:hAnsi="GHEA Grapalat"/>
          <w:sz w:val="20"/>
          <w:szCs w:val="20"/>
        </w:rPr>
        <w:t>ապացուցելու</w:t>
      </w:r>
      <w:r w:rsidRPr="00C264AA">
        <w:rPr>
          <w:rFonts w:ascii="GHEA Grapalat" w:hAnsi="GHEA Grapalat"/>
          <w:sz w:val="20"/>
          <w:szCs w:val="20"/>
          <w:lang w:val="af-ZA"/>
        </w:rPr>
        <w:t xml:space="preserve"> </w:t>
      </w:r>
      <w:r w:rsidRPr="00BA41C0">
        <w:rPr>
          <w:rFonts w:ascii="GHEA Grapalat" w:hAnsi="GHEA Grapalat"/>
          <w:sz w:val="20"/>
          <w:szCs w:val="20"/>
        </w:rPr>
        <w:t>պարտականությունը</w:t>
      </w:r>
      <w:r w:rsidRPr="00C264AA">
        <w:rPr>
          <w:rFonts w:ascii="GHEA Grapalat" w:hAnsi="GHEA Grapalat"/>
          <w:sz w:val="20"/>
          <w:szCs w:val="20"/>
          <w:lang w:val="af-ZA"/>
        </w:rPr>
        <w:t xml:space="preserve"> </w:t>
      </w:r>
      <w:r w:rsidRPr="00BA41C0">
        <w:rPr>
          <w:rFonts w:ascii="GHEA Grapalat" w:hAnsi="GHEA Grapalat"/>
          <w:sz w:val="20"/>
          <w:szCs w:val="20"/>
        </w:rPr>
        <w:t>կրում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պատասխանողը</w:t>
      </w:r>
      <w:r w:rsidRPr="00C264AA">
        <w:rPr>
          <w:rFonts w:ascii="GHEA Grapalat" w:hAnsi="GHEA Grapalat"/>
          <w:sz w:val="20"/>
          <w:szCs w:val="20"/>
          <w:lang w:val="af-ZA"/>
        </w:rPr>
        <w:t>:</w:t>
      </w:r>
    </w:p>
    <w:p w14:paraId="31273DB7"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GHEA Grapalat" w:hAnsi="GHEA Grapalat"/>
          <w:sz w:val="20"/>
          <w:szCs w:val="20"/>
          <w:lang w:val="af-ZA"/>
        </w:rPr>
        <w:t>12</w:t>
      </w:r>
      <w:r w:rsidRPr="00C264AA">
        <w:rPr>
          <w:rFonts w:ascii="Cambria Math" w:hAnsi="Cambria Math" w:cs="Cambria Math"/>
          <w:sz w:val="20"/>
          <w:szCs w:val="20"/>
          <w:lang w:val="af-ZA"/>
        </w:rPr>
        <w:t>․</w:t>
      </w:r>
      <w:r w:rsidRPr="00C264AA">
        <w:rPr>
          <w:rFonts w:ascii="GHEA Grapalat" w:hAnsi="GHEA Grapalat"/>
          <w:sz w:val="20"/>
          <w:szCs w:val="20"/>
          <w:lang w:val="af-ZA"/>
        </w:rPr>
        <w:t>18</w:t>
      </w:r>
      <w:r w:rsidRPr="00C264AA">
        <w:rPr>
          <w:rFonts w:ascii="Cambria Math" w:hAnsi="Cambria Math" w:cs="Cambria Math"/>
          <w:sz w:val="20"/>
          <w:szCs w:val="20"/>
          <w:lang w:val="af-ZA"/>
        </w:rPr>
        <w:t>․</w:t>
      </w:r>
      <w:r w:rsidRPr="00C264AA">
        <w:rPr>
          <w:rFonts w:ascii="GHEA Grapalat" w:hAnsi="GHEA Grapalat"/>
          <w:sz w:val="20"/>
          <w:szCs w:val="20"/>
          <w:lang w:val="af-ZA"/>
        </w:rPr>
        <w:t xml:space="preserve"> </w:t>
      </w:r>
      <w:r w:rsidRPr="00BA41C0">
        <w:rPr>
          <w:rFonts w:ascii="GHEA Grapalat" w:hAnsi="GHEA Grapalat"/>
          <w:sz w:val="20"/>
          <w:szCs w:val="20"/>
        </w:rPr>
        <w:t>Պատասխանողը</w:t>
      </w:r>
      <w:r w:rsidRPr="00C264AA">
        <w:rPr>
          <w:rFonts w:ascii="GHEA Grapalat" w:hAnsi="GHEA Grapalat"/>
          <w:sz w:val="20"/>
          <w:szCs w:val="20"/>
          <w:lang w:val="af-ZA"/>
        </w:rPr>
        <w:t xml:space="preserve"> </w:t>
      </w:r>
      <w:r w:rsidRPr="00BA41C0">
        <w:rPr>
          <w:rFonts w:ascii="GHEA Grapalat" w:hAnsi="GHEA Grapalat"/>
          <w:sz w:val="20"/>
          <w:szCs w:val="20"/>
        </w:rPr>
        <w:t>վիճարկվող</w:t>
      </w:r>
      <w:r w:rsidRPr="00C264AA">
        <w:rPr>
          <w:rFonts w:ascii="GHEA Grapalat" w:hAnsi="GHEA Grapalat"/>
          <w:sz w:val="20"/>
          <w:szCs w:val="20"/>
          <w:lang w:val="af-ZA"/>
        </w:rPr>
        <w:t xml:space="preserve"> </w:t>
      </w:r>
      <w:r w:rsidRPr="00BA41C0">
        <w:rPr>
          <w:rFonts w:ascii="GHEA Grapalat" w:hAnsi="GHEA Grapalat"/>
          <w:sz w:val="20"/>
          <w:szCs w:val="20"/>
        </w:rPr>
        <w:t>գործողությունների</w:t>
      </w:r>
      <w:r w:rsidRPr="00C264AA">
        <w:rPr>
          <w:rFonts w:ascii="GHEA Grapalat" w:hAnsi="GHEA Grapalat"/>
          <w:sz w:val="20"/>
          <w:szCs w:val="20"/>
          <w:lang w:val="af-ZA"/>
        </w:rPr>
        <w:t xml:space="preserve"> (</w:t>
      </w:r>
      <w:r w:rsidRPr="00BA41C0">
        <w:rPr>
          <w:rFonts w:ascii="GHEA Grapalat" w:hAnsi="GHEA Grapalat"/>
          <w:sz w:val="20"/>
          <w:szCs w:val="20"/>
        </w:rPr>
        <w:t>անգործության</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որոշումների</w:t>
      </w:r>
      <w:r w:rsidRPr="00C264AA">
        <w:rPr>
          <w:rFonts w:ascii="GHEA Grapalat" w:hAnsi="GHEA Grapalat"/>
          <w:sz w:val="20"/>
          <w:szCs w:val="20"/>
          <w:lang w:val="af-ZA"/>
        </w:rPr>
        <w:t xml:space="preserve"> </w:t>
      </w:r>
      <w:r w:rsidRPr="00BA41C0">
        <w:rPr>
          <w:rFonts w:ascii="GHEA Grapalat" w:hAnsi="GHEA Grapalat"/>
          <w:sz w:val="20"/>
          <w:szCs w:val="20"/>
        </w:rPr>
        <w:t>իրավաչափությունը</w:t>
      </w:r>
      <w:r w:rsidRPr="00C264AA">
        <w:rPr>
          <w:rFonts w:ascii="GHEA Grapalat" w:hAnsi="GHEA Grapalat"/>
          <w:sz w:val="20"/>
          <w:szCs w:val="20"/>
          <w:lang w:val="af-ZA"/>
        </w:rPr>
        <w:t xml:space="preserve"> </w:t>
      </w:r>
      <w:r w:rsidRPr="00BA41C0">
        <w:rPr>
          <w:rFonts w:ascii="GHEA Grapalat" w:hAnsi="GHEA Grapalat"/>
          <w:sz w:val="20"/>
          <w:szCs w:val="20"/>
        </w:rPr>
        <w:t>հիմնավորող</w:t>
      </w:r>
      <w:r w:rsidRPr="00C264AA">
        <w:rPr>
          <w:rFonts w:ascii="GHEA Grapalat" w:hAnsi="GHEA Grapalat"/>
          <w:sz w:val="20"/>
          <w:szCs w:val="20"/>
          <w:lang w:val="af-ZA"/>
        </w:rPr>
        <w:t xml:space="preserve"> </w:t>
      </w:r>
      <w:r w:rsidRPr="00BA41C0">
        <w:rPr>
          <w:rFonts w:ascii="GHEA Grapalat" w:hAnsi="GHEA Grapalat"/>
          <w:sz w:val="20"/>
          <w:szCs w:val="20"/>
        </w:rPr>
        <w:t>ապացույցներ</w:t>
      </w:r>
      <w:r w:rsidRPr="00C264AA">
        <w:rPr>
          <w:rFonts w:ascii="GHEA Grapalat" w:hAnsi="GHEA Grapalat"/>
          <w:sz w:val="20"/>
          <w:szCs w:val="20"/>
          <w:lang w:val="af-ZA"/>
        </w:rPr>
        <w:t xml:space="preserve"> </w:t>
      </w:r>
      <w:r w:rsidRPr="00BA41C0">
        <w:rPr>
          <w:rFonts w:ascii="GHEA Grapalat" w:hAnsi="GHEA Grapalat"/>
          <w:sz w:val="20"/>
          <w:szCs w:val="20"/>
        </w:rPr>
        <w:t>կարող</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ներկայացնել</w:t>
      </w:r>
      <w:r w:rsidRPr="00C264AA">
        <w:rPr>
          <w:rFonts w:ascii="GHEA Grapalat" w:hAnsi="GHEA Grapalat"/>
          <w:sz w:val="20"/>
          <w:szCs w:val="20"/>
          <w:lang w:val="af-ZA"/>
        </w:rPr>
        <w:t xml:space="preserve"> </w:t>
      </w:r>
      <w:r w:rsidRPr="00BA41C0">
        <w:rPr>
          <w:rFonts w:ascii="GHEA Grapalat" w:hAnsi="GHEA Grapalat"/>
          <w:sz w:val="20"/>
          <w:szCs w:val="20"/>
        </w:rPr>
        <w:t>միայն</w:t>
      </w:r>
      <w:r w:rsidRPr="00C264AA">
        <w:rPr>
          <w:rFonts w:ascii="GHEA Grapalat" w:hAnsi="GHEA Grapalat"/>
          <w:sz w:val="20"/>
          <w:szCs w:val="20"/>
          <w:lang w:val="af-ZA"/>
        </w:rPr>
        <w:t xml:space="preserve"> </w:t>
      </w:r>
      <w:r w:rsidRPr="00BA41C0">
        <w:rPr>
          <w:rFonts w:ascii="GHEA Grapalat" w:hAnsi="GHEA Grapalat"/>
          <w:sz w:val="20"/>
          <w:szCs w:val="20"/>
        </w:rPr>
        <w:t>ապացույցները</w:t>
      </w:r>
      <w:r w:rsidRPr="00C264AA">
        <w:rPr>
          <w:rFonts w:ascii="GHEA Grapalat" w:hAnsi="GHEA Grapalat"/>
          <w:sz w:val="20"/>
          <w:szCs w:val="20"/>
          <w:lang w:val="af-ZA"/>
        </w:rPr>
        <w:t xml:space="preserve"> </w:t>
      </w:r>
      <w:r w:rsidRPr="00BA41C0">
        <w:rPr>
          <w:rFonts w:ascii="GHEA Grapalat" w:hAnsi="GHEA Grapalat"/>
          <w:sz w:val="20"/>
          <w:szCs w:val="20"/>
        </w:rPr>
        <w:t>պահանջելու</w:t>
      </w:r>
      <w:r w:rsidRPr="00C264AA">
        <w:rPr>
          <w:rFonts w:ascii="GHEA Grapalat" w:hAnsi="GHEA Grapalat"/>
          <w:sz w:val="20"/>
          <w:szCs w:val="20"/>
          <w:lang w:val="af-ZA"/>
        </w:rPr>
        <w:t xml:space="preserve"> </w:t>
      </w:r>
      <w:r w:rsidRPr="00BA41C0">
        <w:rPr>
          <w:rFonts w:ascii="GHEA Grapalat" w:hAnsi="GHEA Grapalat"/>
          <w:sz w:val="20"/>
          <w:szCs w:val="20"/>
        </w:rPr>
        <w:t>որոշման</w:t>
      </w:r>
      <w:r w:rsidRPr="00C264AA">
        <w:rPr>
          <w:rFonts w:ascii="GHEA Grapalat" w:hAnsi="GHEA Grapalat"/>
          <w:sz w:val="20"/>
          <w:szCs w:val="20"/>
          <w:lang w:val="af-ZA"/>
        </w:rPr>
        <w:t xml:space="preserve"> </w:t>
      </w:r>
      <w:r w:rsidRPr="00BA41C0">
        <w:rPr>
          <w:rFonts w:ascii="GHEA Grapalat" w:hAnsi="GHEA Grapalat"/>
          <w:sz w:val="20"/>
          <w:szCs w:val="20"/>
        </w:rPr>
        <w:t>կատարման</w:t>
      </w:r>
      <w:r w:rsidRPr="00C264AA">
        <w:rPr>
          <w:rFonts w:ascii="GHEA Grapalat" w:hAnsi="GHEA Grapalat"/>
          <w:sz w:val="20"/>
          <w:szCs w:val="20"/>
          <w:lang w:val="af-ZA"/>
        </w:rPr>
        <w:t xml:space="preserve"> </w:t>
      </w:r>
      <w:r w:rsidRPr="00BA41C0">
        <w:rPr>
          <w:rFonts w:ascii="GHEA Grapalat" w:hAnsi="GHEA Grapalat"/>
          <w:sz w:val="20"/>
          <w:szCs w:val="20"/>
        </w:rPr>
        <w:t>ընթացքում</w:t>
      </w:r>
      <w:r w:rsidRPr="00C264AA">
        <w:rPr>
          <w:rFonts w:ascii="GHEA Grapalat" w:hAnsi="GHEA Grapalat"/>
          <w:sz w:val="20"/>
          <w:szCs w:val="20"/>
          <w:lang w:val="af-ZA"/>
        </w:rPr>
        <w:t xml:space="preserve">, </w:t>
      </w:r>
      <w:r w:rsidRPr="00BA41C0">
        <w:rPr>
          <w:rFonts w:ascii="GHEA Grapalat" w:hAnsi="GHEA Grapalat"/>
          <w:sz w:val="20"/>
          <w:szCs w:val="20"/>
        </w:rPr>
        <w:t>բացառությամբ</w:t>
      </w:r>
      <w:r w:rsidRPr="00C264AA">
        <w:rPr>
          <w:rFonts w:ascii="GHEA Grapalat" w:hAnsi="GHEA Grapalat"/>
          <w:sz w:val="20"/>
          <w:szCs w:val="20"/>
          <w:lang w:val="af-ZA"/>
        </w:rPr>
        <w:t xml:space="preserve"> </w:t>
      </w:r>
      <w:r w:rsidRPr="00BA41C0">
        <w:rPr>
          <w:rFonts w:ascii="GHEA Grapalat" w:hAnsi="GHEA Grapalat"/>
          <w:sz w:val="20"/>
          <w:szCs w:val="20"/>
        </w:rPr>
        <w:t>այն</w:t>
      </w:r>
      <w:r w:rsidRPr="00C264AA">
        <w:rPr>
          <w:rFonts w:ascii="GHEA Grapalat" w:hAnsi="GHEA Grapalat"/>
          <w:sz w:val="20"/>
          <w:szCs w:val="20"/>
          <w:lang w:val="af-ZA"/>
        </w:rPr>
        <w:t xml:space="preserve"> </w:t>
      </w:r>
      <w:r w:rsidRPr="00BA41C0">
        <w:rPr>
          <w:rFonts w:ascii="GHEA Grapalat" w:hAnsi="GHEA Grapalat"/>
          <w:sz w:val="20"/>
          <w:szCs w:val="20"/>
        </w:rPr>
        <w:t>դեպքերի</w:t>
      </w:r>
      <w:r w:rsidRPr="00C264AA">
        <w:rPr>
          <w:rFonts w:ascii="GHEA Grapalat" w:hAnsi="GHEA Grapalat"/>
          <w:sz w:val="20"/>
          <w:szCs w:val="20"/>
          <w:lang w:val="af-ZA"/>
        </w:rPr>
        <w:t xml:space="preserve">, </w:t>
      </w:r>
      <w:r w:rsidRPr="00BA41C0">
        <w:rPr>
          <w:rFonts w:ascii="GHEA Grapalat" w:hAnsi="GHEA Grapalat"/>
          <w:sz w:val="20"/>
          <w:szCs w:val="20"/>
        </w:rPr>
        <w:t>երբ</w:t>
      </w:r>
      <w:r w:rsidRPr="00C264AA">
        <w:rPr>
          <w:rFonts w:ascii="GHEA Grapalat" w:hAnsi="GHEA Grapalat"/>
          <w:sz w:val="20"/>
          <w:szCs w:val="20"/>
          <w:lang w:val="af-ZA"/>
        </w:rPr>
        <w:t xml:space="preserve"> </w:t>
      </w:r>
      <w:r w:rsidRPr="00BA41C0">
        <w:rPr>
          <w:rFonts w:ascii="GHEA Grapalat" w:hAnsi="GHEA Grapalat"/>
          <w:sz w:val="20"/>
          <w:szCs w:val="20"/>
        </w:rPr>
        <w:t>հիմնավորում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ապացույցի</w:t>
      </w:r>
      <w:r w:rsidRPr="00C264AA">
        <w:rPr>
          <w:rFonts w:ascii="GHEA Grapalat" w:hAnsi="GHEA Grapalat"/>
          <w:sz w:val="20"/>
          <w:szCs w:val="20"/>
          <w:lang w:val="af-ZA"/>
        </w:rPr>
        <w:t xml:space="preserve"> </w:t>
      </w:r>
      <w:r w:rsidRPr="00BA41C0">
        <w:rPr>
          <w:rFonts w:ascii="GHEA Grapalat" w:hAnsi="GHEA Grapalat"/>
          <w:sz w:val="20"/>
          <w:szCs w:val="20"/>
        </w:rPr>
        <w:t>ներկայացման</w:t>
      </w:r>
      <w:r w:rsidRPr="00C264AA">
        <w:rPr>
          <w:rFonts w:ascii="GHEA Grapalat" w:hAnsi="GHEA Grapalat"/>
          <w:sz w:val="20"/>
          <w:szCs w:val="20"/>
          <w:lang w:val="af-ZA"/>
        </w:rPr>
        <w:t xml:space="preserve"> </w:t>
      </w:r>
      <w:r w:rsidRPr="00BA41C0">
        <w:rPr>
          <w:rFonts w:ascii="GHEA Grapalat" w:hAnsi="GHEA Grapalat"/>
          <w:sz w:val="20"/>
          <w:szCs w:val="20"/>
        </w:rPr>
        <w:t>անհնարինությունը</w:t>
      </w:r>
      <w:r w:rsidRPr="00C264AA">
        <w:rPr>
          <w:rFonts w:ascii="GHEA Grapalat" w:hAnsi="GHEA Grapalat"/>
          <w:sz w:val="20"/>
          <w:szCs w:val="20"/>
          <w:lang w:val="af-ZA"/>
        </w:rPr>
        <w:t xml:space="preserve"> </w:t>
      </w:r>
      <w:r w:rsidRPr="00BA41C0">
        <w:rPr>
          <w:rFonts w:ascii="GHEA Grapalat" w:hAnsi="GHEA Grapalat"/>
          <w:sz w:val="20"/>
          <w:szCs w:val="20"/>
        </w:rPr>
        <w:t>իրենից</w:t>
      </w:r>
      <w:r w:rsidRPr="00C264AA">
        <w:rPr>
          <w:rFonts w:ascii="GHEA Grapalat" w:hAnsi="GHEA Grapalat"/>
          <w:sz w:val="20"/>
          <w:szCs w:val="20"/>
          <w:lang w:val="af-ZA"/>
        </w:rPr>
        <w:t xml:space="preserve"> </w:t>
      </w:r>
      <w:r w:rsidRPr="00BA41C0">
        <w:rPr>
          <w:rFonts w:ascii="GHEA Grapalat" w:hAnsi="GHEA Grapalat"/>
          <w:sz w:val="20"/>
          <w:szCs w:val="20"/>
        </w:rPr>
        <w:t>անկախ</w:t>
      </w:r>
      <w:r w:rsidRPr="00C264AA">
        <w:rPr>
          <w:rFonts w:ascii="GHEA Grapalat" w:hAnsi="GHEA Grapalat"/>
          <w:sz w:val="20"/>
          <w:szCs w:val="20"/>
          <w:lang w:val="af-ZA"/>
        </w:rPr>
        <w:t xml:space="preserve"> </w:t>
      </w:r>
      <w:r w:rsidRPr="00BA41C0">
        <w:rPr>
          <w:rFonts w:ascii="GHEA Grapalat" w:hAnsi="GHEA Grapalat"/>
          <w:sz w:val="20"/>
          <w:szCs w:val="20"/>
        </w:rPr>
        <w:t>պատճառներով</w:t>
      </w:r>
      <w:r w:rsidRPr="00C264AA">
        <w:rPr>
          <w:rFonts w:ascii="GHEA Grapalat" w:hAnsi="GHEA Grapalat"/>
          <w:sz w:val="20"/>
          <w:szCs w:val="20"/>
          <w:lang w:val="af-ZA"/>
        </w:rPr>
        <w:t>:</w:t>
      </w:r>
    </w:p>
    <w:p w14:paraId="497751B9"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GHEA Grapalat" w:hAnsi="GHEA Grapalat"/>
          <w:sz w:val="20"/>
          <w:szCs w:val="20"/>
          <w:lang w:val="af-ZA"/>
        </w:rPr>
        <w:t>12</w:t>
      </w:r>
      <w:r w:rsidRPr="00C264AA">
        <w:rPr>
          <w:rFonts w:ascii="Cambria Math" w:hAnsi="Cambria Math" w:cs="Cambria Math"/>
          <w:sz w:val="20"/>
          <w:szCs w:val="20"/>
          <w:lang w:val="af-ZA"/>
        </w:rPr>
        <w:t>․</w:t>
      </w:r>
      <w:r w:rsidRPr="00C264AA">
        <w:rPr>
          <w:rFonts w:ascii="GHEA Grapalat" w:hAnsi="GHEA Grapalat"/>
          <w:sz w:val="20"/>
          <w:szCs w:val="20"/>
          <w:lang w:val="af-ZA"/>
        </w:rPr>
        <w:t xml:space="preserve">19 . </w:t>
      </w:r>
      <w:r w:rsidRPr="00BA41C0">
        <w:rPr>
          <w:rFonts w:ascii="GHEA Grapalat" w:hAnsi="GHEA Grapalat"/>
          <w:sz w:val="20"/>
          <w:szCs w:val="20"/>
        </w:rPr>
        <w:t>Պատվիրատուի</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գնահատող</w:t>
      </w:r>
      <w:r w:rsidRPr="00C264AA">
        <w:rPr>
          <w:rFonts w:ascii="GHEA Grapalat" w:hAnsi="GHEA Grapalat"/>
          <w:sz w:val="20"/>
          <w:szCs w:val="20"/>
          <w:lang w:val="af-ZA"/>
        </w:rPr>
        <w:t xml:space="preserve"> </w:t>
      </w:r>
      <w:r w:rsidRPr="00BA41C0">
        <w:rPr>
          <w:rFonts w:ascii="GHEA Grapalat" w:hAnsi="GHEA Grapalat"/>
          <w:sz w:val="20"/>
          <w:szCs w:val="20"/>
        </w:rPr>
        <w:t>հանձնաժողովի</w:t>
      </w:r>
      <w:r w:rsidRPr="00C264AA">
        <w:rPr>
          <w:rFonts w:ascii="GHEA Grapalat" w:hAnsi="GHEA Grapalat"/>
          <w:sz w:val="20"/>
          <w:szCs w:val="20"/>
          <w:lang w:val="af-ZA"/>
        </w:rPr>
        <w:t xml:space="preserve"> </w:t>
      </w:r>
      <w:r w:rsidRPr="00BA41C0">
        <w:rPr>
          <w:rFonts w:ascii="GHEA Grapalat" w:hAnsi="GHEA Grapalat"/>
          <w:sz w:val="20"/>
          <w:szCs w:val="20"/>
        </w:rPr>
        <w:t>գործողությունների</w:t>
      </w:r>
      <w:r w:rsidRPr="00C264AA">
        <w:rPr>
          <w:rFonts w:ascii="GHEA Grapalat" w:hAnsi="GHEA Grapalat"/>
          <w:sz w:val="20"/>
          <w:szCs w:val="20"/>
          <w:lang w:val="af-ZA"/>
        </w:rPr>
        <w:t xml:space="preserve"> (</w:t>
      </w:r>
      <w:r w:rsidRPr="00BA41C0">
        <w:rPr>
          <w:rFonts w:ascii="GHEA Grapalat" w:hAnsi="GHEA Grapalat"/>
          <w:sz w:val="20"/>
          <w:szCs w:val="20"/>
        </w:rPr>
        <w:t>անգործության</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որոշումների</w:t>
      </w:r>
      <w:r w:rsidRPr="00C264AA">
        <w:rPr>
          <w:rFonts w:ascii="GHEA Grapalat" w:hAnsi="GHEA Grapalat"/>
          <w:sz w:val="20"/>
          <w:szCs w:val="20"/>
          <w:lang w:val="af-ZA"/>
        </w:rPr>
        <w:t xml:space="preserve"> (</w:t>
      </w:r>
      <w:r w:rsidRPr="00BA41C0">
        <w:rPr>
          <w:rFonts w:ascii="GHEA Grapalat" w:hAnsi="GHEA Grapalat"/>
          <w:sz w:val="20"/>
          <w:szCs w:val="20"/>
        </w:rPr>
        <w:t>բացառությամբ</w:t>
      </w:r>
      <w:r w:rsidRPr="00C264AA">
        <w:rPr>
          <w:rFonts w:ascii="GHEA Grapalat" w:hAnsi="GHEA Grapalat"/>
          <w:sz w:val="20"/>
          <w:szCs w:val="20"/>
          <w:lang w:val="af-ZA"/>
        </w:rPr>
        <w:t xml:space="preserve"> </w:t>
      </w:r>
      <w:r w:rsidRPr="00BA41C0">
        <w:rPr>
          <w:rFonts w:ascii="GHEA Grapalat" w:hAnsi="GHEA Grapalat"/>
          <w:sz w:val="20"/>
          <w:szCs w:val="20"/>
        </w:rPr>
        <w:t>Օրենքի</w:t>
      </w:r>
      <w:r w:rsidRPr="00C264AA">
        <w:rPr>
          <w:rFonts w:ascii="GHEA Grapalat" w:hAnsi="GHEA Grapalat"/>
          <w:sz w:val="20"/>
          <w:szCs w:val="20"/>
          <w:lang w:val="af-ZA"/>
        </w:rPr>
        <w:t xml:space="preserve"> 6-</w:t>
      </w:r>
      <w:r w:rsidRPr="00BA41C0">
        <w:rPr>
          <w:rFonts w:ascii="GHEA Grapalat" w:hAnsi="GHEA Grapalat"/>
          <w:sz w:val="20"/>
          <w:szCs w:val="20"/>
        </w:rPr>
        <w:t>րդ</w:t>
      </w:r>
      <w:r w:rsidRPr="00C264AA">
        <w:rPr>
          <w:rFonts w:ascii="GHEA Grapalat" w:hAnsi="GHEA Grapalat"/>
          <w:sz w:val="20"/>
          <w:szCs w:val="20"/>
          <w:lang w:val="af-ZA"/>
        </w:rPr>
        <w:t xml:space="preserve"> </w:t>
      </w:r>
      <w:r w:rsidRPr="00BA41C0">
        <w:rPr>
          <w:rFonts w:ascii="GHEA Grapalat" w:hAnsi="GHEA Grapalat"/>
          <w:sz w:val="20"/>
          <w:szCs w:val="20"/>
        </w:rPr>
        <w:t>հոդվածի</w:t>
      </w:r>
      <w:r w:rsidRPr="00C264AA">
        <w:rPr>
          <w:rFonts w:ascii="GHEA Grapalat" w:hAnsi="GHEA Grapalat"/>
          <w:sz w:val="20"/>
          <w:szCs w:val="20"/>
          <w:lang w:val="af-ZA"/>
        </w:rPr>
        <w:t xml:space="preserve"> 2-</w:t>
      </w:r>
      <w:r w:rsidRPr="00BA41C0">
        <w:rPr>
          <w:rFonts w:ascii="GHEA Grapalat" w:hAnsi="GHEA Grapalat"/>
          <w:sz w:val="20"/>
          <w:szCs w:val="20"/>
        </w:rPr>
        <w:t>րդ</w:t>
      </w:r>
      <w:r w:rsidRPr="00C264AA">
        <w:rPr>
          <w:rFonts w:ascii="GHEA Grapalat" w:hAnsi="GHEA Grapalat"/>
          <w:sz w:val="20"/>
          <w:szCs w:val="20"/>
          <w:lang w:val="af-ZA"/>
        </w:rPr>
        <w:t xml:space="preserve"> </w:t>
      </w:r>
      <w:r w:rsidRPr="00BA41C0">
        <w:rPr>
          <w:rFonts w:ascii="GHEA Grapalat" w:hAnsi="GHEA Grapalat"/>
          <w:sz w:val="20"/>
          <w:szCs w:val="20"/>
        </w:rPr>
        <w:t>մասով</w:t>
      </w:r>
      <w:r w:rsidRPr="00C264AA">
        <w:rPr>
          <w:rFonts w:ascii="GHEA Grapalat" w:hAnsi="GHEA Grapalat"/>
          <w:sz w:val="20"/>
          <w:szCs w:val="20"/>
          <w:lang w:val="af-ZA"/>
        </w:rPr>
        <w:t xml:space="preserve"> </w:t>
      </w:r>
      <w:r w:rsidRPr="00BA41C0">
        <w:rPr>
          <w:rFonts w:ascii="GHEA Grapalat" w:hAnsi="GHEA Grapalat"/>
          <w:sz w:val="20"/>
          <w:szCs w:val="20"/>
        </w:rPr>
        <w:t>նախատեսված</w:t>
      </w:r>
      <w:r w:rsidRPr="00C264AA">
        <w:rPr>
          <w:rFonts w:ascii="GHEA Grapalat" w:hAnsi="GHEA Grapalat"/>
          <w:sz w:val="20"/>
          <w:szCs w:val="20"/>
          <w:lang w:val="af-ZA"/>
        </w:rPr>
        <w:t xml:space="preserve"> </w:t>
      </w:r>
      <w:r w:rsidRPr="00BA41C0">
        <w:rPr>
          <w:rFonts w:ascii="GHEA Grapalat" w:hAnsi="GHEA Grapalat"/>
          <w:sz w:val="20"/>
          <w:szCs w:val="20"/>
        </w:rPr>
        <w:t>որոշումների</w:t>
      </w:r>
      <w:r w:rsidRPr="00C264AA">
        <w:rPr>
          <w:rFonts w:ascii="GHEA Grapalat" w:hAnsi="GHEA Grapalat"/>
          <w:sz w:val="20"/>
          <w:szCs w:val="20"/>
          <w:lang w:val="af-ZA"/>
        </w:rPr>
        <w:t xml:space="preserve">) </w:t>
      </w:r>
      <w:r w:rsidRPr="00BA41C0">
        <w:rPr>
          <w:rFonts w:ascii="GHEA Grapalat" w:hAnsi="GHEA Grapalat"/>
          <w:sz w:val="20"/>
          <w:szCs w:val="20"/>
        </w:rPr>
        <w:t>բողոքարկումն</w:t>
      </w:r>
      <w:r w:rsidRPr="00C264AA">
        <w:rPr>
          <w:rFonts w:ascii="GHEA Grapalat" w:hAnsi="GHEA Grapalat"/>
          <w:sz w:val="20"/>
          <w:szCs w:val="20"/>
          <w:lang w:val="af-ZA"/>
        </w:rPr>
        <w:t xml:space="preserve"> </w:t>
      </w:r>
      <w:r w:rsidRPr="00BA41C0">
        <w:rPr>
          <w:rFonts w:ascii="GHEA Grapalat" w:hAnsi="GHEA Grapalat"/>
          <w:sz w:val="20"/>
          <w:szCs w:val="20"/>
        </w:rPr>
        <w:t>ինքնաբերաբար</w:t>
      </w:r>
      <w:r w:rsidRPr="00C264AA">
        <w:rPr>
          <w:rFonts w:ascii="GHEA Grapalat" w:hAnsi="GHEA Grapalat"/>
          <w:sz w:val="20"/>
          <w:szCs w:val="20"/>
          <w:lang w:val="af-ZA"/>
        </w:rPr>
        <w:t xml:space="preserve"> </w:t>
      </w:r>
      <w:r w:rsidRPr="00BA41C0">
        <w:rPr>
          <w:rFonts w:ascii="GHEA Grapalat" w:hAnsi="GHEA Grapalat"/>
          <w:sz w:val="20"/>
          <w:szCs w:val="20"/>
        </w:rPr>
        <w:t>կասեցնում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գնման</w:t>
      </w:r>
      <w:r w:rsidRPr="00C264AA">
        <w:rPr>
          <w:rFonts w:ascii="GHEA Grapalat" w:hAnsi="GHEA Grapalat"/>
          <w:sz w:val="20"/>
          <w:szCs w:val="20"/>
          <w:lang w:val="af-ZA"/>
        </w:rPr>
        <w:t xml:space="preserve"> </w:t>
      </w:r>
      <w:r w:rsidRPr="00BA41C0">
        <w:rPr>
          <w:rFonts w:ascii="GHEA Grapalat" w:hAnsi="GHEA Grapalat"/>
          <w:sz w:val="20"/>
          <w:szCs w:val="20"/>
        </w:rPr>
        <w:t>գործընթացը</w:t>
      </w:r>
      <w:r w:rsidRPr="00C264AA">
        <w:rPr>
          <w:rFonts w:ascii="GHEA Grapalat" w:hAnsi="GHEA Grapalat"/>
          <w:sz w:val="20"/>
          <w:szCs w:val="20"/>
          <w:lang w:val="af-ZA"/>
        </w:rPr>
        <w:t xml:space="preserve">` </w:t>
      </w:r>
      <w:r w:rsidRPr="00BA41C0">
        <w:rPr>
          <w:rFonts w:ascii="GHEA Grapalat" w:hAnsi="GHEA Grapalat"/>
          <w:sz w:val="20"/>
          <w:szCs w:val="20"/>
        </w:rPr>
        <w:t>սույն</w:t>
      </w:r>
      <w:r w:rsidRPr="00C264AA">
        <w:rPr>
          <w:rFonts w:ascii="GHEA Grapalat" w:hAnsi="GHEA Grapalat"/>
          <w:sz w:val="20"/>
          <w:szCs w:val="20"/>
          <w:lang w:val="af-ZA"/>
        </w:rPr>
        <w:t xml:space="preserve"> </w:t>
      </w:r>
      <w:r w:rsidRPr="00BA41C0">
        <w:rPr>
          <w:rFonts w:ascii="GHEA Grapalat" w:hAnsi="GHEA Grapalat"/>
          <w:sz w:val="20"/>
          <w:szCs w:val="20"/>
        </w:rPr>
        <w:t>հրավերի</w:t>
      </w:r>
      <w:r w:rsidRPr="00C264AA">
        <w:rPr>
          <w:rFonts w:ascii="GHEA Grapalat" w:hAnsi="GHEA Grapalat"/>
          <w:sz w:val="20"/>
          <w:szCs w:val="20"/>
          <w:lang w:val="af-ZA"/>
        </w:rPr>
        <w:t xml:space="preserve"> 12</w:t>
      </w:r>
      <w:r w:rsidRPr="00C264AA">
        <w:rPr>
          <w:rFonts w:ascii="Cambria Math" w:hAnsi="Cambria Math" w:cs="Cambria Math"/>
          <w:sz w:val="20"/>
          <w:szCs w:val="20"/>
          <w:lang w:val="af-ZA"/>
        </w:rPr>
        <w:t>․</w:t>
      </w:r>
      <w:r w:rsidRPr="00C264AA">
        <w:rPr>
          <w:rFonts w:ascii="GHEA Grapalat" w:hAnsi="GHEA Grapalat"/>
          <w:sz w:val="20"/>
          <w:szCs w:val="20"/>
          <w:lang w:val="af-ZA"/>
        </w:rPr>
        <w:t xml:space="preserve">10 </w:t>
      </w:r>
      <w:r w:rsidRPr="00BA41C0">
        <w:rPr>
          <w:rFonts w:ascii="GHEA Grapalat" w:hAnsi="GHEA Grapalat" w:cs="GHEA Grapalat"/>
          <w:sz w:val="20"/>
          <w:szCs w:val="20"/>
        </w:rPr>
        <w:t>կետով</w:t>
      </w:r>
      <w:r w:rsidRPr="00C264AA">
        <w:rPr>
          <w:rFonts w:ascii="GHEA Grapalat" w:hAnsi="GHEA Grapalat"/>
          <w:sz w:val="20"/>
          <w:szCs w:val="20"/>
          <w:lang w:val="af-ZA"/>
        </w:rPr>
        <w:t xml:space="preserve"> </w:t>
      </w:r>
      <w:r w:rsidRPr="00BA41C0">
        <w:rPr>
          <w:rFonts w:ascii="GHEA Grapalat" w:hAnsi="GHEA Grapalat" w:cs="GHEA Grapalat"/>
          <w:sz w:val="20"/>
          <w:szCs w:val="20"/>
        </w:rPr>
        <w:t>նախատեսված</w:t>
      </w:r>
      <w:r w:rsidRPr="00C264AA">
        <w:rPr>
          <w:rFonts w:ascii="GHEA Grapalat" w:hAnsi="GHEA Grapalat"/>
          <w:sz w:val="20"/>
          <w:szCs w:val="20"/>
          <w:lang w:val="af-ZA"/>
        </w:rPr>
        <w:t xml:space="preserve"> </w:t>
      </w:r>
      <w:r w:rsidRPr="00BA41C0">
        <w:rPr>
          <w:rFonts w:ascii="GHEA Grapalat" w:hAnsi="GHEA Grapalat"/>
          <w:sz w:val="20"/>
          <w:szCs w:val="20"/>
        </w:rPr>
        <w:t>որոշումը</w:t>
      </w:r>
      <w:r w:rsidRPr="00C264AA">
        <w:rPr>
          <w:rFonts w:ascii="GHEA Grapalat" w:hAnsi="GHEA Grapalat"/>
          <w:sz w:val="20"/>
          <w:szCs w:val="20"/>
          <w:lang w:val="af-ZA"/>
        </w:rPr>
        <w:t xml:space="preserve"> </w:t>
      </w:r>
      <w:r w:rsidRPr="00BA41C0">
        <w:rPr>
          <w:rFonts w:ascii="GHEA Grapalat" w:hAnsi="GHEA Grapalat"/>
          <w:sz w:val="20"/>
          <w:szCs w:val="20"/>
        </w:rPr>
        <w:t>հրապարակվելու</w:t>
      </w:r>
      <w:r w:rsidRPr="00C264AA">
        <w:rPr>
          <w:rFonts w:ascii="GHEA Grapalat" w:hAnsi="GHEA Grapalat"/>
          <w:sz w:val="20"/>
          <w:szCs w:val="20"/>
          <w:lang w:val="af-ZA"/>
        </w:rPr>
        <w:t xml:space="preserve"> </w:t>
      </w:r>
      <w:r w:rsidRPr="00BA41C0">
        <w:rPr>
          <w:rFonts w:ascii="GHEA Grapalat" w:hAnsi="GHEA Grapalat"/>
          <w:sz w:val="20"/>
          <w:szCs w:val="20"/>
        </w:rPr>
        <w:t>օրվանից</w:t>
      </w:r>
      <w:r w:rsidRPr="00C264AA">
        <w:rPr>
          <w:rFonts w:ascii="GHEA Grapalat" w:hAnsi="GHEA Grapalat"/>
          <w:sz w:val="20"/>
          <w:szCs w:val="20"/>
          <w:lang w:val="af-ZA"/>
        </w:rPr>
        <w:t xml:space="preserve"> </w:t>
      </w:r>
      <w:r w:rsidRPr="00BA41C0">
        <w:rPr>
          <w:rFonts w:ascii="GHEA Grapalat" w:hAnsi="GHEA Grapalat"/>
          <w:sz w:val="20"/>
          <w:szCs w:val="20"/>
        </w:rPr>
        <w:t>մինչև</w:t>
      </w:r>
      <w:r w:rsidRPr="00C264AA">
        <w:rPr>
          <w:rFonts w:ascii="GHEA Grapalat" w:hAnsi="GHEA Grapalat"/>
          <w:sz w:val="20"/>
          <w:szCs w:val="20"/>
          <w:lang w:val="af-ZA"/>
        </w:rPr>
        <w:t xml:space="preserve"> </w:t>
      </w:r>
      <w:r w:rsidRPr="00BA41C0">
        <w:rPr>
          <w:rFonts w:ascii="GHEA Grapalat" w:hAnsi="GHEA Grapalat"/>
          <w:sz w:val="20"/>
          <w:szCs w:val="20"/>
        </w:rPr>
        <w:t>վեճի</w:t>
      </w:r>
      <w:r w:rsidRPr="00C264AA">
        <w:rPr>
          <w:rFonts w:ascii="GHEA Grapalat" w:hAnsi="GHEA Grapalat"/>
          <w:sz w:val="20"/>
          <w:szCs w:val="20"/>
          <w:lang w:val="af-ZA"/>
        </w:rPr>
        <w:t xml:space="preserve"> </w:t>
      </w:r>
      <w:r w:rsidRPr="00BA41C0">
        <w:rPr>
          <w:rFonts w:ascii="GHEA Grapalat" w:hAnsi="GHEA Grapalat"/>
          <w:sz w:val="20"/>
          <w:szCs w:val="20"/>
        </w:rPr>
        <w:t>քննության</w:t>
      </w:r>
      <w:r w:rsidRPr="00C264AA">
        <w:rPr>
          <w:rFonts w:ascii="GHEA Grapalat" w:hAnsi="GHEA Grapalat"/>
          <w:sz w:val="20"/>
          <w:szCs w:val="20"/>
          <w:lang w:val="af-ZA"/>
        </w:rPr>
        <w:t xml:space="preserve"> </w:t>
      </w:r>
      <w:r w:rsidRPr="00BA41C0">
        <w:rPr>
          <w:rFonts w:ascii="GHEA Grapalat" w:hAnsi="GHEA Grapalat"/>
          <w:sz w:val="20"/>
          <w:szCs w:val="20"/>
        </w:rPr>
        <w:t>արդյունքներով</w:t>
      </w:r>
      <w:r w:rsidRPr="00C264AA">
        <w:rPr>
          <w:rFonts w:ascii="GHEA Grapalat" w:hAnsi="GHEA Grapalat"/>
          <w:sz w:val="20"/>
          <w:szCs w:val="20"/>
          <w:lang w:val="af-ZA"/>
        </w:rPr>
        <w:t xml:space="preserve"> </w:t>
      </w:r>
      <w:r w:rsidRPr="00BA41C0">
        <w:rPr>
          <w:rFonts w:ascii="GHEA Grapalat" w:hAnsi="GHEA Grapalat"/>
          <w:sz w:val="20"/>
          <w:szCs w:val="20"/>
        </w:rPr>
        <w:t>առաջին</w:t>
      </w:r>
      <w:r w:rsidRPr="00C264AA">
        <w:rPr>
          <w:rFonts w:ascii="GHEA Grapalat" w:hAnsi="GHEA Grapalat"/>
          <w:sz w:val="20"/>
          <w:szCs w:val="20"/>
          <w:lang w:val="af-ZA"/>
        </w:rPr>
        <w:t xml:space="preserve"> </w:t>
      </w:r>
      <w:r w:rsidRPr="00BA41C0">
        <w:rPr>
          <w:rFonts w:ascii="GHEA Grapalat" w:hAnsi="GHEA Grapalat"/>
          <w:sz w:val="20"/>
          <w:szCs w:val="20"/>
        </w:rPr>
        <w:t>ատյանի</w:t>
      </w:r>
      <w:r w:rsidRPr="00C264AA">
        <w:rPr>
          <w:rFonts w:ascii="GHEA Grapalat" w:hAnsi="GHEA Grapalat"/>
          <w:sz w:val="20"/>
          <w:szCs w:val="20"/>
          <w:lang w:val="af-ZA"/>
        </w:rPr>
        <w:t xml:space="preserve"> </w:t>
      </w:r>
      <w:r w:rsidRPr="00BA41C0">
        <w:rPr>
          <w:rFonts w:ascii="GHEA Grapalat" w:hAnsi="GHEA Grapalat"/>
          <w:sz w:val="20"/>
          <w:szCs w:val="20"/>
        </w:rPr>
        <w:t>դատարանի</w:t>
      </w:r>
      <w:r w:rsidRPr="00C264AA">
        <w:rPr>
          <w:rFonts w:ascii="GHEA Grapalat" w:hAnsi="GHEA Grapalat"/>
          <w:sz w:val="20"/>
          <w:szCs w:val="20"/>
          <w:lang w:val="af-ZA"/>
        </w:rPr>
        <w:t xml:space="preserve"> </w:t>
      </w:r>
      <w:r w:rsidRPr="00BA41C0">
        <w:rPr>
          <w:rFonts w:ascii="GHEA Grapalat" w:hAnsi="GHEA Grapalat"/>
          <w:sz w:val="20"/>
          <w:szCs w:val="20"/>
        </w:rPr>
        <w:t>կայացրած</w:t>
      </w:r>
      <w:r w:rsidRPr="00C264AA">
        <w:rPr>
          <w:rFonts w:ascii="GHEA Grapalat" w:hAnsi="GHEA Grapalat"/>
          <w:sz w:val="20"/>
          <w:szCs w:val="20"/>
          <w:lang w:val="af-ZA"/>
        </w:rPr>
        <w:t xml:space="preserve"> </w:t>
      </w:r>
      <w:r w:rsidRPr="00BA41C0">
        <w:rPr>
          <w:rFonts w:ascii="GHEA Grapalat" w:hAnsi="GHEA Grapalat"/>
          <w:sz w:val="20"/>
          <w:szCs w:val="20"/>
        </w:rPr>
        <w:t>եզրափակիչ</w:t>
      </w:r>
      <w:r w:rsidRPr="00C264AA">
        <w:rPr>
          <w:rFonts w:ascii="GHEA Grapalat" w:hAnsi="GHEA Grapalat"/>
          <w:sz w:val="20"/>
          <w:szCs w:val="20"/>
          <w:lang w:val="af-ZA"/>
        </w:rPr>
        <w:t xml:space="preserve"> </w:t>
      </w:r>
      <w:r w:rsidRPr="00BA41C0">
        <w:rPr>
          <w:rFonts w:ascii="GHEA Grapalat" w:hAnsi="GHEA Grapalat"/>
          <w:sz w:val="20"/>
          <w:szCs w:val="20"/>
        </w:rPr>
        <w:t>դատական</w:t>
      </w:r>
      <w:r w:rsidRPr="00C264AA">
        <w:rPr>
          <w:rFonts w:ascii="GHEA Grapalat" w:hAnsi="GHEA Grapalat"/>
          <w:sz w:val="20"/>
          <w:szCs w:val="20"/>
          <w:lang w:val="af-ZA"/>
        </w:rPr>
        <w:t xml:space="preserve"> </w:t>
      </w:r>
      <w:r w:rsidRPr="00BA41C0">
        <w:rPr>
          <w:rFonts w:ascii="GHEA Grapalat" w:hAnsi="GHEA Grapalat"/>
          <w:sz w:val="20"/>
          <w:szCs w:val="20"/>
        </w:rPr>
        <w:t>ակտն</w:t>
      </w:r>
      <w:r w:rsidRPr="00C264AA">
        <w:rPr>
          <w:rFonts w:ascii="GHEA Grapalat" w:hAnsi="GHEA Grapalat"/>
          <w:sz w:val="20"/>
          <w:szCs w:val="20"/>
          <w:lang w:val="af-ZA"/>
        </w:rPr>
        <w:t xml:space="preserve"> </w:t>
      </w:r>
      <w:r w:rsidRPr="00BA41C0">
        <w:rPr>
          <w:rFonts w:ascii="GHEA Grapalat" w:hAnsi="GHEA Grapalat"/>
          <w:sz w:val="20"/>
          <w:szCs w:val="20"/>
        </w:rPr>
        <w:t>ուժի</w:t>
      </w:r>
      <w:r w:rsidRPr="00C264AA">
        <w:rPr>
          <w:rFonts w:ascii="GHEA Grapalat" w:hAnsi="GHEA Grapalat"/>
          <w:sz w:val="20"/>
          <w:szCs w:val="20"/>
          <w:lang w:val="af-ZA"/>
        </w:rPr>
        <w:t xml:space="preserve"> </w:t>
      </w:r>
      <w:r w:rsidRPr="00BA41C0">
        <w:rPr>
          <w:rFonts w:ascii="GHEA Grapalat" w:hAnsi="GHEA Grapalat"/>
          <w:sz w:val="20"/>
          <w:szCs w:val="20"/>
        </w:rPr>
        <w:t>մեջ</w:t>
      </w:r>
      <w:r w:rsidRPr="00C264AA">
        <w:rPr>
          <w:rFonts w:ascii="GHEA Grapalat" w:hAnsi="GHEA Grapalat"/>
          <w:sz w:val="20"/>
          <w:szCs w:val="20"/>
          <w:lang w:val="af-ZA"/>
        </w:rPr>
        <w:t xml:space="preserve"> </w:t>
      </w:r>
      <w:r w:rsidRPr="00BA41C0">
        <w:rPr>
          <w:rFonts w:ascii="GHEA Grapalat" w:hAnsi="GHEA Grapalat"/>
          <w:sz w:val="20"/>
          <w:szCs w:val="20"/>
        </w:rPr>
        <w:t>մտնելու</w:t>
      </w:r>
      <w:r w:rsidRPr="00C264AA">
        <w:rPr>
          <w:rFonts w:ascii="GHEA Grapalat" w:hAnsi="GHEA Grapalat"/>
          <w:sz w:val="20"/>
          <w:szCs w:val="20"/>
          <w:lang w:val="af-ZA"/>
        </w:rPr>
        <w:t xml:space="preserve"> </w:t>
      </w:r>
      <w:r w:rsidRPr="00BA41C0">
        <w:rPr>
          <w:rFonts w:ascii="GHEA Grapalat" w:hAnsi="GHEA Grapalat"/>
          <w:sz w:val="20"/>
          <w:szCs w:val="20"/>
        </w:rPr>
        <w:t>օրը</w:t>
      </w:r>
      <w:r w:rsidRPr="00C264AA">
        <w:rPr>
          <w:rFonts w:ascii="GHEA Grapalat" w:hAnsi="GHEA Grapalat"/>
          <w:sz w:val="20"/>
          <w:szCs w:val="20"/>
          <w:lang w:val="af-ZA"/>
        </w:rPr>
        <w:t>:</w:t>
      </w:r>
    </w:p>
    <w:p w14:paraId="0187018C"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GHEA Grapalat" w:hAnsi="GHEA Grapalat"/>
          <w:sz w:val="20"/>
          <w:szCs w:val="20"/>
          <w:lang w:val="af-ZA"/>
        </w:rPr>
        <w:t>12</w:t>
      </w:r>
      <w:r w:rsidRPr="00C264AA">
        <w:rPr>
          <w:rFonts w:ascii="Cambria Math" w:hAnsi="Cambria Math" w:cs="Cambria Math"/>
          <w:sz w:val="20"/>
          <w:szCs w:val="20"/>
          <w:lang w:val="af-ZA"/>
        </w:rPr>
        <w:t>․</w:t>
      </w:r>
      <w:r w:rsidRPr="00C264AA">
        <w:rPr>
          <w:rFonts w:ascii="GHEA Grapalat" w:hAnsi="GHEA Grapalat"/>
          <w:sz w:val="20"/>
          <w:szCs w:val="20"/>
          <w:lang w:val="af-ZA"/>
        </w:rPr>
        <w:t>20</w:t>
      </w:r>
      <w:r w:rsidRPr="00C264AA">
        <w:rPr>
          <w:rFonts w:ascii="Cambria Math" w:hAnsi="Cambria Math" w:cs="Cambria Math"/>
          <w:sz w:val="20"/>
          <w:szCs w:val="20"/>
          <w:lang w:val="af-ZA"/>
        </w:rPr>
        <w:t>․</w:t>
      </w:r>
      <w:r w:rsidRPr="00C264AA">
        <w:rPr>
          <w:rFonts w:ascii="GHEA Grapalat" w:hAnsi="GHEA Grapalat"/>
          <w:sz w:val="20"/>
          <w:szCs w:val="20"/>
          <w:lang w:val="af-ZA"/>
        </w:rPr>
        <w:t xml:space="preserve"> </w:t>
      </w:r>
      <w:r w:rsidRPr="00BA41C0">
        <w:rPr>
          <w:rFonts w:ascii="GHEA Grapalat" w:hAnsi="GHEA Grapalat"/>
          <w:sz w:val="20"/>
          <w:szCs w:val="20"/>
        </w:rPr>
        <w:t>Այն</w:t>
      </w:r>
      <w:r w:rsidRPr="00C264AA">
        <w:rPr>
          <w:rFonts w:ascii="GHEA Grapalat" w:hAnsi="GHEA Grapalat"/>
          <w:sz w:val="20"/>
          <w:szCs w:val="20"/>
          <w:lang w:val="af-ZA"/>
        </w:rPr>
        <w:t xml:space="preserve"> </w:t>
      </w:r>
      <w:r w:rsidRPr="00BA41C0">
        <w:rPr>
          <w:rFonts w:ascii="GHEA Grapalat" w:hAnsi="GHEA Grapalat"/>
          <w:sz w:val="20"/>
          <w:szCs w:val="20"/>
        </w:rPr>
        <w:t>դեպքերում</w:t>
      </w:r>
      <w:r w:rsidRPr="00C264AA">
        <w:rPr>
          <w:rFonts w:ascii="GHEA Grapalat" w:hAnsi="GHEA Grapalat"/>
          <w:sz w:val="20"/>
          <w:szCs w:val="20"/>
          <w:lang w:val="af-ZA"/>
        </w:rPr>
        <w:t xml:space="preserve">, </w:t>
      </w:r>
      <w:r w:rsidRPr="00BA41C0">
        <w:rPr>
          <w:rFonts w:ascii="GHEA Grapalat" w:hAnsi="GHEA Grapalat"/>
          <w:sz w:val="20"/>
          <w:szCs w:val="20"/>
        </w:rPr>
        <w:t>երբ</w:t>
      </w:r>
      <w:r w:rsidRPr="00C264AA">
        <w:rPr>
          <w:rFonts w:ascii="GHEA Grapalat" w:hAnsi="GHEA Grapalat"/>
          <w:sz w:val="20"/>
          <w:szCs w:val="20"/>
          <w:lang w:val="af-ZA"/>
        </w:rPr>
        <w:t xml:space="preserve">, </w:t>
      </w:r>
      <w:r w:rsidRPr="00BA41C0">
        <w:rPr>
          <w:rFonts w:ascii="GHEA Grapalat" w:hAnsi="GHEA Grapalat"/>
          <w:sz w:val="20"/>
          <w:szCs w:val="20"/>
        </w:rPr>
        <w:t>հանրային</w:t>
      </w:r>
      <w:r w:rsidRPr="00C264AA">
        <w:rPr>
          <w:rFonts w:ascii="GHEA Grapalat" w:hAnsi="GHEA Grapalat"/>
          <w:sz w:val="20"/>
          <w:szCs w:val="20"/>
          <w:lang w:val="af-ZA"/>
        </w:rPr>
        <w:t xml:space="preserve"> </w:t>
      </w:r>
      <w:r w:rsidRPr="00BA41C0">
        <w:rPr>
          <w:rFonts w:ascii="GHEA Grapalat" w:hAnsi="GHEA Grapalat"/>
          <w:sz w:val="20"/>
          <w:szCs w:val="20"/>
        </w:rPr>
        <w:t>կամ</w:t>
      </w:r>
      <w:r w:rsidRPr="00C264AA">
        <w:rPr>
          <w:rFonts w:ascii="GHEA Grapalat" w:hAnsi="GHEA Grapalat"/>
          <w:sz w:val="20"/>
          <w:szCs w:val="20"/>
          <w:lang w:val="af-ZA"/>
        </w:rPr>
        <w:t xml:space="preserve"> </w:t>
      </w:r>
      <w:r w:rsidRPr="00BA41C0">
        <w:rPr>
          <w:rFonts w:ascii="GHEA Grapalat" w:hAnsi="GHEA Grapalat"/>
          <w:sz w:val="20"/>
          <w:szCs w:val="20"/>
        </w:rPr>
        <w:t>պաշտպանության</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ազգային</w:t>
      </w:r>
      <w:r w:rsidRPr="00C264AA">
        <w:rPr>
          <w:rFonts w:ascii="GHEA Grapalat" w:hAnsi="GHEA Grapalat"/>
          <w:sz w:val="20"/>
          <w:szCs w:val="20"/>
          <w:lang w:val="af-ZA"/>
        </w:rPr>
        <w:t xml:space="preserve"> </w:t>
      </w:r>
      <w:r w:rsidRPr="00BA41C0">
        <w:rPr>
          <w:rFonts w:ascii="GHEA Grapalat" w:hAnsi="GHEA Grapalat"/>
          <w:sz w:val="20"/>
          <w:szCs w:val="20"/>
        </w:rPr>
        <w:t>անվտանգության</w:t>
      </w:r>
      <w:r w:rsidRPr="00C264AA">
        <w:rPr>
          <w:rFonts w:ascii="GHEA Grapalat" w:hAnsi="GHEA Grapalat"/>
          <w:sz w:val="20"/>
          <w:szCs w:val="20"/>
          <w:lang w:val="af-ZA"/>
        </w:rPr>
        <w:t xml:space="preserve"> </w:t>
      </w:r>
      <w:r w:rsidRPr="00BA41C0">
        <w:rPr>
          <w:rFonts w:ascii="GHEA Grapalat" w:hAnsi="GHEA Grapalat"/>
          <w:sz w:val="20"/>
          <w:szCs w:val="20"/>
        </w:rPr>
        <w:t>շահերից</w:t>
      </w:r>
      <w:r w:rsidRPr="00C264AA">
        <w:rPr>
          <w:rFonts w:ascii="GHEA Grapalat" w:hAnsi="GHEA Grapalat"/>
          <w:sz w:val="20"/>
          <w:szCs w:val="20"/>
          <w:lang w:val="af-ZA"/>
        </w:rPr>
        <w:t xml:space="preserve"> </w:t>
      </w:r>
      <w:r w:rsidRPr="00BA41C0">
        <w:rPr>
          <w:rFonts w:ascii="GHEA Grapalat" w:hAnsi="GHEA Grapalat"/>
          <w:sz w:val="20"/>
          <w:szCs w:val="20"/>
        </w:rPr>
        <w:t>ելնելով</w:t>
      </w:r>
      <w:r w:rsidRPr="00C264AA">
        <w:rPr>
          <w:rFonts w:ascii="GHEA Grapalat" w:hAnsi="GHEA Grapalat"/>
          <w:sz w:val="20"/>
          <w:szCs w:val="20"/>
          <w:lang w:val="af-ZA"/>
        </w:rPr>
        <w:t xml:space="preserve">, </w:t>
      </w:r>
      <w:r w:rsidRPr="00BA41C0">
        <w:rPr>
          <w:rFonts w:ascii="GHEA Grapalat" w:hAnsi="GHEA Grapalat"/>
          <w:sz w:val="20"/>
          <w:szCs w:val="20"/>
        </w:rPr>
        <w:t>անհրաժեշտ</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շարունակել</w:t>
      </w:r>
      <w:r w:rsidRPr="00C264AA">
        <w:rPr>
          <w:rFonts w:ascii="GHEA Grapalat" w:hAnsi="GHEA Grapalat"/>
          <w:sz w:val="20"/>
          <w:szCs w:val="20"/>
          <w:lang w:val="af-ZA"/>
        </w:rPr>
        <w:t xml:space="preserve"> </w:t>
      </w:r>
      <w:r w:rsidRPr="00BA41C0">
        <w:rPr>
          <w:rFonts w:ascii="GHEA Grapalat" w:hAnsi="GHEA Grapalat"/>
          <w:sz w:val="20"/>
          <w:szCs w:val="20"/>
        </w:rPr>
        <w:t>գնման</w:t>
      </w:r>
      <w:r w:rsidRPr="00C264AA">
        <w:rPr>
          <w:rFonts w:ascii="GHEA Grapalat" w:hAnsi="GHEA Grapalat"/>
          <w:sz w:val="20"/>
          <w:szCs w:val="20"/>
          <w:lang w:val="af-ZA"/>
        </w:rPr>
        <w:t xml:space="preserve"> </w:t>
      </w:r>
      <w:r w:rsidRPr="00BA41C0">
        <w:rPr>
          <w:rFonts w:ascii="GHEA Grapalat" w:hAnsi="GHEA Grapalat"/>
          <w:sz w:val="20"/>
          <w:szCs w:val="20"/>
        </w:rPr>
        <w:t>գործընթացը</w:t>
      </w:r>
      <w:r w:rsidRPr="00C264AA">
        <w:rPr>
          <w:rFonts w:ascii="GHEA Grapalat" w:hAnsi="GHEA Grapalat"/>
          <w:sz w:val="20"/>
          <w:szCs w:val="20"/>
          <w:lang w:val="af-ZA"/>
        </w:rPr>
        <w:t xml:space="preserve">, </w:t>
      </w:r>
      <w:r w:rsidRPr="00BA41C0">
        <w:rPr>
          <w:rFonts w:ascii="GHEA Grapalat" w:hAnsi="GHEA Grapalat"/>
          <w:sz w:val="20"/>
          <w:szCs w:val="20"/>
        </w:rPr>
        <w:t>դատարանը</w:t>
      </w:r>
      <w:r w:rsidRPr="00C264AA">
        <w:rPr>
          <w:rFonts w:ascii="GHEA Grapalat" w:hAnsi="GHEA Grapalat"/>
          <w:sz w:val="20"/>
          <w:szCs w:val="20"/>
          <w:lang w:val="af-ZA"/>
        </w:rPr>
        <w:t xml:space="preserve"> </w:t>
      </w:r>
      <w:r w:rsidRPr="00BA41C0">
        <w:rPr>
          <w:rFonts w:ascii="GHEA Grapalat" w:hAnsi="GHEA Grapalat"/>
          <w:sz w:val="20"/>
          <w:szCs w:val="20"/>
        </w:rPr>
        <w:t>Օրենքի</w:t>
      </w:r>
      <w:r w:rsidRPr="00C264AA">
        <w:rPr>
          <w:rFonts w:ascii="GHEA Grapalat" w:hAnsi="GHEA Grapalat"/>
          <w:sz w:val="20"/>
          <w:szCs w:val="20"/>
          <w:lang w:val="af-ZA"/>
        </w:rPr>
        <w:t xml:space="preserve"> 2-</w:t>
      </w:r>
      <w:r w:rsidRPr="00BA41C0">
        <w:rPr>
          <w:rFonts w:ascii="GHEA Grapalat" w:hAnsi="GHEA Grapalat"/>
          <w:sz w:val="20"/>
          <w:szCs w:val="20"/>
        </w:rPr>
        <w:t>րդ</w:t>
      </w:r>
      <w:r w:rsidRPr="00C264AA">
        <w:rPr>
          <w:rFonts w:ascii="GHEA Grapalat" w:hAnsi="GHEA Grapalat"/>
          <w:sz w:val="20"/>
          <w:szCs w:val="20"/>
          <w:lang w:val="af-ZA"/>
        </w:rPr>
        <w:t xml:space="preserve"> </w:t>
      </w:r>
      <w:r w:rsidRPr="00BA41C0">
        <w:rPr>
          <w:rFonts w:ascii="GHEA Grapalat" w:hAnsi="GHEA Grapalat"/>
          <w:sz w:val="20"/>
          <w:szCs w:val="20"/>
        </w:rPr>
        <w:t>հոդվածի</w:t>
      </w:r>
      <w:r w:rsidRPr="00C264AA">
        <w:rPr>
          <w:rFonts w:ascii="GHEA Grapalat" w:hAnsi="GHEA Grapalat"/>
          <w:sz w:val="20"/>
          <w:szCs w:val="20"/>
          <w:lang w:val="af-ZA"/>
        </w:rPr>
        <w:t xml:space="preserve"> 1-</w:t>
      </w:r>
      <w:r w:rsidRPr="00BA41C0">
        <w:rPr>
          <w:rFonts w:ascii="GHEA Grapalat" w:hAnsi="GHEA Grapalat"/>
          <w:sz w:val="20"/>
          <w:szCs w:val="20"/>
        </w:rPr>
        <w:t>ին</w:t>
      </w:r>
      <w:r w:rsidRPr="00C264AA">
        <w:rPr>
          <w:rFonts w:ascii="GHEA Grapalat" w:hAnsi="GHEA Grapalat"/>
          <w:sz w:val="20"/>
          <w:szCs w:val="20"/>
          <w:lang w:val="af-ZA"/>
        </w:rPr>
        <w:t xml:space="preserve"> </w:t>
      </w:r>
      <w:r w:rsidRPr="00BA41C0">
        <w:rPr>
          <w:rFonts w:ascii="GHEA Grapalat" w:hAnsi="GHEA Grapalat"/>
          <w:sz w:val="20"/>
          <w:szCs w:val="20"/>
        </w:rPr>
        <w:t>մասով</w:t>
      </w:r>
      <w:r w:rsidRPr="00C264AA">
        <w:rPr>
          <w:rFonts w:ascii="GHEA Grapalat" w:hAnsi="GHEA Grapalat"/>
          <w:sz w:val="20"/>
          <w:szCs w:val="20"/>
          <w:lang w:val="af-ZA"/>
        </w:rPr>
        <w:t xml:space="preserve"> </w:t>
      </w:r>
      <w:r w:rsidRPr="00BA41C0">
        <w:rPr>
          <w:rFonts w:ascii="GHEA Grapalat" w:hAnsi="GHEA Grapalat"/>
          <w:sz w:val="20"/>
          <w:szCs w:val="20"/>
        </w:rPr>
        <w:t>սահմանված</w:t>
      </w:r>
      <w:r w:rsidRPr="00C264AA">
        <w:rPr>
          <w:rFonts w:ascii="GHEA Grapalat" w:hAnsi="GHEA Grapalat"/>
          <w:sz w:val="20"/>
          <w:szCs w:val="20"/>
          <w:lang w:val="af-ZA"/>
        </w:rPr>
        <w:t xml:space="preserve"> </w:t>
      </w:r>
      <w:r w:rsidRPr="00BA41C0">
        <w:rPr>
          <w:rFonts w:ascii="GHEA Grapalat" w:hAnsi="GHEA Grapalat"/>
          <w:sz w:val="20"/>
          <w:szCs w:val="20"/>
        </w:rPr>
        <w:t>մարմինների</w:t>
      </w:r>
      <w:r w:rsidRPr="00C264AA">
        <w:rPr>
          <w:rFonts w:ascii="GHEA Grapalat" w:hAnsi="GHEA Grapalat"/>
          <w:sz w:val="20"/>
          <w:szCs w:val="20"/>
          <w:lang w:val="af-ZA"/>
        </w:rPr>
        <w:t xml:space="preserve"> </w:t>
      </w:r>
      <w:r w:rsidRPr="00BA41C0">
        <w:rPr>
          <w:rFonts w:ascii="GHEA Grapalat" w:hAnsi="GHEA Grapalat"/>
          <w:sz w:val="20"/>
          <w:szCs w:val="20"/>
        </w:rPr>
        <w:t>ղեկավարների</w:t>
      </w:r>
      <w:r w:rsidRPr="00C264AA">
        <w:rPr>
          <w:rFonts w:ascii="GHEA Grapalat" w:hAnsi="GHEA Grapalat"/>
          <w:sz w:val="20"/>
          <w:szCs w:val="20"/>
          <w:lang w:val="af-ZA"/>
        </w:rPr>
        <w:t xml:space="preserve">, </w:t>
      </w:r>
      <w:r w:rsidRPr="00BA41C0">
        <w:rPr>
          <w:rFonts w:ascii="GHEA Grapalat" w:hAnsi="GHEA Grapalat"/>
          <w:sz w:val="20"/>
          <w:szCs w:val="20"/>
        </w:rPr>
        <w:t>իսկ</w:t>
      </w:r>
      <w:r w:rsidRPr="00C264AA">
        <w:rPr>
          <w:rFonts w:ascii="GHEA Grapalat" w:hAnsi="GHEA Grapalat"/>
          <w:sz w:val="20"/>
          <w:szCs w:val="20"/>
          <w:lang w:val="af-ZA"/>
        </w:rPr>
        <w:t xml:space="preserve"> </w:t>
      </w:r>
      <w:r w:rsidRPr="00BA41C0">
        <w:rPr>
          <w:rFonts w:ascii="GHEA Grapalat" w:hAnsi="GHEA Grapalat"/>
          <w:sz w:val="20"/>
          <w:szCs w:val="20"/>
        </w:rPr>
        <w:t>իրավաբանական</w:t>
      </w:r>
      <w:r w:rsidRPr="00C264AA">
        <w:rPr>
          <w:rFonts w:ascii="GHEA Grapalat" w:hAnsi="GHEA Grapalat"/>
          <w:sz w:val="20"/>
          <w:szCs w:val="20"/>
          <w:lang w:val="af-ZA"/>
        </w:rPr>
        <w:t xml:space="preserve"> </w:t>
      </w:r>
      <w:r w:rsidRPr="00BA41C0">
        <w:rPr>
          <w:rFonts w:ascii="GHEA Grapalat" w:hAnsi="GHEA Grapalat"/>
          <w:sz w:val="20"/>
          <w:szCs w:val="20"/>
        </w:rPr>
        <w:t>անձանց</w:t>
      </w:r>
      <w:r w:rsidRPr="00C264AA">
        <w:rPr>
          <w:rFonts w:ascii="GHEA Grapalat" w:hAnsi="GHEA Grapalat"/>
          <w:sz w:val="20"/>
          <w:szCs w:val="20"/>
          <w:lang w:val="af-ZA"/>
        </w:rPr>
        <w:t xml:space="preserve"> </w:t>
      </w:r>
      <w:r w:rsidRPr="00BA41C0">
        <w:rPr>
          <w:rFonts w:ascii="GHEA Grapalat" w:hAnsi="GHEA Grapalat"/>
          <w:sz w:val="20"/>
          <w:szCs w:val="20"/>
        </w:rPr>
        <w:t>դեպքում</w:t>
      </w:r>
      <w:r w:rsidRPr="00C264AA">
        <w:rPr>
          <w:rFonts w:ascii="GHEA Grapalat" w:hAnsi="GHEA Grapalat"/>
          <w:sz w:val="20"/>
          <w:szCs w:val="20"/>
          <w:lang w:val="af-ZA"/>
        </w:rPr>
        <w:t xml:space="preserve"> </w:t>
      </w:r>
      <w:r w:rsidRPr="00BA41C0">
        <w:rPr>
          <w:rFonts w:ascii="GHEA Grapalat" w:hAnsi="GHEA Grapalat"/>
          <w:sz w:val="20"/>
          <w:szCs w:val="20"/>
        </w:rPr>
        <w:t>գործադիր</w:t>
      </w:r>
      <w:r w:rsidRPr="00C264AA">
        <w:rPr>
          <w:rFonts w:ascii="GHEA Grapalat" w:hAnsi="GHEA Grapalat"/>
          <w:sz w:val="20"/>
          <w:szCs w:val="20"/>
          <w:lang w:val="af-ZA"/>
        </w:rPr>
        <w:t xml:space="preserve"> </w:t>
      </w:r>
      <w:r w:rsidRPr="00BA41C0">
        <w:rPr>
          <w:rFonts w:ascii="GHEA Grapalat" w:hAnsi="GHEA Grapalat"/>
          <w:sz w:val="20"/>
          <w:szCs w:val="20"/>
        </w:rPr>
        <w:t>մարմնի</w:t>
      </w:r>
      <w:r w:rsidRPr="00C264AA">
        <w:rPr>
          <w:rFonts w:ascii="GHEA Grapalat" w:hAnsi="GHEA Grapalat"/>
          <w:sz w:val="20"/>
          <w:szCs w:val="20"/>
          <w:lang w:val="af-ZA"/>
        </w:rPr>
        <w:t xml:space="preserve"> </w:t>
      </w:r>
      <w:r w:rsidRPr="00BA41C0">
        <w:rPr>
          <w:rFonts w:ascii="GHEA Grapalat" w:hAnsi="GHEA Grapalat"/>
          <w:sz w:val="20"/>
          <w:szCs w:val="20"/>
        </w:rPr>
        <w:t>ղեկավարի</w:t>
      </w:r>
      <w:r w:rsidRPr="00C264AA">
        <w:rPr>
          <w:rFonts w:ascii="GHEA Grapalat" w:hAnsi="GHEA Grapalat"/>
          <w:sz w:val="20"/>
          <w:szCs w:val="20"/>
          <w:lang w:val="af-ZA"/>
        </w:rPr>
        <w:t xml:space="preserve"> </w:t>
      </w:r>
      <w:r w:rsidRPr="00BA41C0">
        <w:rPr>
          <w:rFonts w:ascii="GHEA Grapalat" w:hAnsi="GHEA Grapalat"/>
          <w:sz w:val="20"/>
          <w:szCs w:val="20"/>
        </w:rPr>
        <w:t>գրավոր</w:t>
      </w:r>
      <w:r w:rsidRPr="00C264AA">
        <w:rPr>
          <w:rFonts w:ascii="GHEA Grapalat" w:hAnsi="GHEA Grapalat"/>
          <w:sz w:val="20"/>
          <w:szCs w:val="20"/>
          <w:lang w:val="af-ZA"/>
        </w:rPr>
        <w:t xml:space="preserve"> </w:t>
      </w:r>
      <w:r w:rsidRPr="00BA41C0">
        <w:rPr>
          <w:rFonts w:ascii="GHEA Grapalat" w:hAnsi="GHEA Grapalat"/>
          <w:sz w:val="20"/>
          <w:szCs w:val="20"/>
        </w:rPr>
        <w:t>միջնորդության</w:t>
      </w:r>
      <w:r w:rsidRPr="00C264AA">
        <w:rPr>
          <w:rFonts w:ascii="GHEA Grapalat" w:hAnsi="GHEA Grapalat"/>
          <w:sz w:val="20"/>
          <w:szCs w:val="20"/>
          <w:lang w:val="af-ZA"/>
        </w:rPr>
        <w:t xml:space="preserve"> </w:t>
      </w:r>
      <w:r w:rsidRPr="00BA41C0">
        <w:rPr>
          <w:rFonts w:ascii="GHEA Grapalat" w:hAnsi="GHEA Grapalat"/>
          <w:sz w:val="20"/>
          <w:szCs w:val="20"/>
        </w:rPr>
        <w:t>հիման</w:t>
      </w:r>
      <w:r w:rsidRPr="00C264AA">
        <w:rPr>
          <w:rFonts w:ascii="GHEA Grapalat" w:hAnsi="GHEA Grapalat"/>
          <w:sz w:val="20"/>
          <w:szCs w:val="20"/>
          <w:lang w:val="af-ZA"/>
        </w:rPr>
        <w:t xml:space="preserve"> </w:t>
      </w:r>
      <w:r w:rsidRPr="00BA41C0">
        <w:rPr>
          <w:rFonts w:ascii="GHEA Grapalat" w:hAnsi="GHEA Grapalat"/>
          <w:sz w:val="20"/>
          <w:szCs w:val="20"/>
        </w:rPr>
        <w:t>վրա</w:t>
      </w:r>
      <w:r w:rsidRPr="00C264AA">
        <w:rPr>
          <w:rFonts w:ascii="GHEA Grapalat" w:hAnsi="GHEA Grapalat"/>
          <w:sz w:val="20"/>
          <w:szCs w:val="20"/>
          <w:lang w:val="af-ZA"/>
        </w:rPr>
        <w:t xml:space="preserve"> </w:t>
      </w:r>
      <w:r w:rsidRPr="00BA41C0">
        <w:rPr>
          <w:rFonts w:ascii="GHEA Grapalat" w:hAnsi="GHEA Grapalat"/>
          <w:sz w:val="20"/>
          <w:szCs w:val="20"/>
        </w:rPr>
        <w:t>կայացնում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գնման</w:t>
      </w:r>
      <w:r w:rsidRPr="00C264AA">
        <w:rPr>
          <w:rFonts w:ascii="GHEA Grapalat" w:hAnsi="GHEA Grapalat"/>
          <w:sz w:val="20"/>
          <w:szCs w:val="20"/>
          <w:lang w:val="af-ZA"/>
        </w:rPr>
        <w:t xml:space="preserve"> </w:t>
      </w:r>
      <w:r w:rsidRPr="00BA41C0">
        <w:rPr>
          <w:rFonts w:ascii="GHEA Grapalat" w:hAnsi="GHEA Grapalat"/>
          <w:sz w:val="20"/>
          <w:szCs w:val="20"/>
        </w:rPr>
        <w:t>գործընթացի</w:t>
      </w:r>
      <w:r w:rsidRPr="00C264AA">
        <w:rPr>
          <w:rFonts w:ascii="GHEA Grapalat" w:hAnsi="GHEA Grapalat"/>
          <w:sz w:val="20"/>
          <w:szCs w:val="20"/>
          <w:lang w:val="af-ZA"/>
        </w:rPr>
        <w:t xml:space="preserve"> </w:t>
      </w:r>
      <w:r w:rsidRPr="00BA41C0">
        <w:rPr>
          <w:rFonts w:ascii="GHEA Grapalat" w:hAnsi="GHEA Grapalat"/>
          <w:sz w:val="20"/>
          <w:szCs w:val="20"/>
        </w:rPr>
        <w:t>կասեցումը</w:t>
      </w:r>
      <w:r w:rsidRPr="00C264AA">
        <w:rPr>
          <w:rFonts w:ascii="GHEA Grapalat" w:hAnsi="GHEA Grapalat"/>
          <w:sz w:val="20"/>
          <w:szCs w:val="20"/>
          <w:lang w:val="af-ZA"/>
        </w:rPr>
        <w:t xml:space="preserve"> </w:t>
      </w:r>
      <w:r w:rsidRPr="00BA41C0">
        <w:rPr>
          <w:rFonts w:ascii="GHEA Grapalat" w:hAnsi="GHEA Grapalat"/>
          <w:sz w:val="20"/>
          <w:szCs w:val="20"/>
        </w:rPr>
        <w:t>վերացնելու</w:t>
      </w:r>
      <w:r w:rsidRPr="00C264AA">
        <w:rPr>
          <w:rFonts w:ascii="GHEA Grapalat" w:hAnsi="GHEA Grapalat"/>
          <w:sz w:val="20"/>
          <w:szCs w:val="20"/>
          <w:lang w:val="af-ZA"/>
        </w:rPr>
        <w:t xml:space="preserve"> </w:t>
      </w:r>
      <w:r w:rsidRPr="00BA41C0">
        <w:rPr>
          <w:rFonts w:ascii="GHEA Grapalat" w:hAnsi="GHEA Grapalat"/>
          <w:sz w:val="20"/>
          <w:szCs w:val="20"/>
        </w:rPr>
        <w:t>մասին</w:t>
      </w:r>
      <w:r w:rsidRPr="00C264AA">
        <w:rPr>
          <w:rFonts w:ascii="GHEA Grapalat" w:hAnsi="GHEA Grapalat"/>
          <w:sz w:val="20"/>
          <w:szCs w:val="20"/>
          <w:lang w:val="af-ZA"/>
        </w:rPr>
        <w:t xml:space="preserve"> </w:t>
      </w:r>
      <w:r w:rsidRPr="00BA41C0">
        <w:rPr>
          <w:rFonts w:ascii="GHEA Grapalat" w:hAnsi="GHEA Grapalat"/>
          <w:sz w:val="20"/>
          <w:szCs w:val="20"/>
        </w:rPr>
        <w:t>որոշում</w:t>
      </w:r>
      <w:r w:rsidRPr="00C264AA">
        <w:rPr>
          <w:rFonts w:ascii="GHEA Grapalat" w:hAnsi="GHEA Grapalat"/>
          <w:sz w:val="20"/>
          <w:szCs w:val="20"/>
          <w:lang w:val="af-ZA"/>
        </w:rPr>
        <w:t xml:space="preserve">: </w:t>
      </w:r>
      <w:r w:rsidRPr="00BA41C0">
        <w:rPr>
          <w:rFonts w:ascii="GHEA Grapalat" w:hAnsi="GHEA Grapalat"/>
          <w:sz w:val="20"/>
          <w:szCs w:val="20"/>
        </w:rPr>
        <w:t>Դատարանը</w:t>
      </w:r>
      <w:r w:rsidRPr="00C264AA">
        <w:rPr>
          <w:rFonts w:ascii="GHEA Grapalat" w:hAnsi="GHEA Grapalat"/>
          <w:sz w:val="20"/>
          <w:szCs w:val="20"/>
          <w:lang w:val="af-ZA"/>
        </w:rPr>
        <w:t xml:space="preserve"> </w:t>
      </w:r>
      <w:r w:rsidRPr="00BA41C0">
        <w:rPr>
          <w:rFonts w:ascii="GHEA Grapalat" w:hAnsi="GHEA Grapalat"/>
          <w:sz w:val="20"/>
          <w:szCs w:val="20"/>
        </w:rPr>
        <w:t>սույն</w:t>
      </w:r>
      <w:r w:rsidRPr="00C264AA">
        <w:rPr>
          <w:rFonts w:ascii="GHEA Grapalat" w:hAnsi="GHEA Grapalat"/>
          <w:sz w:val="20"/>
          <w:szCs w:val="20"/>
          <w:lang w:val="af-ZA"/>
        </w:rPr>
        <w:t xml:space="preserve"> </w:t>
      </w:r>
      <w:r w:rsidRPr="00BA41C0">
        <w:rPr>
          <w:rFonts w:ascii="GHEA Grapalat" w:hAnsi="GHEA Grapalat"/>
          <w:sz w:val="20"/>
          <w:szCs w:val="20"/>
        </w:rPr>
        <w:t>կետով</w:t>
      </w:r>
      <w:r w:rsidRPr="00C264AA">
        <w:rPr>
          <w:rFonts w:ascii="GHEA Grapalat" w:hAnsi="GHEA Grapalat"/>
          <w:sz w:val="20"/>
          <w:szCs w:val="20"/>
          <w:lang w:val="af-ZA"/>
        </w:rPr>
        <w:t xml:space="preserve"> </w:t>
      </w:r>
      <w:r w:rsidRPr="00BA41C0">
        <w:rPr>
          <w:rFonts w:ascii="GHEA Grapalat" w:hAnsi="GHEA Grapalat"/>
          <w:sz w:val="20"/>
          <w:szCs w:val="20"/>
        </w:rPr>
        <w:t>նախատեսված</w:t>
      </w:r>
      <w:r w:rsidRPr="00C264AA">
        <w:rPr>
          <w:rFonts w:ascii="GHEA Grapalat" w:hAnsi="GHEA Grapalat"/>
          <w:sz w:val="20"/>
          <w:szCs w:val="20"/>
          <w:lang w:val="af-ZA"/>
        </w:rPr>
        <w:t xml:space="preserve"> </w:t>
      </w:r>
      <w:r w:rsidRPr="00BA41C0">
        <w:rPr>
          <w:rFonts w:ascii="GHEA Grapalat" w:hAnsi="GHEA Grapalat"/>
          <w:sz w:val="20"/>
          <w:szCs w:val="20"/>
        </w:rPr>
        <w:t>որոշումը</w:t>
      </w:r>
      <w:r w:rsidRPr="00C264AA">
        <w:rPr>
          <w:rFonts w:ascii="GHEA Grapalat" w:hAnsi="GHEA Grapalat"/>
          <w:sz w:val="20"/>
          <w:szCs w:val="20"/>
          <w:lang w:val="af-ZA"/>
        </w:rPr>
        <w:t xml:space="preserve"> </w:t>
      </w:r>
      <w:r w:rsidRPr="00BA41C0">
        <w:rPr>
          <w:rFonts w:ascii="GHEA Grapalat" w:hAnsi="GHEA Grapalat"/>
          <w:sz w:val="20"/>
          <w:szCs w:val="20"/>
        </w:rPr>
        <w:t>դրա</w:t>
      </w:r>
      <w:r w:rsidRPr="00C264AA">
        <w:rPr>
          <w:rFonts w:ascii="GHEA Grapalat" w:hAnsi="GHEA Grapalat"/>
          <w:sz w:val="20"/>
          <w:szCs w:val="20"/>
          <w:lang w:val="af-ZA"/>
        </w:rPr>
        <w:t xml:space="preserve"> </w:t>
      </w:r>
      <w:r w:rsidRPr="00BA41C0">
        <w:rPr>
          <w:rFonts w:ascii="GHEA Grapalat" w:hAnsi="GHEA Grapalat"/>
          <w:sz w:val="20"/>
          <w:szCs w:val="20"/>
        </w:rPr>
        <w:t>կայացման</w:t>
      </w:r>
      <w:r w:rsidRPr="00C264AA">
        <w:rPr>
          <w:rFonts w:ascii="GHEA Grapalat" w:hAnsi="GHEA Grapalat"/>
          <w:sz w:val="20"/>
          <w:szCs w:val="20"/>
          <w:lang w:val="af-ZA"/>
        </w:rPr>
        <w:t xml:space="preserve"> </w:t>
      </w:r>
      <w:r w:rsidRPr="00BA41C0">
        <w:rPr>
          <w:rFonts w:ascii="GHEA Grapalat" w:hAnsi="GHEA Grapalat"/>
          <w:sz w:val="20"/>
          <w:szCs w:val="20"/>
        </w:rPr>
        <w:t>օրն</w:t>
      </w:r>
      <w:r w:rsidRPr="00C264AA">
        <w:rPr>
          <w:rFonts w:ascii="GHEA Grapalat" w:hAnsi="GHEA Grapalat"/>
          <w:sz w:val="20"/>
          <w:szCs w:val="20"/>
          <w:lang w:val="af-ZA"/>
        </w:rPr>
        <w:t xml:space="preserve"> </w:t>
      </w:r>
      <w:r w:rsidRPr="00BA41C0">
        <w:rPr>
          <w:rFonts w:ascii="GHEA Grapalat" w:hAnsi="GHEA Grapalat"/>
          <w:sz w:val="20"/>
          <w:szCs w:val="20"/>
        </w:rPr>
        <w:t>անհապաղ</w:t>
      </w:r>
      <w:r w:rsidRPr="00C264AA">
        <w:rPr>
          <w:rFonts w:ascii="GHEA Grapalat" w:hAnsi="GHEA Grapalat"/>
          <w:sz w:val="20"/>
          <w:szCs w:val="20"/>
          <w:lang w:val="af-ZA"/>
        </w:rPr>
        <w:t xml:space="preserve"> </w:t>
      </w:r>
      <w:r w:rsidRPr="00BA41C0">
        <w:rPr>
          <w:rFonts w:ascii="GHEA Grapalat" w:hAnsi="GHEA Grapalat"/>
          <w:sz w:val="20"/>
          <w:szCs w:val="20"/>
        </w:rPr>
        <w:t>ուղարկում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լիազորված</w:t>
      </w:r>
      <w:r w:rsidRPr="00C264AA">
        <w:rPr>
          <w:rFonts w:ascii="GHEA Grapalat" w:hAnsi="GHEA Grapalat"/>
          <w:sz w:val="20"/>
          <w:szCs w:val="20"/>
          <w:lang w:val="af-ZA"/>
        </w:rPr>
        <w:t xml:space="preserve"> </w:t>
      </w:r>
      <w:r w:rsidRPr="00BA41C0">
        <w:rPr>
          <w:rFonts w:ascii="GHEA Grapalat" w:hAnsi="GHEA Grapalat"/>
          <w:sz w:val="20"/>
          <w:szCs w:val="20"/>
        </w:rPr>
        <w:t>մարմնի</w:t>
      </w:r>
      <w:r w:rsidRPr="00C264AA">
        <w:rPr>
          <w:rFonts w:ascii="GHEA Grapalat" w:hAnsi="GHEA Grapalat"/>
          <w:sz w:val="20"/>
          <w:szCs w:val="20"/>
          <w:lang w:val="af-ZA"/>
        </w:rPr>
        <w:t xml:space="preserve"> </w:t>
      </w:r>
      <w:r w:rsidRPr="00BA41C0">
        <w:rPr>
          <w:rFonts w:ascii="GHEA Grapalat" w:hAnsi="GHEA Grapalat"/>
          <w:sz w:val="20"/>
          <w:szCs w:val="20"/>
        </w:rPr>
        <w:t>պաշտոնական</w:t>
      </w:r>
      <w:r w:rsidRPr="00C264AA">
        <w:rPr>
          <w:rFonts w:ascii="GHEA Grapalat" w:hAnsi="GHEA Grapalat"/>
          <w:sz w:val="20"/>
          <w:szCs w:val="20"/>
          <w:lang w:val="af-ZA"/>
        </w:rPr>
        <w:t xml:space="preserve"> </w:t>
      </w:r>
      <w:r w:rsidRPr="00BA41C0">
        <w:rPr>
          <w:rFonts w:ascii="GHEA Grapalat" w:hAnsi="GHEA Grapalat"/>
          <w:sz w:val="20"/>
          <w:szCs w:val="20"/>
        </w:rPr>
        <w:t>էլեկտրոնային</w:t>
      </w:r>
      <w:r w:rsidRPr="00C264AA">
        <w:rPr>
          <w:rFonts w:ascii="GHEA Grapalat" w:hAnsi="GHEA Grapalat"/>
          <w:sz w:val="20"/>
          <w:szCs w:val="20"/>
          <w:lang w:val="af-ZA"/>
        </w:rPr>
        <w:t xml:space="preserve"> </w:t>
      </w:r>
      <w:r w:rsidRPr="00BA41C0">
        <w:rPr>
          <w:rFonts w:ascii="GHEA Grapalat" w:hAnsi="GHEA Grapalat"/>
          <w:sz w:val="20"/>
          <w:szCs w:val="20"/>
        </w:rPr>
        <w:t>փոստի</w:t>
      </w:r>
      <w:r w:rsidRPr="00C264AA">
        <w:rPr>
          <w:rFonts w:ascii="GHEA Grapalat" w:hAnsi="GHEA Grapalat"/>
          <w:sz w:val="20"/>
          <w:szCs w:val="20"/>
          <w:lang w:val="af-ZA"/>
        </w:rPr>
        <w:t xml:space="preserve"> </w:t>
      </w:r>
      <w:r w:rsidRPr="00BA41C0">
        <w:rPr>
          <w:rFonts w:ascii="GHEA Grapalat" w:hAnsi="GHEA Grapalat"/>
          <w:sz w:val="20"/>
          <w:szCs w:val="20"/>
        </w:rPr>
        <w:t>հասցեին</w:t>
      </w:r>
      <w:r w:rsidRPr="00C264AA">
        <w:rPr>
          <w:rFonts w:ascii="GHEA Grapalat" w:hAnsi="GHEA Grapalat"/>
          <w:sz w:val="20"/>
          <w:szCs w:val="20"/>
          <w:lang w:val="af-ZA"/>
        </w:rPr>
        <w:t xml:space="preserve">: </w:t>
      </w:r>
      <w:r w:rsidRPr="00BA41C0">
        <w:rPr>
          <w:rFonts w:ascii="GHEA Grapalat" w:hAnsi="GHEA Grapalat"/>
          <w:sz w:val="20"/>
          <w:szCs w:val="20"/>
        </w:rPr>
        <w:t>Լիազորված</w:t>
      </w:r>
      <w:r w:rsidRPr="00C264AA">
        <w:rPr>
          <w:rFonts w:ascii="GHEA Grapalat" w:hAnsi="GHEA Grapalat"/>
          <w:sz w:val="20"/>
          <w:szCs w:val="20"/>
          <w:lang w:val="af-ZA"/>
        </w:rPr>
        <w:t xml:space="preserve"> </w:t>
      </w:r>
      <w:r w:rsidRPr="00BA41C0">
        <w:rPr>
          <w:rFonts w:ascii="GHEA Grapalat" w:hAnsi="GHEA Grapalat"/>
          <w:sz w:val="20"/>
          <w:szCs w:val="20"/>
        </w:rPr>
        <w:t>մարմինն</w:t>
      </w:r>
      <w:r w:rsidRPr="00C264AA">
        <w:rPr>
          <w:rFonts w:ascii="GHEA Grapalat" w:hAnsi="GHEA Grapalat"/>
          <w:sz w:val="20"/>
          <w:szCs w:val="20"/>
          <w:lang w:val="af-ZA"/>
        </w:rPr>
        <w:t xml:space="preserve"> </w:t>
      </w:r>
      <w:r w:rsidRPr="00BA41C0">
        <w:rPr>
          <w:rFonts w:ascii="GHEA Grapalat" w:hAnsi="GHEA Grapalat"/>
          <w:sz w:val="20"/>
          <w:szCs w:val="20"/>
        </w:rPr>
        <w:t>այդ</w:t>
      </w:r>
      <w:r w:rsidRPr="00C264AA">
        <w:rPr>
          <w:rFonts w:ascii="GHEA Grapalat" w:hAnsi="GHEA Grapalat"/>
          <w:sz w:val="20"/>
          <w:szCs w:val="20"/>
          <w:lang w:val="af-ZA"/>
        </w:rPr>
        <w:t xml:space="preserve"> </w:t>
      </w:r>
      <w:r w:rsidRPr="00BA41C0">
        <w:rPr>
          <w:rFonts w:ascii="GHEA Grapalat" w:hAnsi="GHEA Grapalat"/>
          <w:sz w:val="20"/>
          <w:szCs w:val="20"/>
        </w:rPr>
        <w:t>որոշումն</w:t>
      </w:r>
      <w:r w:rsidRPr="00C264AA">
        <w:rPr>
          <w:rFonts w:ascii="GHEA Grapalat" w:hAnsi="GHEA Grapalat"/>
          <w:sz w:val="20"/>
          <w:szCs w:val="20"/>
          <w:lang w:val="af-ZA"/>
        </w:rPr>
        <w:t xml:space="preserve"> </w:t>
      </w:r>
      <w:r w:rsidRPr="00BA41C0">
        <w:rPr>
          <w:rFonts w:ascii="GHEA Grapalat" w:hAnsi="GHEA Grapalat"/>
          <w:sz w:val="20"/>
          <w:szCs w:val="20"/>
        </w:rPr>
        <w:t>անհապաղ</w:t>
      </w:r>
      <w:r w:rsidRPr="00C264AA">
        <w:rPr>
          <w:rFonts w:ascii="GHEA Grapalat" w:hAnsi="GHEA Grapalat"/>
          <w:sz w:val="20"/>
          <w:szCs w:val="20"/>
          <w:lang w:val="af-ZA"/>
        </w:rPr>
        <w:t xml:space="preserve"> </w:t>
      </w:r>
      <w:r w:rsidRPr="00BA41C0">
        <w:rPr>
          <w:rFonts w:ascii="GHEA Grapalat" w:hAnsi="GHEA Grapalat"/>
          <w:sz w:val="20"/>
          <w:szCs w:val="20"/>
        </w:rPr>
        <w:t>հրապարակում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տեղեկագրում</w:t>
      </w:r>
      <w:r w:rsidRPr="00C264AA">
        <w:rPr>
          <w:rFonts w:ascii="GHEA Grapalat" w:hAnsi="GHEA Grapalat"/>
          <w:sz w:val="20"/>
          <w:szCs w:val="20"/>
          <w:lang w:val="af-ZA"/>
        </w:rPr>
        <w:t>:</w:t>
      </w:r>
    </w:p>
    <w:p w14:paraId="33531B72"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Calibri" w:hAnsi="Calibri" w:cs="Calibri"/>
          <w:sz w:val="20"/>
          <w:szCs w:val="20"/>
          <w:lang w:val="af-ZA"/>
        </w:rPr>
        <w:t> </w:t>
      </w:r>
      <w:r w:rsidRPr="00C264AA">
        <w:rPr>
          <w:rFonts w:ascii="GHEA Grapalat" w:hAnsi="GHEA Grapalat"/>
          <w:sz w:val="20"/>
          <w:szCs w:val="20"/>
          <w:lang w:val="af-ZA"/>
        </w:rPr>
        <w:t>12</w:t>
      </w:r>
      <w:r w:rsidRPr="00C264AA">
        <w:rPr>
          <w:rFonts w:ascii="Cambria Math" w:hAnsi="Cambria Math" w:cs="Cambria Math"/>
          <w:sz w:val="20"/>
          <w:szCs w:val="20"/>
          <w:lang w:val="af-ZA"/>
        </w:rPr>
        <w:t>․</w:t>
      </w:r>
      <w:r w:rsidRPr="00C264AA">
        <w:rPr>
          <w:rFonts w:ascii="GHEA Grapalat" w:hAnsi="GHEA Grapalat"/>
          <w:sz w:val="20"/>
          <w:szCs w:val="20"/>
          <w:lang w:val="af-ZA"/>
        </w:rPr>
        <w:t>21</w:t>
      </w:r>
      <w:r w:rsidRPr="00C264AA">
        <w:rPr>
          <w:rFonts w:ascii="Cambria Math" w:hAnsi="Cambria Math" w:cs="Cambria Math"/>
          <w:sz w:val="20"/>
          <w:szCs w:val="20"/>
          <w:lang w:val="af-ZA"/>
        </w:rPr>
        <w:t>․</w:t>
      </w:r>
      <w:r w:rsidRPr="00C264AA">
        <w:rPr>
          <w:rFonts w:ascii="GHEA Grapalat" w:hAnsi="GHEA Grapalat"/>
          <w:sz w:val="20"/>
          <w:szCs w:val="20"/>
          <w:lang w:val="af-ZA"/>
        </w:rPr>
        <w:t xml:space="preserve"> </w:t>
      </w:r>
      <w:r w:rsidRPr="00BA41C0">
        <w:rPr>
          <w:rFonts w:ascii="GHEA Grapalat" w:hAnsi="GHEA Grapalat"/>
          <w:sz w:val="20"/>
          <w:szCs w:val="20"/>
        </w:rPr>
        <w:t>Պատվիրատուի</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գնահատող</w:t>
      </w:r>
      <w:r w:rsidRPr="00C264AA">
        <w:rPr>
          <w:rFonts w:ascii="GHEA Grapalat" w:hAnsi="GHEA Grapalat"/>
          <w:sz w:val="20"/>
          <w:szCs w:val="20"/>
          <w:lang w:val="af-ZA"/>
        </w:rPr>
        <w:t xml:space="preserve"> </w:t>
      </w:r>
      <w:r w:rsidRPr="00BA41C0">
        <w:rPr>
          <w:rFonts w:ascii="GHEA Grapalat" w:hAnsi="GHEA Grapalat"/>
          <w:sz w:val="20"/>
          <w:szCs w:val="20"/>
        </w:rPr>
        <w:t>հանձնաժողովի</w:t>
      </w:r>
      <w:r w:rsidRPr="00C264AA">
        <w:rPr>
          <w:rFonts w:ascii="GHEA Grapalat" w:hAnsi="GHEA Grapalat"/>
          <w:sz w:val="20"/>
          <w:szCs w:val="20"/>
          <w:lang w:val="af-ZA"/>
        </w:rPr>
        <w:t xml:space="preserve"> </w:t>
      </w:r>
      <w:r w:rsidRPr="00BA41C0">
        <w:rPr>
          <w:rFonts w:ascii="GHEA Grapalat" w:hAnsi="GHEA Grapalat"/>
          <w:sz w:val="20"/>
          <w:szCs w:val="20"/>
        </w:rPr>
        <w:t>գործողությունների</w:t>
      </w:r>
      <w:r w:rsidRPr="00C264AA">
        <w:rPr>
          <w:rFonts w:ascii="GHEA Grapalat" w:hAnsi="GHEA Grapalat"/>
          <w:sz w:val="20"/>
          <w:szCs w:val="20"/>
          <w:lang w:val="af-ZA"/>
        </w:rPr>
        <w:t xml:space="preserve"> (</w:t>
      </w:r>
      <w:r w:rsidRPr="00BA41C0">
        <w:rPr>
          <w:rFonts w:ascii="GHEA Grapalat" w:hAnsi="GHEA Grapalat"/>
          <w:sz w:val="20"/>
          <w:szCs w:val="20"/>
        </w:rPr>
        <w:t>անգործության</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որոշումների</w:t>
      </w:r>
      <w:r w:rsidRPr="00C264AA">
        <w:rPr>
          <w:rFonts w:ascii="GHEA Grapalat" w:hAnsi="GHEA Grapalat"/>
          <w:sz w:val="20"/>
          <w:szCs w:val="20"/>
          <w:lang w:val="af-ZA"/>
        </w:rPr>
        <w:t xml:space="preserve"> </w:t>
      </w:r>
      <w:r w:rsidRPr="00BA41C0">
        <w:rPr>
          <w:rFonts w:ascii="GHEA Grapalat" w:hAnsi="GHEA Grapalat"/>
          <w:sz w:val="20"/>
          <w:szCs w:val="20"/>
        </w:rPr>
        <w:t>բողոքարկման</w:t>
      </w:r>
      <w:r w:rsidRPr="00C264AA">
        <w:rPr>
          <w:rFonts w:ascii="GHEA Grapalat" w:hAnsi="GHEA Grapalat"/>
          <w:sz w:val="20"/>
          <w:szCs w:val="20"/>
          <w:lang w:val="af-ZA"/>
        </w:rPr>
        <w:t xml:space="preserve"> </w:t>
      </w:r>
      <w:r w:rsidRPr="00BA41C0">
        <w:rPr>
          <w:rFonts w:ascii="GHEA Grapalat" w:hAnsi="GHEA Grapalat"/>
          <w:sz w:val="20"/>
          <w:szCs w:val="20"/>
        </w:rPr>
        <w:t>հետ</w:t>
      </w:r>
      <w:r w:rsidRPr="00C264AA">
        <w:rPr>
          <w:rFonts w:ascii="GHEA Grapalat" w:hAnsi="GHEA Grapalat"/>
          <w:sz w:val="20"/>
          <w:szCs w:val="20"/>
          <w:lang w:val="af-ZA"/>
        </w:rPr>
        <w:t xml:space="preserve"> </w:t>
      </w:r>
      <w:r w:rsidRPr="00BA41C0">
        <w:rPr>
          <w:rFonts w:ascii="GHEA Grapalat" w:hAnsi="GHEA Grapalat"/>
          <w:sz w:val="20"/>
          <w:szCs w:val="20"/>
        </w:rPr>
        <w:t>կապված</w:t>
      </w:r>
      <w:r w:rsidRPr="00C264AA">
        <w:rPr>
          <w:rFonts w:ascii="GHEA Grapalat" w:hAnsi="GHEA Grapalat"/>
          <w:sz w:val="20"/>
          <w:szCs w:val="20"/>
          <w:lang w:val="af-ZA"/>
        </w:rPr>
        <w:t xml:space="preserve"> </w:t>
      </w:r>
      <w:r w:rsidRPr="00BA41C0">
        <w:rPr>
          <w:rFonts w:ascii="GHEA Grapalat" w:hAnsi="GHEA Grapalat"/>
          <w:sz w:val="20"/>
          <w:szCs w:val="20"/>
        </w:rPr>
        <w:t>վեճերով</w:t>
      </w:r>
      <w:r w:rsidRPr="00C264AA">
        <w:rPr>
          <w:rFonts w:ascii="GHEA Grapalat" w:hAnsi="GHEA Grapalat"/>
          <w:sz w:val="20"/>
          <w:szCs w:val="20"/>
          <w:lang w:val="af-ZA"/>
        </w:rPr>
        <w:t xml:space="preserve"> </w:t>
      </w:r>
      <w:r w:rsidRPr="00BA41C0">
        <w:rPr>
          <w:rFonts w:ascii="GHEA Grapalat" w:hAnsi="GHEA Grapalat"/>
          <w:sz w:val="20"/>
          <w:szCs w:val="20"/>
        </w:rPr>
        <w:t>դատարանի</w:t>
      </w:r>
      <w:r w:rsidRPr="00C264AA">
        <w:rPr>
          <w:rFonts w:ascii="GHEA Grapalat" w:hAnsi="GHEA Grapalat"/>
          <w:sz w:val="20"/>
          <w:szCs w:val="20"/>
          <w:lang w:val="af-ZA"/>
        </w:rPr>
        <w:t xml:space="preserve"> </w:t>
      </w:r>
      <w:r w:rsidRPr="00BA41C0">
        <w:rPr>
          <w:rFonts w:ascii="GHEA Grapalat" w:hAnsi="GHEA Grapalat"/>
          <w:sz w:val="20"/>
          <w:szCs w:val="20"/>
        </w:rPr>
        <w:t>եզրափակիչ</w:t>
      </w:r>
      <w:r w:rsidRPr="00C264AA">
        <w:rPr>
          <w:rFonts w:ascii="GHEA Grapalat" w:hAnsi="GHEA Grapalat"/>
          <w:sz w:val="20"/>
          <w:szCs w:val="20"/>
          <w:lang w:val="af-ZA"/>
        </w:rPr>
        <w:t xml:space="preserve"> </w:t>
      </w:r>
      <w:r w:rsidRPr="00BA41C0">
        <w:rPr>
          <w:rFonts w:ascii="GHEA Grapalat" w:hAnsi="GHEA Grapalat"/>
          <w:sz w:val="20"/>
          <w:szCs w:val="20"/>
        </w:rPr>
        <w:t>դատական</w:t>
      </w:r>
      <w:r w:rsidRPr="00C264AA">
        <w:rPr>
          <w:rFonts w:ascii="GHEA Grapalat" w:hAnsi="GHEA Grapalat"/>
          <w:sz w:val="20"/>
          <w:szCs w:val="20"/>
          <w:lang w:val="af-ZA"/>
        </w:rPr>
        <w:t xml:space="preserve"> </w:t>
      </w:r>
      <w:r w:rsidRPr="00BA41C0">
        <w:rPr>
          <w:rFonts w:ascii="GHEA Grapalat" w:hAnsi="GHEA Grapalat"/>
          <w:sz w:val="20"/>
          <w:szCs w:val="20"/>
        </w:rPr>
        <w:t>ակտն</w:t>
      </w:r>
      <w:r w:rsidRPr="00C264AA">
        <w:rPr>
          <w:rFonts w:ascii="GHEA Grapalat" w:hAnsi="GHEA Grapalat"/>
          <w:sz w:val="20"/>
          <w:szCs w:val="20"/>
          <w:lang w:val="af-ZA"/>
        </w:rPr>
        <w:t xml:space="preserve"> </w:t>
      </w:r>
      <w:r w:rsidRPr="00BA41C0">
        <w:rPr>
          <w:rFonts w:ascii="GHEA Grapalat" w:hAnsi="GHEA Grapalat"/>
          <w:sz w:val="20"/>
          <w:szCs w:val="20"/>
        </w:rPr>
        <w:t>ուժի</w:t>
      </w:r>
      <w:r w:rsidRPr="00C264AA">
        <w:rPr>
          <w:rFonts w:ascii="GHEA Grapalat" w:hAnsi="GHEA Grapalat"/>
          <w:sz w:val="20"/>
          <w:szCs w:val="20"/>
          <w:lang w:val="af-ZA"/>
        </w:rPr>
        <w:t xml:space="preserve"> </w:t>
      </w:r>
      <w:r w:rsidRPr="00BA41C0">
        <w:rPr>
          <w:rFonts w:ascii="GHEA Grapalat" w:hAnsi="GHEA Grapalat"/>
          <w:sz w:val="20"/>
          <w:szCs w:val="20"/>
        </w:rPr>
        <w:t>մեջ</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մտնում</w:t>
      </w:r>
      <w:r w:rsidRPr="00C264AA">
        <w:rPr>
          <w:rFonts w:ascii="GHEA Grapalat" w:hAnsi="GHEA Grapalat"/>
          <w:sz w:val="20"/>
          <w:szCs w:val="20"/>
          <w:lang w:val="af-ZA"/>
        </w:rPr>
        <w:t xml:space="preserve"> </w:t>
      </w:r>
      <w:r w:rsidRPr="00BA41C0">
        <w:rPr>
          <w:rFonts w:ascii="GHEA Grapalat" w:hAnsi="GHEA Grapalat"/>
          <w:sz w:val="20"/>
          <w:szCs w:val="20"/>
        </w:rPr>
        <w:t>հրապարակման</w:t>
      </w:r>
      <w:r w:rsidRPr="00C264AA">
        <w:rPr>
          <w:rFonts w:ascii="GHEA Grapalat" w:hAnsi="GHEA Grapalat"/>
          <w:sz w:val="20"/>
          <w:szCs w:val="20"/>
          <w:lang w:val="af-ZA"/>
        </w:rPr>
        <w:t xml:space="preserve"> </w:t>
      </w:r>
      <w:r w:rsidRPr="00BA41C0">
        <w:rPr>
          <w:rFonts w:ascii="GHEA Grapalat" w:hAnsi="GHEA Grapalat"/>
          <w:sz w:val="20"/>
          <w:szCs w:val="20"/>
        </w:rPr>
        <w:t>պահից</w:t>
      </w:r>
      <w:r w:rsidRPr="00C264AA">
        <w:rPr>
          <w:rFonts w:ascii="GHEA Grapalat" w:hAnsi="GHEA Grapalat"/>
          <w:sz w:val="20"/>
          <w:szCs w:val="20"/>
          <w:lang w:val="af-ZA"/>
        </w:rPr>
        <w:t>:</w:t>
      </w:r>
    </w:p>
    <w:p w14:paraId="1650B81D"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GHEA Grapalat" w:hAnsi="GHEA Grapalat"/>
          <w:sz w:val="20"/>
          <w:szCs w:val="20"/>
          <w:lang w:val="af-ZA"/>
        </w:rPr>
        <w:t>12.22</w:t>
      </w:r>
      <w:r w:rsidRPr="00C264AA">
        <w:rPr>
          <w:rFonts w:ascii="Cambria Math" w:hAnsi="Cambria Math" w:cs="Cambria Math"/>
          <w:sz w:val="20"/>
          <w:szCs w:val="20"/>
          <w:lang w:val="af-ZA"/>
        </w:rPr>
        <w:t>․</w:t>
      </w:r>
      <w:r w:rsidRPr="00C264AA">
        <w:rPr>
          <w:rFonts w:ascii="GHEA Grapalat" w:hAnsi="GHEA Grapalat"/>
          <w:sz w:val="20"/>
          <w:szCs w:val="20"/>
          <w:lang w:val="af-ZA"/>
        </w:rPr>
        <w:t xml:space="preserve"> </w:t>
      </w:r>
      <w:r w:rsidRPr="00BA41C0">
        <w:rPr>
          <w:rFonts w:ascii="GHEA Grapalat" w:hAnsi="GHEA Grapalat"/>
          <w:sz w:val="20"/>
          <w:szCs w:val="20"/>
        </w:rPr>
        <w:t>Պատվիրատուի</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գնահատող</w:t>
      </w:r>
      <w:r w:rsidRPr="00C264AA">
        <w:rPr>
          <w:rFonts w:ascii="GHEA Grapalat" w:hAnsi="GHEA Grapalat"/>
          <w:sz w:val="20"/>
          <w:szCs w:val="20"/>
          <w:lang w:val="af-ZA"/>
        </w:rPr>
        <w:t xml:space="preserve"> </w:t>
      </w:r>
      <w:r w:rsidRPr="00BA41C0">
        <w:rPr>
          <w:rFonts w:ascii="GHEA Grapalat" w:hAnsi="GHEA Grapalat"/>
          <w:sz w:val="20"/>
          <w:szCs w:val="20"/>
        </w:rPr>
        <w:t>հանձնաժողովի</w:t>
      </w:r>
      <w:r w:rsidRPr="00C264AA">
        <w:rPr>
          <w:rFonts w:ascii="GHEA Grapalat" w:hAnsi="GHEA Grapalat"/>
          <w:sz w:val="20"/>
          <w:szCs w:val="20"/>
          <w:lang w:val="af-ZA"/>
        </w:rPr>
        <w:t xml:space="preserve"> </w:t>
      </w:r>
      <w:r w:rsidRPr="00BA41C0">
        <w:rPr>
          <w:rFonts w:ascii="GHEA Grapalat" w:hAnsi="GHEA Grapalat"/>
          <w:sz w:val="20"/>
          <w:szCs w:val="20"/>
        </w:rPr>
        <w:t>գործողությունների</w:t>
      </w:r>
      <w:r w:rsidRPr="00C264AA">
        <w:rPr>
          <w:rFonts w:ascii="GHEA Grapalat" w:hAnsi="GHEA Grapalat"/>
          <w:sz w:val="20"/>
          <w:szCs w:val="20"/>
          <w:lang w:val="af-ZA"/>
        </w:rPr>
        <w:t xml:space="preserve"> (</w:t>
      </w:r>
      <w:r w:rsidRPr="00BA41C0">
        <w:rPr>
          <w:rFonts w:ascii="GHEA Grapalat" w:hAnsi="GHEA Grapalat"/>
          <w:sz w:val="20"/>
          <w:szCs w:val="20"/>
        </w:rPr>
        <w:t>անգործության</w:t>
      </w:r>
      <w:r w:rsidRPr="00C264AA">
        <w:rPr>
          <w:rFonts w:ascii="GHEA Grapalat" w:hAnsi="GHEA Grapalat"/>
          <w:sz w:val="20"/>
          <w:szCs w:val="20"/>
          <w:lang w:val="af-ZA"/>
        </w:rPr>
        <w:t xml:space="preserve">) </w:t>
      </w:r>
      <w:r w:rsidRPr="00BA41C0">
        <w:rPr>
          <w:rFonts w:ascii="GHEA Grapalat" w:hAnsi="GHEA Grapalat"/>
          <w:sz w:val="20"/>
          <w:szCs w:val="20"/>
        </w:rPr>
        <w:t>և</w:t>
      </w:r>
      <w:r w:rsidRPr="00C264AA">
        <w:rPr>
          <w:rFonts w:ascii="GHEA Grapalat" w:hAnsi="GHEA Grapalat"/>
          <w:sz w:val="20"/>
          <w:szCs w:val="20"/>
          <w:lang w:val="af-ZA"/>
        </w:rPr>
        <w:t xml:space="preserve"> </w:t>
      </w:r>
      <w:r w:rsidRPr="00BA41C0">
        <w:rPr>
          <w:rFonts w:ascii="GHEA Grapalat" w:hAnsi="GHEA Grapalat"/>
          <w:sz w:val="20"/>
          <w:szCs w:val="20"/>
        </w:rPr>
        <w:t>որոշումների</w:t>
      </w:r>
      <w:r w:rsidRPr="00C264AA">
        <w:rPr>
          <w:rFonts w:ascii="GHEA Grapalat" w:hAnsi="GHEA Grapalat"/>
          <w:sz w:val="20"/>
          <w:szCs w:val="20"/>
          <w:lang w:val="af-ZA"/>
        </w:rPr>
        <w:t xml:space="preserve"> </w:t>
      </w:r>
      <w:r w:rsidRPr="00BA41C0">
        <w:rPr>
          <w:rFonts w:ascii="GHEA Grapalat" w:hAnsi="GHEA Grapalat"/>
          <w:sz w:val="20"/>
          <w:szCs w:val="20"/>
        </w:rPr>
        <w:t>բողոքարկման</w:t>
      </w:r>
      <w:r w:rsidRPr="00C264AA">
        <w:rPr>
          <w:rFonts w:ascii="GHEA Grapalat" w:hAnsi="GHEA Grapalat"/>
          <w:sz w:val="20"/>
          <w:szCs w:val="20"/>
          <w:lang w:val="af-ZA"/>
        </w:rPr>
        <w:t xml:space="preserve"> </w:t>
      </w:r>
      <w:r w:rsidRPr="00BA41C0">
        <w:rPr>
          <w:rFonts w:ascii="GHEA Grapalat" w:hAnsi="GHEA Grapalat"/>
          <w:sz w:val="20"/>
          <w:szCs w:val="20"/>
        </w:rPr>
        <w:t>հետ</w:t>
      </w:r>
      <w:r w:rsidRPr="00C264AA">
        <w:rPr>
          <w:rFonts w:ascii="GHEA Grapalat" w:hAnsi="GHEA Grapalat"/>
          <w:sz w:val="20"/>
          <w:szCs w:val="20"/>
          <w:lang w:val="af-ZA"/>
        </w:rPr>
        <w:t xml:space="preserve"> </w:t>
      </w:r>
      <w:r w:rsidRPr="00BA41C0">
        <w:rPr>
          <w:rFonts w:ascii="GHEA Grapalat" w:hAnsi="GHEA Grapalat"/>
          <w:sz w:val="20"/>
          <w:szCs w:val="20"/>
        </w:rPr>
        <w:t>կապված</w:t>
      </w:r>
      <w:r w:rsidRPr="00C264AA">
        <w:rPr>
          <w:rFonts w:ascii="GHEA Grapalat" w:hAnsi="GHEA Grapalat"/>
          <w:sz w:val="20"/>
          <w:szCs w:val="20"/>
          <w:lang w:val="af-ZA"/>
        </w:rPr>
        <w:t xml:space="preserve"> </w:t>
      </w:r>
      <w:r w:rsidRPr="00BA41C0">
        <w:rPr>
          <w:rFonts w:ascii="GHEA Grapalat" w:hAnsi="GHEA Grapalat"/>
          <w:sz w:val="20"/>
          <w:szCs w:val="20"/>
        </w:rPr>
        <w:t>վեճերով</w:t>
      </w:r>
      <w:r w:rsidRPr="00C264AA">
        <w:rPr>
          <w:rFonts w:ascii="GHEA Grapalat" w:hAnsi="GHEA Grapalat"/>
          <w:sz w:val="20"/>
          <w:szCs w:val="20"/>
          <w:lang w:val="af-ZA"/>
        </w:rPr>
        <w:t xml:space="preserve"> </w:t>
      </w:r>
      <w:r w:rsidRPr="00BA41C0">
        <w:rPr>
          <w:rFonts w:ascii="GHEA Grapalat" w:hAnsi="GHEA Grapalat"/>
          <w:sz w:val="20"/>
          <w:szCs w:val="20"/>
        </w:rPr>
        <w:t>դատարանի</w:t>
      </w:r>
      <w:r w:rsidRPr="00C264AA">
        <w:rPr>
          <w:rFonts w:ascii="GHEA Grapalat" w:hAnsi="GHEA Grapalat"/>
          <w:sz w:val="20"/>
          <w:szCs w:val="20"/>
          <w:lang w:val="af-ZA"/>
        </w:rPr>
        <w:t xml:space="preserve"> </w:t>
      </w:r>
      <w:r w:rsidRPr="00BA41C0">
        <w:rPr>
          <w:rFonts w:ascii="GHEA Grapalat" w:hAnsi="GHEA Grapalat"/>
          <w:sz w:val="20"/>
          <w:szCs w:val="20"/>
        </w:rPr>
        <w:t>վճռի</w:t>
      </w:r>
      <w:r w:rsidRPr="00C264AA">
        <w:rPr>
          <w:rFonts w:ascii="GHEA Grapalat" w:hAnsi="GHEA Grapalat"/>
          <w:sz w:val="20"/>
          <w:szCs w:val="20"/>
          <w:lang w:val="af-ZA"/>
        </w:rPr>
        <w:t xml:space="preserve"> </w:t>
      </w:r>
      <w:r w:rsidRPr="00BA41C0">
        <w:rPr>
          <w:rFonts w:ascii="GHEA Grapalat" w:hAnsi="GHEA Grapalat"/>
          <w:sz w:val="20"/>
          <w:szCs w:val="20"/>
        </w:rPr>
        <w:t>եզրափակիչ</w:t>
      </w:r>
      <w:r w:rsidRPr="00C264AA">
        <w:rPr>
          <w:rFonts w:ascii="GHEA Grapalat" w:hAnsi="GHEA Grapalat"/>
          <w:sz w:val="20"/>
          <w:szCs w:val="20"/>
          <w:lang w:val="af-ZA"/>
        </w:rPr>
        <w:t xml:space="preserve"> </w:t>
      </w:r>
      <w:r w:rsidRPr="00BA41C0">
        <w:rPr>
          <w:rFonts w:ascii="GHEA Grapalat" w:hAnsi="GHEA Grapalat"/>
          <w:sz w:val="20"/>
          <w:szCs w:val="20"/>
        </w:rPr>
        <w:t>մասը</w:t>
      </w:r>
      <w:r w:rsidRPr="00C264AA">
        <w:rPr>
          <w:rFonts w:ascii="GHEA Grapalat" w:hAnsi="GHEA Grapalat"/>
          <w:sz w:val="20"/>
          <w:szCs w:val="20"/>
          <w:lang w:val="af-ZA"/>
        </w:rPr>
        <w:t xml:space="preserve"> </w:t>
      </w:r>
      <w:r w:rsidRPr="00BA41C0">
        <w:rPr>
          <w:rFonts w:ascii="GHEA Grapalat" w:hAnsi="GHEA Grapalat"/>
          <w:sz w:val="20"/>
          <w:szCs w:val="20"/>
        </w:rPr>
        <w:t>կամ</w:t>
      </w:r>
      <w:r w:rsidRPr="00C264AA">
        <w:rPr>
          <w:rFonts w:ascii="GHEA Grapalat" w:hAnsi="GHEA Grapalat"/>
          <w:sz w:val="20"/>
          <w:szCs w:val="20"/>
          <w:lang w:val="af-ZA"/>
        </w:rPr>
        <w:t xml:space="preserve"> </w:t>
      </w:r>
      <w:r w:rsidRPr="00BA41C0">
        <w:rPr>
          <w:rFonts w:ascii="GHEA Grapalat" w:hAnsi="GHEA Grapalat"/>
          <w:sz w:val="20"/>
          <w:szCs w:val="20"/>
        </w:rPr>
        <w:t>այլ</w:t>
      </w:r>
      <w:r w:rsidRPr="00C264AA">
        <w:rPr>
          <w:rFonts w:ascii="GHEA Grapalat" w:hAnsi="GHEA Grapalat"/>
          <w:sz w:val="20"/>
          <w:szCs w:val="20"/>
          <w:lang w:val="af-ZA"/>
        </w:rPr>
        <w:t xml:space="preserve"> </w:t>
      </w:r>
      <w:r w:rsidRPr="00BA41C0">
        <w:rPr>
          <w:rFonts w:ascii="GHEA Grapalat" w:hAnsi="GHEA Grapalat"/>
          <w:sz w:val="20"/>
          <w:szCs w:val="20"/>
        </w:rPr>
        <w:t>եզրափակիչ</w:t>
      </w:r>
      <w:r w:rsidRPr="00C264AA">
        <w:rPr>
          <w:rFonts w:ascii="GHEA Grapalat" w:hAnsi="GHEA Grapalat"/>
          <w:sz w:val="20"/>
          <w:szCs w:val="20"/>
          <w:lang w:val="af-ZA"/>
        </w:rPr>
        <w:t xml:space="preserve"> </w:t>
      </w:r>
      <w:r w:rsidRPr="00BA41C0">
        <w:rPr>
          <w:rFonts w:ascii="GHEA Grapalat" w:hAnsi="GHEA Grapalat"/>
          <w:sz w:val="20"/>
          <w:szCs w:val="20"/>
        </w:rPr>
        <w:t>դատական</w:t>
      </w:r>
      <w:r w:rsidRPr="00C264AA">
        <w:rPr>
          <w:rFonts w:ascii="GHEA Grapalat" w:hAnsi="GHEA Grapalat"/>
          <w:sz w:val="20"/>
          <w:szCs w:val="20"/>
          <w:lang w:val="af-ZA"/>
        </w:rPr>
        <w:t xml:space="preserve"> </w:t>
      </w:r>
      <w:r w:rsidRPr="00BA41C0">
        <w:rPr>
          <w:rFonts w:ascii="GHEA Grapalat" w:hAnsi="GHEA Grapalat"/>
          <w:sz w:val="20"/>
          <w:szCs w:val="20"/>
        </w:rPr>
        <w:t>ակտը</w:t>
      </w:r>
      <w:r w:rsidRPr="00C264AA">
        <w:rPr>
          <w:rFonts w:ascii="GHEA Grapalat" w:hAnsi="GHEA Grapalat"/>
          <w:sz w:val="20"/>
          <w:szCs w:val="20"/>
          <w:lang w:val="af-ZA"/>
        </w:rPr>
        <w:t xml:space="preserve"> </w:t>
      </w:r>
      <w:r w:rsidRPr="00BA41C0">
        <w:rPr>
          <w:rFonts w:ascii="GHEA Grapalat" w:hAnsi="GHEA Grapalat"/>
          <w:sz w:val="20"/>
          <w:szCs w:val="20"/>
        </w:rPr>
        <w:t>դրա</w:t>
      </w:r>
      <w:r w:rsidRPr="00C264AA">
        <w:rPr>
          <w:rFonts w:ascii="GHEA Grapalat" w:hAnsi="GHEA Grapalat"/>
          <w:sz w:val="20"/>
          <w:szCs w:val="20"/>
          <w:lang w:val="af-ZA"/>
        </w:rPr>
        <w:t xml:space="preserve"> </w:t>
      </w:r>
      <w:r w:rsidRPr="00BA41C0">
        <w:rPr>
          <w:rFonts w:ascii="GHEA Grapalat" w:hAnsi="GHEA Grapalat"/>
          <w:sz w:val="20"/>
          <w:szCs w:val="20"/>
        </w:rPr>
        <w:t>հրապարակման</w:t>
      </w:r>
      <w:r w:rsidRPr="00C264AA">
        <w:rPr>
          <w:rFonts w:ascii="GHEA Grapalat" w:hAnsi="GHEA Grapalat"/>
          <w:sz w:val="20"/>
          <w:szCs w:val="20"/>
          <w:lang w:val="af-ZA"/>
        </w:rPr>
        <w:t xml:space="preserve"> </w:t>
      </w:r>
      <w:r w:rsidRPr="00BA41C0">
        <w:rPr>
          <w:rFonts w:ascii="GHEA Grapalat" w:hAnsi="GHEA Grapalat"/>
          <w:sz w:val="20"/>
          <w:szCs w:val="20"/>
        </w:rPr>
        <w:t>օրն</w:t>
      </w:r>
      <w:r w:rsidRPr="00C264AA">
        <w:rPr>
          <w:rFonts w:ascii="GHEA Grapalat" w:hAnsi="GHEA Grapalat"/>
          <w:sz w:val="20"/>
          <w:szCs w:val="20"/>
          <w:lang w:val="af-ZA"/>
        </w:rPr>
        <w:t xml:space="preserve"> </w:t>
      </w:r>
      <w:r w:rsidRPr="00BA41C0">
        <w:rPr>
          <w:rFonts w:ascii="GHEA Grapalat" w:hAnsi="GHEA Grapalat"/>
          <w:sz w:val="20"/>
          <w:szCs w:val="20"/>
        </w:rPr>
        <w:t>ուղարկվում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լիազորված</w:t>
      </w:r>
      <w:r w:rsidRPr="00C264AA">
        <w:rPr>
          <w:rFonts w:ascii="GHEA Grapalat" w:hAnsi="GHEA Grapalat"/>
          <w:sz w:val="20"/>
          <w:szCs w:val="20"/>
          <w:lang w:val="af-ZA"/>
        </w:rPr>
        <w:t xml:space="preserve"> </w:t>
      </w:r>
      <w:r w:rsidRPr="00BA41C0">
        <w:rPr>
          <w:rFonts w:ascii="GHEA Grapalat" w:hAnsi="GHEA Grapalat"/>
          <w:sz w:val="20"/>
          <w:szCs w:val="20"/>
        </w:rPr>
        <w:t>մարմնի</w:t>
      </w:r>
      <w:r w:rsidRPr="00C264AA">
        <w:rPr>
          <w:rFonts w:ascii="GHEA Grapalat" w:hAnsi="GHEA Grapalat"/>
          <w:sz w:val="20"/>
          <w:szCs w:val="20"/>
          <w:lang w:val="af-ZA"/>
        </w:rPr>
        <w:t xml:space="preserve"> </w:t>
      </w:r>
      <w:r w:rsidRPr="00BA41C0">
        <w:rPr>
          <w:rFonts w:ascii="GHEA Grapalat" w:hAnsi="GHEA Grapalat"/>
          <w:sz w:val="20"/>
          <w:szCs w:val="20"/>
        </w:rPr>
        <w:t>պաշտոնական</w:t>
      </w:r>
      <w:r w:rsidRPr="00C264AA">
        <w:rPr>
          <w:rFonts w:ascii="GHEA Grapalat" w:hAnsi="GHEA Grapalat"/>
          <w:sz w:val="20"/>
          <w:szCs w:val="20"/>
          <w:lang w:val="af-ZA"/>
        </w:rPr>
        <w:t xml:space="preserve"> </w:t>
      </w:r>
      <w:r w:rsidRPr="00BA41C0">
        <w:rPr>
          <w:rFonts w:ascii="GHEA Grapalat" w:hAnsi="GHEA Grapalat"/>
          <w:sz w:val="20"/>
          <w:szCs w:val="20"/>
        </w:rPr>
        <w:t>էլեկտրոնային</w:t>
      </w:r>
      <w:r w:rsidRPr="00C264AA">
        <w:rPr>
          <w:rFonts w:ascii="GHEA Grapalat" w:hAnsi="GHEA Grapalat"/>
          <w:sz w:val="20"/>
          <w:szCs w:val="20"/>
          <w:lang w:val="af-ZA"/>
        </w:rPr>
        <w:t xml:space="preserve"> </w:t>
      </w:r>
      <w:r w:rsidRPr="00BA41C0">
        <w:rPr>
          <w:rFonts w:ascii="GHEA Grapalat" w:hAnsi="GHEA Grapalat"/>
          <w:sz w:val="20"/>
          <w:szCs w:val="20"/>
        </w:rPr>
        <w:t>փոստի</w:t>
      </w:r>
      <w:r w:rsidRPr="00C264AA">
        <w:rPr>
          <w:rFonts w:ascii="GHEA Grapalat" w:hAnsi="GHEA Grapalat"/>
          <w:sz w:val="20"/>
          <w:szCs w:val="20"/>
          <w:lang w:val="af-ZA"/>
        </w:rPr>
        <w:t xml:space="preserve"> </w:t>
      </w:r>
      <w:r w:rsidRPr="00BA41C0">
        <w:rPr>
          <w:rFonts w:ascii="GHEA Grapalat" w:hAnsi="GHEA Grapalat"/>
          <w:sz w:val="20"/>
          <w:szCs w:val="20"/>
        </w:rPr>
        <w:t>հասցեին</w:t>
      </w:r>
      <w:r w:rsidRPr="00C264AA">
        <w:rPr>
          <w:rFonts w:ascii="GHEA Grapalat" w:hAnsi="GHEA Grapalat"/>
          <w:sz w:val="20"/>
          <w:szCs w:val="20"/>
          <w:lang w:val="af-ZA"/>
        </w:rPr>
        <w:t xml:space="preserve">: </w:t>
      </w:r>
      <w:r w:rsidRPr="00BA41C0">
        <w:rPr>
          <w:rFonts w:ascii="GHEA Grapalat" w:hAnsi="GHEA Grapalat"/>
          <w:sz w:val="20"/>
          <w:szCs w:val="20"/>
        </w:rPr>
        <w:t>Լիազորված</w:t>
      </w:r>
      <w:r w:rsidRPr="00C264AA">
        <w:rPr>
          <w:rFonts w:ascii="GHEA Grapalat" w:hAnsi="GHEA Grapalat"/>
          <w:sz w:val="20"/>
          <w:szCs w:val="20"/>
          <w:lang w:val="af-ZA"/>
        </w:rPr>
        <w:t xml:space="preserve"> </w:t>
      </w:r>
      <w:r w:rsidRPr="00BA41C0">
        <w:rPr>
          <w:rFonts w:ascii="GHEA Grapalat" w:hAnsi="GHEA Grapalat"/>
          <w:sz w:val="20"/>
          <w:szCs w:val="20"/>
        </w:rPr>
        <w:t>մարմինը</w:t>
      </w:r>
      <w:r w:rsidRPr="00C264AA">
        <w:rPr>
          <w:rFonts w:ascii="GHEA Grapalat" w:hAnsi="GHEA Grapalat"/>
          <w:sz w:val="20"/>
          <w:szCs w:val="20"/>
          <w:lang w:val="af-ZA"/>
        </w:rPr>
        <w:t xml:space="preserve"> </w:t>
      </w:r>
      <w:r w:rsidRPr="00BA41C0">
        <w:rPr>
          <w:rFonts w:ascii="GHEA Grapalat" w:hAnsi="GHEA Grapalat"/>
          <w:sz w:val="20"/>
          <w:szCs w:val="20"/>
        </w:rPr>
        <w:t>դատարանի</w:t>
      </w:r>
      <w:r w:rsidRPr="00C264AA">
        <w:rPr>
          <w:rFonts w:ascii="GHEA Grapalat" w:hAnsi="GHEA Grapalat"/>
          <w:sz w:val="20"/>
          <w:szCs w:val="20"/>
          <w:lang w:val="af-ZA"/>
        </w:rPr>
        <w:t xml:space="preserve"> </w:t>
      </w:r>
      <w:r w:rsidRPr="00BA41C0">
        <w:rPr>
          <w:rFonts w:ascii="GHEA Grapalat" w:hAnsi="GHEA Grapalat"/>
          <w:sz w:val="20"/>
          <w:szCs w:val="20"/>
        </w:rPr>
        <w:t>վճռի</w:t>
      </w:r>
      <w:r w:rsidRPr="00C264AA">
        <w:rPr>
          <w:rFonts w:ascii="GHEA Grapalat" w:hAnsi="GHEA Grapalat"/>
          <w:sz w:val="20"/>
          <w:szCs w:val="20"/>
          <w:lang w:val="af-ZA"/>
        </w:rPr>
        <w:t xml:space="preserve"> </w:t>
      </w:r>
      <w:r w:rsidRPr="00BA41C0">
        <w:rPr>
          <w:rFonts w:ascii="GHEA Grapalat" w:hAnsi="GHEA Grapalat"/>
          <w:sz w:val="20"/>
          <w:szCs w:val="20"/>
        </w:rPr>
        <w:t>եզրափակիչ</w:t>
      </w:r>
      <w:r w:rsidRPr="00C264AA">
        <w:rPr>
          <w:rFonts w:ascii="GHEA Grapalat" w:hAnsi="GHEA Grapalat"/>
          <w:sz w:val="20"/>
          <w:szCs w:val="20"/>
          <w:lang w:val="af-ZA"/>
        </w:rPr>
        <w:t xml:space="preserve"> </w:t>
      </w:r>
      <w:r w:rsidRPr="00BA41C0">
        <w:rPr>
          <w:rFonts w:ascii="GHEA Grapalat" w:hAnsi="GHEA Grapalat"/>
          <w:sz w:val="20"/>
          <w:szCs w:val="20"/>
        </w:rPr>
        <w:t>մասը</w:t>
      </w:r>
      <w:r w:rsidRPr="00C264AA">
        <w:rPr>
          <w:rFonts w:ascii="GHEA Grapalat" w:hAnsi="GHEA Grapalat"/>
          <w:sz w:val="20"/>
          <w:szCs w:val="20"/>
          <w:lang w:val="af-ZA"/>
        </w:rPr>
        <w:t xml:space="preserve"> </w:t>
      </w:r>
      <w:r w:rsidRPr="00BA41C0">
        <w:rPr>
          <w:rFonts w:ascii="GHEA Grapalat" w:hAnsi="GHEA Grapalat"/>
          <w:sz w:val="20"/>
          <w:szCs w:val="20"/>
        </w:rPr>
        <w:t>կամ</w:t>
      </w:r>
      <w:r w:rsidRPr="00C264AA">
        <w:rPr>
          <w:rFonts w:ascii="GHEA Grapalat" w:hAnsi="GHEA Grapalat"/>
          <w:sz w:val="20"/>
          <w:szCs w:val="20"/>
          <w:lang w:val="af-ZA"/>
        </w:rPr>
        <w:t xml:space="preserve"> </w:t>
      </w:r>
      <w:r w:rsidRPr="00BA41C0">
        <w:rPr>
          <w:rFonts w:ascii="GHEA Grapalat" w:hAnsi="GHEA Grapalat"/>
          <w:sz w:val="20"/>
          <w:szCs w:val="20"/>
        </w:rPr>
        <w:t>այլ</w:t>
      </w:r>
      <w:r w:rsidRPr="00C264AA">
        <w:rPr>
          <w:rFonts w:ascii="GHEA Grapalat" w:hAnsi="GHEA Grapalat"/>
          <w:sz w:val="20"/>
          <w:szCs w:val="20"/>
          <w:lang w:val="af-ZA"/>
        </w:rPr>
        <w:t xml:space="preserve"> </w:t>
      </w:r>
      <w:r w:rsidRPr="00BA41C0">
        <w:rPr>
          <w:rFonts w:ascii="GHEA Grapalat" w:hAnsi="GHEA Grapalat"/>
          <w:sz w:val="20"/>
          <w:szCs w:val="20"/>
        </w:rPr>
        <w:t>եզրափակիչ</w:t>
      </w:r>
      <w:r w:rsidRPr="00C264AA">
        <w:rPr>
          <w:rFonts w:ascii="GHEA Grapalat" w:hAnsi="GHEA Grapalat"/>
          <w:sz w:val="20"/>
          <w:szCs w:val="20"/>
          <w:lang w:val="af-ZA"/>
        </w:rPr>
        <w:t xml:space="preserve"> </w:t>
      </w:r>
      <w:r w:rsidRPr="00BA41C0">
        <w:rPr>
          <w:rFonts w:ascii="GHEA Grapalat" w:hAnsi="GHEA Grapalat"/>
          <w:sz w:val="20"/>
          <w:szCs w:val="20"/>
        </w:rPr>
        <w:t>դատական</w:t>
      </w:r>
      <w:r w:rsidRPr="00C264AA">
        <w:rPr>
          <w:rFonts w:ascii="GHEA Grapalat" w:hAnsi="GHEA Grapalat"/>
          <w:sz w:val="20"/>
          <w:szCs w:val="20"/>
          <w:lang w:val="af-ZA"/>
        </w:rPr>
        <w:t xml:space="preserve"> </w:t>
      </w:r>
      <w:r w:rsidRPr="00BA41C0">
        <w:rPr>
          <w:rFonts w:ascii="GHEA Grapalat" w:hAnsi="GHEA Grapalat"/>
          <w:sz w:val="20"/>
          <w:szCs w:val="20"/>
        </w:rPr>
        <w:t>ակտն</w:t>
      </w:r>
      <w:r w:rsidRPr="00C264AA">
        <w:rPr>
          <w:rFonts w:ascii="GHEA Grapalat" w:hAnsi="GHEA Grapalat"/>
          <w:sz w:val="20"/>
          <w:szCs w:val="20"/>
          <w:lang w:val="af-ZA"/>
        </w:rPr>
        <w:t xml:space="preserve"> </w:t>
      </w:r>
      <w:r w:rsidRPr="00BA41C0">
        <w:rPr>
          <w:rFonts w:ascii="GHEA Grapalat" w:hAnsi="GHEA Grapalat"/>
          <w:sz w:val="20"/>
          <w:szCs w:val="20"/>
        </w:rPr>
        <w:t>անհապաղ</w:t>
      </w:r>
      <w:r w:rsidRPr="00C264AA">
        <w:rPr>
          <w:rFonts w:ascii="GHEA Grapalat" w:hAnsi="GHEA Grapalat"/>
          <w:sz w:val="20"/>
          <w:szCs w:val="20"/>
          <w:lang w:val="af-ZA"/>
        </w:rPr>
        <w:t xml:space="preserve"> </w:t>
      </w:r>
      <w:r w:rsidRPr="00BA41C0">
        <w:rPr>
          <w:rFonts w:ascii="GHEA Grapalat" w:hAnsi="GHEA Grapalat"/>
          <w:sz w:val="20"/>
          <w:szCs w:val="20"/>
        </w:rPr>
        <w:t>հրապարակում</w:t>
      </w:r>
      <w:r w:rsidRPr="00C264AA">
        <w:rPr>
          <w:rFonts w:ascii="GHEA Grapalat" w:hAnsi="GHEA Grapalat"/>
          <w:sz w:val="20"/>
          <w:szCs w:val="20"/>
          <w:lang w:val="af-ZA"/>
        </w:rPr>
        <w:t xml:space="preserve"> </w:t>
      </w:r>
      <w:r w:rsidRPr="00BA41C0">
        <w:rPr>
          <w:rFonts w:ascii="GHEA Grapalat" w:hAnsi="GHEA Grapalat"/>
          <w:sz w:val="20"/>
          <w:szCs w:val="20"/>
        </w:rPr>
        <w:t>է</w:t>
      </w:r>
      <w:r w:rsidRPr="00C264AA">
        <w:rPr>
          <w:rFonts w:ascii="GHEA Grapalat" w:hAnsi="GHEA Grapalat"/>
          <w:sz w:val="20"/>
          <w:szCs w:val="20"/>
          <w:lang w:val="af-ZA"/>
        </w:rPr>
        <w:t xml:space="preserve"> </w:t>
      </w:r>
      <w:r w:rsidRPr="00BA41C0">
        <w:rPr>
          <w:rFonts w:ascii="GHEA Grapalat" w:hAnsi="GHEA Grapalat"/>
          <w:sz w:val="20"/>
          <w:szCs w:val="20"/>
        </w:rPr>
        <w:t>տեղեկագրում</w:t>
      </w:r>
      <w:r w:rsidRPr="00C264AA">
        <w:rPr>
          <w:rFonts w:ascii="GHEA Grapalat" w:hAnsi="GHEA Grapalat"/>
          <w:sz w:val="20"/>
          <w:szCs w:val="20"/>
          <w:lang w:val="af-ZA"/>
        </w:rPr>
        <w:t>:</w:t>
      </w:r>
    </w:p>
    <w:p w14:paraId="31B3EB64" w14:textId="77777777" w:rsidR="00DC658B" w:rsidRPr="00C264AA" w:rsidRDefault="00DC658B" w:rsidP="00DC658B">
      <w:pPr>
        <w:shd w:val="clear" w:color="auto" w:fill="FFFFFF"/>
        <w:ind w:firstLine="375"/>
        <w:jc w:val="both"/>
        <w:rPr>
          <w:rFonts w:ascii="GHEA Grapalat" w:hAnsi="GHEA Grapalat"/>
          <w:sz w:val="20"/>
          <w:szCs w:val="20"/>
          <w:lang w:val="af-ZA"/>
        </w:rPr>
      </w:pPr>
      <w:r w:rsidRPr="00C264AA">
        <w:rPr>
          <w:rFonts w:ascii="GHEA Grapalat" w:hAnsi="GHEA Grapalat"/>
          <w:sz w:val="20"/>
          <w:szCs w:val="20"/>
          <w:lang w:val="af-ZA"/>
        </w:rPr>
        <w:t>12</w:t>
      </w:r>
      <w:r w:rsidRPr="00C264AA">
        <w:rPr>
          <w:rFonts w:ascii="Cambria Math" w:hAnsi="Cambria Math" w:cs="Cambria Math"/>
          <w:sz w:val="20"/>
          <w:szCs w:val="20"/>
          <w:lang w:val="af-ZA"/>
        </w:rPr>
        <w:t>․</w:t>
      </w:r>
      <w:r w:rsidRPr="00C264AA">
        <w:rPr>
          <w:rFonts w:ascii="GHEA Grapalat" w:hAnsi="GHEA Grapalat"/>
          <w:sz w:val="20"/>
          <w:szCs w:val="20"/>
          <w:lang w:val="af-ZA"/>
        </w:rPr>
        <w:t>23</w:t>
      </w:r>
      <w:r w:rsidRPr="00C264AA">
        <w:rPr>
          <w:rFonts w:ascii="Cambria Math" w:hAnsi="Cambria Math" w:cs="Cambria Math"/>
          <w:sz w:val="20"/>
          <w:szCs w:val="20"/>
          <w:lang w:val="af-ZA"/>
        </w:rPr>
        <w:t>․</w:t>
      </w:r>
      <w:r w:rsidRPr="00C264AA">
        <w:rPr>
          <w:rFonts w:ascii="GHEA Grapalat" w:hAnsi="GHEA Grapalat"/>
          <w:sz w:val="20"/>
          <w:szCs w:val="20"/>
          <w:lang w:val="af-ZA"/>
        </w:rPr>
        <w:t xml:space="preserve"> </w:t>
      </w:r>
      <w:r w:rsidRPr="00BA41C0">
        <w:rPr>
          <w:rFonts w:ascii="GHEA Grapalat" w:hAnsi="GHEA Grapalat" w:cs="GHEA Grapalat"/>
          <w:sz w:val="20"/>
          <w:szCs w:val="20"/>
        </w:rPr>
        <w:t>Բողոքարկման</w:t>
      </w:r>
      <w:r w:rsidRPr="00C264AA">
        <w:rPr>
          <w:rFonts w:ascii="GHEA Grapalat" w:hAnsi="GHEA Grapalat"/>
          <w:sz w:val="20"/>
          <w:szCs w:val="20"/>
          <w:lang w:val="af-ZA"/>
        </w:rPr>
        <w:t xml:space="preserve"> </w:t>
      </w:r>
      <w:r w:rsidRPr="00BA41C0">
        <w:rPr>
          <w:rFonts w:ascii="GHEA Grapalat" w:hAnsi="GHEA Grapalat" w:cs="GHEA Grapalat"/>
          <w:sz w:val="20"/>
          <w:szCs w:val="20"/>
        </w:rPr>
        <w:t>համար</w:t>
      </w:r>
      <w:r w:rsidRPr="00C264AA">
        <w:rPr>
          <w:rFonts w:ascii="GHEA Grapalat" w:hAnsi="GHEA Grapalat"/>
          <w:sz w:val="20"/>
          <w:szCs w:val="20"/>
          <w:lang w:val="af-ZA"/>
        </w:rPr>
        <w:t xml:space="preserve"> </w:t>
      </w:r>
      <w:r w:rsidRPr="00BA41C0">
        <w:rPr>
          <w:rFonts w:ascii="GHEA Grapalat" w:hAnsi="GHEA Grapalat" w:cs="GHEA Grapalat"/>
          <w:sz w:val="20"/>
          <w:szCs w:val="20"/>
        </w:rPr>
        <w:t>գանձվող</w:t>
      </w:r>
      <w:r w:rsidRPr="00C264AA">
        <w:rPr>
          <w:rFonts w:ascii="GHEA Grapalat" w:hAnsi="GHEA Grapalat"/>
          <w:sz w:val="20"/>
          <w:szCs w:val="20"/>
          <w:lang w:val="af-ZA"/>
        </w:rPr>
        <w:t xml:space="preserve"> </w:t>
      </w:r>
      <w:r w:rsidRPr="00BA41C0">
        <w:rPr>
          <w:rFonts w:ascii="GHEA Grapalat" w:hAnsi="GHEA Grapalat"/>
          <w:sz w:val="20"/>
          <w:szCs w:val="20"/>
        </w:rPr>
        <w:t>պետական</w:t>
      </w:r>
      <w:r w:rsidRPr="00C264AA">
        <w:rPr>
          <w:rFonts w:ascii="GHEA Grapalat" w:hAnsi="GHEA Grapalat"/>
          <w:sz w:val="20"/>
          <w:szCs w:val="20"/>
          <w:lang w:val="af-ZA"/>
        </w:rPr>
        <w:t xml:space="preserve"> </w:t>
      </w:r>
      <w:r w:rsidRPr="00BA41C0">
        <w:rPr>
          <w:rFonts w:ascii="GHEA Grapalat" w:hAnsi="GHEA Grapalat"/>
          <w:sz w:val="20"/>
          <w:szCs w:val="20"/>
        </w:rPr>
        <w:t>տուրքերի</w:t>
      </w:r>
      <w:r w:rsidRPr="00C264AA">
        <w:rPr>
          <w:rFonts w:ascii="GHEA Grapalat" w:hAnsi="GHEA Grapalat"/>
          <w:sz w:val="20"/>
          <w:szCs w:val="20"/>
          <w:lang w:val="af-ZA"/>
        </w:rPr>
        <w:t xml:space="preserve"> </w:t>
      </w:r>
      <w:r w:rsidRPr="00BA41C0">
        <w:rPr>
          <w:rFonts w:ascii="GHEA Grapalat" w:hAnsi="GHEA Grapalat"/>
          <w:sz w:val="20"/>
          <w:szCs w:val="20"/>
        </w:rPr>
        <w:t>դրույքաչափերը</w:t>
      </w:r>
      <w:r w:rsidRPr="00C264AA">
        <w:rPr>
          <w:rFonts w:ascii="GHEA Grapalat" w:hAnsi="GHEA Grapalat"/>
          <w:sz w:val="20"/>
          <w:szCs w:val="20"/>
          <w:lang w:val="af-ZA"/>
        </w:rPr>
        <w:t xml:space="preserve"> </w:t>
      </w:r>
      <w:r w:rsidRPr="00BA41C0">
        <w:rPr>
          <w:rFonts w:ascii="GHEA Grapalat" w:hAnsi="GHEA Grapalat"/>
          <w:sz w:val="20"/>
          <w:szCs w:val="20"/>
        </w:rPr>
        <w:t>սահմանված</w:t>
      </w:r>
      <w:r w:rsidRPr="00C264AA">
        <w:rPr>
          <w:rFonts w:ascii="GHEA Grapalat" w:hAnsi="GHEA Grapalat"/>
          <w:sz w:val="20"/>
          <w:szCs w:val="20"/>
          <w:lang w:val="af-ZA"/>
        </w:rPr>
        <w:t xml:space="preserve"> </w:t>
      </w:r>
      <w:r w:rsidRPr="00BA41C0">
        <w:rPr>
          <w:rFonts w:ascii="GHEA Grapalat" w:hAnsi="GHEA Grapalat"/>
          <w:sz w:val="20"/>
          <w:szCs w:val="20"/>
        </w:rPr>
        <w:t>են</w:t>
      </w:r>
      <w:r w:rsidRPr="00C264AA">
        <w:rPr>
          <w:rFonts w:ascii="GHEA Grapalat" w:hAnsi="GHEA Grapalat"/>
          <w:sz w:val="20"/>
          <w:szCs w:val="20"/>
          <w:lang w:val="af-ZA"/>
        </w:rPr>
        <w:t xml:space="preserve"> «</w:t>
      </w:r>
      <w:r w:rsidRPr="00BA41C0">
        <w:rPr>
          <w:rFonts w:ascii="GHEA Grapalat" w:hAnsi="GHEA Grapalat"/>
          <w:sz w:val="20"/>
          <w:szCs w:val="20"/>
        </w:rPr>
        <w:t>Պետական</w:t>
      </w:r>
      <w:r w:rsidRPr="00C264AA">
        <w:rPr>
          <w:rFonts w:ascii="GHEA Grapalat" w:hAnsi="GHEA Grapalat"/>
          <w:sz w:val="20"/>
          <w:szCs w:val="20"/>
          <w:lang w:val="af-ZA"/>
        </w:rPr>
        <w:t xml:space="preserve"> </w:t>
      </w:r>
      <w:r w:rsidRPr="00BA41C0">
        <w:rPr>
          <w:rFonts w:ascii="GHEA Grapalat" w:hAnsi="GHEA Grapalat"/>
          <w:sz w:val="20"/>
          <w:szCs w:val="20"/>
        </w:rPr>
        <w:t>տուրքի</w:t>
      </w:r>
      <w:r w:rsidRPr="00C264AA">
        <w:rPr>
          <w:rFonts w:ascii="GHEA Grapalat" w:hAnsi="GHEA Grapalat"/>
          <w:sz w:val="20"/>
          <w:szCs w:val="20"/>
          <w:lang w:val="af-ZA"/>
        </w:rPr>
        <w:t xml:space="preserve"> </w:t>
      </w:r>
      <w:r w:rsidRPr="00BA41C0">
        <w:rPr>
          <w:rFonts w:ascii="GHEA Grapalat" w:hAnsi="GHEA Grapalat"/>
          <w:sz w:val="20"/>
          <w:szCs w:val="20"/>
        </w:rPr>
        <w:t>մասին</w:t>
      </w:r>
      <w:r w:rsidRPr="00C264AA">
        <w:rPr>
          <w:rFonts w:ascii="GHEA Grapalat" w:hAnsi="GHEA Grapalat"/>
          <w:sz w:val="20"/>
          <w:szCs w:val="20"/>
          <w:lang w:val="af-ZA"/>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C264AA">
        <w:rPr>
          <w:rFonts w:ascii="GHEA Grapalat" w:hAnsi="GHEA Grapalat" w:cs="Sylfaen"/>
          <w:b/>
          <w:szCs w:val="22"/>
          <w:lang w:val="af-ZA"/>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105A64FE" w14:textId="77777777" w:rsidR="000828EA" w:rsidRDefault="000828EA" w:rsidP="00EF3662">
      <w:pPr>
        <w:pStyle w:val="BodyText"/>
        <w:ind w:right="-7"/>
        <w:jc w:val="center"/>
        <w:rPr>
          <w:rFonts w:ascii="GHEA Grapalat" w:hAnsi="GHEA Grapalat"/>
          <w:b/>
          <w:szCs w:val="22"/>
          <w:lang w:val="af-ZA"/>
        </w:rPr>
      </w:pPr>
      <w:r w:rsidRPr="000828EA">
        <w:rPr>
          <w:rFonts w:ascii="GHEA Grapalat" w:hAnsi="GHEA Grapalat" w:cs="Sylfaen"/>
          <w:b/>
          <w:szCs w:val="22"/>
          <w:lang w:val="es-ES"/>
        </w:rPr>
        <w:t>ԳՆԱՆՇՄԱՆ ՀԱՐՑՄԱՆ</w:t>
      </w:r>
      <w:r>
        <w:rPr>
          <w:rFonts w:ascii="GHEA Grapalat" w:hAnsi="GHEA Grapalat" w:cs="Sylfaen"/>
          <w:b/>
          <w:szCs w:val="22"/>
          <w:lang w:val="af-ZA"/>
        </w:rPr>
        <w:t xml:space="preserve"> </w:t>
      </w:r>
      <w:r w:rsidR="00096865" w:rsidRPr="00E6597C">
        <w:rPr>
          <w:rFonts w:ascii="GHEA Grapalat" w:hAnsi="GHEA Grapalat"/>
          <w:b/>
          <w:szCs w:val="22"/>
          <w:lang w:val="af-ZA"/>
        </w:rPr>
        <w:t xml:space="preserve">   </w:t>
      </w:r>
    </w:p>
    <w:p w14:paraId="7028E397" w14:textId="76E12B9A" w:rsidR="00096865" w:rsidRPr="00E6597C" w:rsidRDefault="00F141E2"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Մ</w:t>
      </w:r>
      <w:r w:rsidRPr="00C264AA">
        <w:rPr>
          <w:rFonts w:ascii="GHEA Grapalat" w:hAnsi="GHEA Grapalat" w:cs="Sylfaen"/>
          <w:b/>
          <w:szCs w:val="22"/>
          <w:lang w:val="af-ZA"/>
        </w:rPr>
        <w:t xml:space="preserve"> </w:t>
      </w:r>
      <w:r w:rsidRPr="00E6597C">
        <w:rPr>
          <w:rFonts w:ascii="GHEA Grapalat" w:hAnsi="GHEA Grapalat" w:cs="Sylfaen"/>
          <w:b/>
          <w:szCs w:val="22"/>
          <w:lang w:val="es-ES"/>
        </w:rPr>
        <w:t>Ր</w:t>
      </w:r>
      <w:r w:rsidRPr="00C264AA">
        <w:rPr>
          <w:rFonts w:ascii="GHEA Grapalat" w:hAnsi="GHEA Grapalat" w:cs="Sylfaen"/>
          <w:b/>
          <w:szCs w:val="22"/>
          <w:lang w:val="af-ZA"/>
        </w:rPr>
        <w:t xml:space="preserve"> </w:t>
      </w:r>
      <w:r w:rsidRPr="00E6597C">
        <w:rPr>
          <w:rFonts w:ascii="GHEA Grapalat" w:hAnsi="GHEA Grapalat" w:cs="Sylfaen"/>
          <w:b/>
          <w:szCs w:val="22"/>
          <w:lang w:val="es-ES"/>
        </w:rPr>
        <w:t>Ց</w:t>
      </w:r>
      <w:r w:rsidRPr="00C264AA">
        <w:rPr>
          <w:rFonts w:ascii="GHEA Grapalat" w:hAnsi="GHEA Grapalat" w:cs="Sylfaen"/>
          <w:b/>
          <w:szCs w:val="22"/>
          <w:lang w:val="af-ZA"/>
        </w:rPr>
        <w:t xml:space="preserve"> </w:t>
      </w:r>
      <w:r w:rsidRPr="00E6597C">
        <w:rPr>
          <w:rFonts w:ascii="GHEA Grapalat" w:hAnsi="GHEA Grapalat" w:cs="Sylfaen"/>
          <w:b/>
          <w:szCs w:val="22"/>
          <w:lang w:val="es-ES"/>
        </w:rPr>
        <w:t>ՈՒ</w:t>
      </w:r>
      <w:r w:rsidRPr="00C264AA">
        <w:rPr>
          <w:rFonts w:ascii="GHEA Grapalat" w:hAnsi="GHEA Grapalat" w:cs="Sylfaen"/>
          <w:b/>
          <w:szCs w:val="22"/>
          <w:lang w:val="af-ZA"/>
        </w:rPr>
        <w:t xml:space="preserve"> </w:t>
      </w:r>
      <w:r w:rsidRPr="00E6597C">
        <w:rPr>
          <w:rFonts w:ascii="GHEA Grapalat" w:hAnsi="GHEA Grapalat" w:cs="Sylfaen"/>
          <w:b/>
          <w:szCs w:val="22"/>
          <w:lang w:val="es-ES"/>
        </w:rPr>
        <w:t>Յ</w:t>
      </w:r>
      <w:r w:rsidRPr="00C264AA">
        <w:rPr>
          <w:rFonts w:ascii="GHEA Grapalat" w:hAnsi="GHEA Grapalat" w:cs="Sylfaen"/>
          <w:b/>
          <w:szCs w:val="22"/>
          <w:lang w:val="af-ZA"/>
        </w:rPr>
        <w:t xml:space="preserve"> </w:t>
      </w:r>
      <w:r w:rsidRPr="00E6597C">
        <w:rPr>
          <w:rFonts w:ascii="GHEA Grapalat" w:hAnsi="GHEA Grapalat" w:cs="Sylfaen"/>
          <w:b/>
          <w:szCs w:val="22"/>
          <w:lang w:val="es-ES"/>
        </w:rPr>
        <w:t>Թ</w:t>
      </w:r>
      <w:r w:rsidRPr="00C264AA">
        <w:rPr>
          <w:rFonts w:ascii="GHEA Grapalat" w:hAnsi="GHEA Grapalat" w:cs="Sylfaen"/>
          <w:b/>
          <w:szCs w:val="22"/>
          <w:lang w:val="af-ZA"/>
        </w:rPr>
        <w:t xml:space="preserve"> </w:t>
      </w:r>
      <w:r w:rsidRPr="00E6597C">
        <w:rPr>
          <w:rFonts w:ascii="GHEA Grapalat" w:hAnsi="GHEA Grapalat" w:cs="Sylfaen"/>
          <w:b/>
          <w:szCs w:val="22"/>
          <w:lang w:val="es-ES"/>
        </w:rPr>
        <w:t>Ի</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C264AA" w:rsidRDefault="00B26608" w:rsidP="00B26608">
      <w:pPr>
        <w:ind w:firstLine="567"/>
        <w:jc w:val="both"/>
        <w:rPr>
          <w:rFonts w:ascii="GHEA Grapalat" w:hAnsi="GHEA Grapalat"/>
          <w:sz w:val="20"/>
          <w:szCs w:val="20"/>
          <w:lang w:val="af-ZA"/>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r w:rsidRPr="00C264AA">
        <w:rPr>
          <w:rFonts w:ascii="GHEA Grapalat" w:hAnsi="GHEA Grapalat"/>
          <w:sz w:val="20"/>
          <w:szCs w:val="20"/>
          <w:lang w:val="af-ZA"/>
        </w:rPr>
        <w:t>:</w:t>
      </w:r>
    </w:p>
    <w:p w14:paraId="353A5B2B" w14:textId="77777777" w:rsidR="002D5CF0" w:rsidRDefault="0078387F" w:rsidP="00EF3662">
      <w:pPr>
        <w:ind w:firstLine="567"/>
        <w:jc w:val="both"/>
        <w:rPr>
          <w:rFonts w:ascii="GHEA Grapalat" w:hAnsi="GHEA Grapalat" w:cs="Sylfaen"/>
          <w:sz w:val="20"/>
          <w:lang w:val="af-ZA"/>
        </w:rPr>
      </w:pPr>
      <w:r w:rsidRPr="00E6597C">
        <w:rPr>
          <w:rFonts w:ascii="GHEA Grapalat" w:hAnsi="GHEA Grapalat" w:cs="Sylfaen"/>
          <w:sz w:val="20"/>
        </w:rPr>
        <w:t>Մասնակիցը</w:t>
      </w:r>
      <w:r w:rsidRPr="00C264AA">
        <w:rPr>
          <w:rFonts w:ascii="GHEA Grapalat" w:hAnsi="GHEA Grapalat" w:cs="Sylfaen"/>
          <w:sz w:val="20"/>
          <w:lang w:val="af-ZA"/>
        </w:rPr>
        <w:t xml:space="preserve"> </w:t>
      </w:r>
      <w:r w:rsidR="002240AB" w:rsidRPr="00E6597C">
        <w:rPr>
          <w:rFonts w:ascii="GHEA Grapalat" w:hAnsi="GHEA Grapalat" w:cs="Sylfaen"/>
          <w:sz w:val="20"/>
        </w:rPr>
        <w:t>հայտով</w:t>
      </w:r>
      <w:r w:rsidR="002240AB" w:rsidRPr="00C264AA">
        <w:rPr>
          <w:rFonts w:ascii="GHEA Grapalat" w:hAnsi="GHEA Grapalat" w:cs="Sylfaen"/>
          <w:sz w:val="20"/>
          <w:lang w:val="af-ZA"/>
        </w:rPr>
        <w:t xml:space="preserve"> </w:t>
      </w:r>
      <w:r w:rsidRPr="00E6597C">
        <w:rPr>
          <w:rFonts w:ascii="GHEA Grapalat" w:hAnsi="GHEA Grapalat" w:cs="Sylfaen"/>
          <w:sz w:val="20"/>
        </w:rPr>
        <w:t>ներկայացնում</w:t>
      </w:r>
      <w:r w:rsidRPr="00C264AA">
        <w:rPr>
          <w:rFonts w:ascii="GHEA Grapalat" w:hAnsi="GHEA Grapalat" w:cs="Sylfaen"/>
          <w:sz w:val="20"/>
          <w:lang w:val="af-ZA"/>
        </w:rPr>
        <w:t xml:space="preserve"> </w:t>
      </w:r>
      <w:r w:rsidRPr="00E6597C">
        <w:rPr>
          <w:rFonts w:ascii="GHEA Grapalat" w:hAnsi="GHEA Grapalat" w:cs="Sylfaen"/>
          <w:sz w:val="20"/>
        </w:rPr>
        <w:t>է</w:t>
      </w:r>
      <w:r w:rsidRPr="00C264AA">
        <w:rPr>
          <w:rFonts w:ascii="GHEA Grapalat" w:hAnsi="GHEA Grapalat" w:cs="Sylfaen"/>
          <w:sz w:val="20"/>
          <w:lang w:val="af-ZA"/>
        </w:rPr>
        <w:t xml:space="preserve"> </w:t>
      </w:r>
      <w:r w:rsidRPr="00E6597C">
        <w:rPr>
          <w:rFonts w:ascii="GHEA Grapalat" w:hAnsi="GHEA Grapalat" w:cs="Sylfaen"/>
          <w:sz w:val="20"/>
        </w:rPr>
        <w:t>իր</w:t>
      </w:r>
      <w:r w:rsidRPr="00C264AA">
        <w:rPr>
          <w:rFonts w:ascii="GHEA Grapalat" w:hAnsi="GHEA Grapalat" w:cs="Sylfaen"/>
          <w:sz w:val="20"/>
          <w:lang w:val="af-ZA"/>
        </w:rPr>
        <w:t xml:space="preserve"> </w:t>
      </w:r>
      <w:r w:rsidRPr="00E6597C">
        <w:rPr>
          <w:rFonts w:ascii="GHEA Grapalat" w:hAnsi="GHEA Grapalat" w:cs="Sylfaen"/>
          <w:sz w:val="20"/>
        </w:rPr>
        <w:t>կողմից</w:t>
      </w:r>
      <w:r w:rsidRPr="00C264AA">
        <w:rPr>
          <w:rFonts w:ascii="GHEA Grapalat" w:hAnsi="GHEA Grapalat" w:cs="Sylfaen"/>
          <w:sz w:val="20"/>
          <w:lang w:val="af-ZA"/>
        </w:rPr>
        <w:t xml:space="preserve"> </w:t>
      </w:r>
      <w:r w:rsidRPr="00E6597C">
        <w:rPr>
          <w:rFonts w:ascii="GHEA Grapalat" w:hAnsi="GHEA Grapalat" w:cs="Sylfaen"/>
          <w:sz w:val="20"/>
        </w:rPr>
        <w:t>հաստատված</w:t>
      </w:r>
      <w:r w:rsidRPr="00C264AA">
        <w:rPr>
          <w:rFonts w:ascii="GHEA Grapalat" w:hAnsi="GHEA Grapalat" w:cs="Sylfaen"/>
          <w:sz w:val="20"/>
          <w:lang w:val="af-ZA"/>
        </w:rPr>
        <w:t>`</w:t>
      </w:r>
    </w:p>
    <w:p w14:paraId="1AC86028" w14:textId="77777777" w:rsidR="00096865" w:rsidRPr="00C264AA" w:rsidRDefault="002D5CF0" w:rsidP="00EF3662">
      <w:pPr>
        <w:ind w:firstLine="567"/>
        <w:jc w:val="both"/>
        <w:rPr>
          <w:rFonts w:ascii="GHEA Grapalat" w:hAnsi="GHEA Grapalat" w:cs="Sylfaen"/>
          <w:sz w:val="20"/>
          <w:lang w:val="af-ZA"/>
        </w:rPr>
      </w:pPr>
      <w:r w:rsidRPr="00C264AA">
        <w:rPr>
          <w:rFonts w:ascii="GHEA Grapalat" w:hAnsi="GHEA Grapalat" w:cs="Sylfaen"/>
          <w:sz w:val="20"/>
          <w:lang w:val="af-ZA"/>
        </w:rPr>
        <w:t>2.</w:t>
      </w:r>
      <w:r w:rsidR="00D76BBA" w:rsidRPr="00C264AA">
        <w:rPr>
          <w:rFonts w:ascii="GHEA Grapalat" w:hAnsi="GHEA Grapalat" w:cs="Sylfaen"/>
          <w:sz w:val="20"/>
          <w:lang w:val="af-ZA"/>
        </w:rPr>
        <w:t>1</w:t>
      </w:r>
      <w:r w:rsidRPr="00C264AA">
        <w:rPr>
          <w:rFonts w:ascii="GHEA Grapalat" w:hAnsi="GHEA Grapalat" w:cs="Sylfaen"/>
          <w:sz w:val="20"/>
          <w:lang w:val="af-ZA"/>
        </w:rPr>
        <w:t xml:space="preserve"> </w:t>
      </w:r>
      <w:r w:rsidR="00096865" w:rsidRPr="00373F00">
        <w:rPr>
          <w:rFonts w:ascii="GHEA Grapalat" w:hAnsi="GHEA Grapalat" w:cs="Sylfaen"/>
          <w:sz w:val="20"/>
          <w:lang w:val="ru-RU"/>
        </w:rPr>
        <w:t>ընթացակարգին</w:t>
      </w:r>
      <w:r w:rsidR="00096865" w:rsidRPr="00373F00">
        <w:rPr>
          <w:rFonts w:ascii="GHEA Grapalat" w:hAnsi="GHEA Grapalat" w:cs="Sylfaen"/>
          <w:sz w:val="20"/>
          <w:lang w:val="af-ZA"/>
        </w:rPr>
        <w:t xml:space="preserve"> </w:t>
      </w:r>
      <w:r w:rsidR="00096865" w:rsidRPr="00373F00">
        <w:rPr>
          <w:rFonts w:ascii="GHEA Grapalat" w:hAnsi="GHEA Grapalat" w:cs="Sylfaen"/>
          <w:sz w:val="20"/>
          <w:lang w:val="ru-RU"/>
        </w:rPr>
        <w:t>մասնակցելու</w:t>
      </w:r>
      <w:r w:rsidR="00096865" w:rsidRPr="00373F00">
        <w:rPr>
          <w:rFonts w:ascii="GHEA Grapalat" w:hAnsi="GHEA Grapalat" w:cs="Sylfaen"/>
          <w:sz w:val="20"/>
          <w:lang w:val="af-ZA"/>
        </w:rPr>
        <w:t xml:space="preserve"> </w:t>
      </w:r>
      <w:r w:rsidR="00096865" w:rsidRPr="00373F00">
        <w:rPr>
          <w:rFonts w:ascii="GHEA Grapalat" w:hAnsi="GHEA Grapalat" w:cs="Sylfaen"/>
          <w:sz w:val="20"/>
          <w:lang w:val="ru-RU"/>
        </w:rPr>
        <w:t>դիմում</w:t>
      </w:r>
      <w:r w:rsidR="00EF4630" w:rsidRPr="00373F00">
        <w:rPr>
          <w:rFonts w:ascii="GHEA Grapalat" w:hAnsi="GHEA Grapalat" w:cs="Sylfaen"/>
          <w:sz w:val="20"/>
          <w:lang w:val="af-ZA"/>
        </w:rPr>
        <w:t>-</w:t>
      </w:r>
      <w:r w:rsidR="00EF4630" w:rsidRPr="00373F00">
        <w:rPr>
          <w:rFonts w:ascii="GHEA Grapalat" w:hAnsi="GHEA Grapalat" w:cs="Sylfaen"/>
          <w:sz w:val="20"/>
        </w:rPr>
        <w:t>հայտարարություն</w:t>
      </w:r>
      <w:r w:rsidR="00096865" w:rsidRPr="00373F00">
        <w:rPr>
          <w:rFonts w:ascii="GHEA Grapalat" w:hAnsi="GHEA Grapalat" w:cs="Sylfaen"/>
          <w:sz w:val="20"/>
          <w:lang w:val="af-ZA"/>
        </w:rPr>
        <w:t xml:space="preserve">` </w:t>
      </w:r>
      <w:r w:rsidR="006F49AA" w:rsidRPr="00373F00">
        <w:rPr>
          <w:rFonts w:ascii="GHEA Grapalat" w:hAnsi="GHEA Grapalat" w:cs="Sylfaen"/>
          <w:sz w:val="20"/>
          <w:lang w:val="af-ZA"/>
        </w:rPr>
        <w:t>համաձայն հ</w:t>
      </w:r>
      <w:r w:rsidR="00096865" w:rsidRPr="00373F00">
        <w:rPr>
          <w:rFonts w:ascii="GHEA Grapalat" w:hAnsi="GHEA Grapalat" w:cs="Sylfaen"/>
          <w:sz w:val="20"/>
          <w:lang w:val="ru-RU"/>
        </w:rPr>
        <w:t>ավելված</w:t>
      </w:r>
      <w:r w:rsidR="00096865" w:rsidRPr="00373F00">
        <w:rPr>
          <w:rFonts w:ascii="GHEA Grapalat" w:hAnsi="GHEA Grapalat" w:cs="Sylfaen"/>
          <w:sz w:val="20"/>
          <w:lang w:val="af-ZA"/>
        </w:rPr>
        <w:t xml:space="preserve"> N 1</w:t>
      </w:r>
      <w:r w:rsidR="006F49AA" w:rsidRPr="00373F00">
        <w:rPr>
          <w:rFonts w:ascii="GHEA Grapalat" w:hAnsi="GHEA Grapalat" w:cs="Sylfaen"/>
          <w:sz w:val="20"/>
          <w:lang w:val="af-ZA"/>
        </w:rPr>
        <w:t>-ի</w:t>
      </w:r>
      <w:r w:rsidR="00BC6807" w:rsidRPr="00373F00">
        <w:rPr>
          <w:rFonts w:ascii="GHEA Grapalat" w:hAnsi="GHEA Grapalat" w:cs="Sylfaen"/>
          <w:sz w:val="20"/>
          <w:lang w:val="af-ZA"/>
        </w:rPr>
        <w:t>.</w:t>
      </w:r>
    </w:p>
    <w:p w14:paraId="3DB45227" w14:textId="0E99AEF2" w:rsidR="00497E96" w:rsidRPr="00C264AA" w:rsidRDefault="00096865" w:rsidP="00497E96">
      <w:pPr>
        <w:ind w:left="567"/>
        <w:jc w:val="both"/>
        <w:rPr>
          <w:rFonts w:ascii="GHEA Grapalat" w:hAnsi="GHEA Grapalat" w:cs="Sylfaen"/>
          <w:sz w:val="20"/>
          <w:lang w:val="af-ZA"/>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00497E96">
        <w:rPr>
          <w:rFonts w:ascii="GHEA Grapalat" w:hAnsi="GHEA Grapalat" w:cs="Sylfaen"/>
          <w:sz w:val="20"/>
          <w:lang w:val="af-ZA"/>
        </w:rPr>
        <w:t xml:space="preserve"> իր կողմից հաստատված առաջարկվող ապրանքի ամբողջական նկարագիրը</w:t>
      </w:r>
      <w:r w:rsidR="00497E96" w:rsidRPr="00373F00">
        <w:rPr>
          <w:rFonts w:ascii="GHEA Grapalat" w:hAnsi="GHEA Grapalat" w:cs="Sylfaen"/>
          <w:sz w:val="20"/>
          <w:lang w:val="af-ZA"/>
        </w:rPr>
        <w:t>` համաձայն հ</w:t>
      </w:r>
      <w:r w:rsidR="00497E96" w:rsidRPr="00373F00">
        <w:rPr>
          <w:rFonts w:ascii="GHEA Grapalat" w:hAnsi="GHEA Grapalat" w:cs="Sylfaen"/>
          <w:sz w:val="20"/>
          <w:lang w:val="ru-RU"/>
        </w:rPr>
        <w:t>ավելված</w:t>
      </w:r>
      <w:r w:rsidR="00497E96" w:rsidRPr="00373F00">
        <w:rPr>
          <w:rFonts w:ascii="GHEA Grapalat" w:hAnsi="GHEA Grapalat" w:cs="Sylfaen"/>
          <w:sz w:val="20"/>
          <w:lang w:val="af-ZA"/>
        </w:rPr>
        <w:t xml:space="preserve"> N </w:t>
      </w:r>
      <w:r w:rsidR="00497E96">
        <w:rPr>
          <w:rFonts w:ascii="GHEA Grapalat" w:hAnsi="GHEA Grapalat" w:cs="Sylfaen"/>
          <w:sz w:val="20"/>
          <w:lang w:val="af-ZA"/>
        </w:rPr>
        <w:t>1.</w:t>
      </w:r>
      <w:r w:rsidR="00497E96" w:rsidRPr="00373F00">
        <w:rPr>
          <w:rFonts w:ascii="GHEA Grapalat" w:hAnsi="GHEA Grapalat" w:cs="Sylfaen"/>
          <w:sz w:val="20"/>
          <w:lang w:val="af-ZA"/>
        </w:rPr>
        <w:t>1-ի.</w:t>
      </w:r>
    </w:p>
    <w:p w14:paraId="141DA8B7" w14:textId="4E46745F"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 xml:space="preserve"> </w:t>
      </w:r>
      <w:r w:rsidR="00497E96">
        <w:rPr>
          <w:rFonts w:ascii="GHEA Grapalat" w:hAnsi="GHEA Grapalat" w:cs="Sylfaen"/>
          <w:sz w:val="20"/>
          <w:lang w:val="af-ZA"/>
        </w:rPr>
        <w:t xml:space="preserve">2.3 գործակալության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7E8AAC12"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2.</w:t>
      </w:r>
      <w:r w:rsidR="00497E96">
        <w:rPr>
          <w:rFonts w:ascii="GHEA Grapalat" w:hAnsi="GHEA Grapalat" w:cs="Sylfaen"/>
          <w:sz w:val="20"/>
          <w:szCs w:val="24"/>
          <w:lang w:val="af-ZA" w:eastAsia="en-US"/>
        </w:rPr>
        <w:t>4</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2"/>
      </w:r>
    </w:p>
    <w:p w14:paraId="204B3C89" w14:textId="512F22E9" w:rsidR="00373F00" w:rsidRDefault="002C4DBF" w:rsidP="006A26BE">
      <w:pPr>
        <w:ind w:firstLine="567"/>
        <w:jc w:val="both"/>
        <w:rPr>
          <w:rFonts w:ascii="GHEA Grapalat" w:hAnsi="GHEA Grapalat" w:cs="Sylfaen"/>
          <w:sz w:val="20"/>
          <w:lang w:val="af-ZA"/>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497E96">
        <w:rPr>
          <w:rFonts w:ascii="GHEA Grapalat" w:hAnsi="GHEA Grapalat" w:cs="Sylfaen"/>
          <w:sz w:val="20"/>
          <w:lang w:val="af-ZA"/>
        </w:rPr>
        <w:t>5</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p>
    <w:p w14:paraId="2BCB9314" w14:textId="7DB849AB"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497E96">
        <w:rPr>
          <w:rFonts w:ascii="GHEA Grapalat" w:hAnsi="GHEA Grapalat" w:cs="Sylfaen"/>
          <w:sz w:val="20"/>
          <w:lang w:val="af-ZA"/>
        </w:rPr>
        <w:t>6</w:t>
      </w:r>
      <w:r w:rsidR="00FF3C84" w:rsidRPr="000E08D1">
        <w:rPr>
          <w:rFonts w:ascii="GHEA Grapalat" w:hAnsi="GHEA Grapalat" w:cs="Sylfaen"/>
          <w:sz w:val="20"/>
          <w:lang w:val="af-ZA"/>
        </w:rPr>
        <w:t xml:space="preserve"> </w:t>
      </w:r>
      <w:r w:rsidR="00E67BA7" w:rsidRPr="00373F00">
        <w:rPr>
          <w:rFonts w:ascii="GHEA Grapalat" w:hAnsi="GHEA Grapalat" w:cs="Sylfaen"/>
          <w:sz w:val="20"/>
          <w:lang w:val="hy-AM"/>
        </w:rPr>
        <w:t>գնային</w:t>
      </w:r>
      <w:r w:rsidR="00E67BA7" w:rsidRPr="00373F00">
        <w:rPr>
          <w:rFonts w:ascii="GHEA Grapalat" w:hAnsi="GHEA Grapalat" w:cs="Sylfaen"/>
          <w:sz w:val="20"/>
          <w:lang w:val="af-ZA"/>
        </w:rPr>
        <w:t xml:space="preserve"> </w:t>
      </w:r>
      <w:r w:rsidR="00E67BA7" w:rsidRPr="00373F00">
        <w:rPr>
          <w:rFonts w:ascii="GHEA Grapalat" w:hAnsi="GHEA Grapalat" w:cs="Sylfaen"/>
          <w:sz w:val="20"/>
          <w:lang w:val="hy-AM"/>
        </w:rPr>
        <w:t>առաջարկ</w:t>
      </w:r>
      <w:r w:rsidR="00294FFF" w:rsidRPr="00373F00">
        <w:rPr>
          <w:rFonts w:ascii="GHEA Grapalat" w:hAnsi="GHEA Grapalat" w:cs="Sylfaen"/>
          <w:sz w:val="20"/>
          <w:lang w:val="af-ZA"/>
        </w:rPr>
        <w:t xml:space="preserve">` </w:t>
      </w:r>
      <w:r w:rsidR="00294FFF" w:rsidRPr="00373F00">
        <w:rPr>
          <w:rFonts w:ascii="GHEA Grapalat" w:hAnsi="GHEA Grapalat" w:cs="Sylfaen"/>
          <w:sz w:val="20"/>
          <w:lang w:val="hy-AM"/>
        </w:rPr>
        <w:t>համաձայն</w:t>
      </w:r>
      <w:r w:rsidR="00294FFF" w:rsidRPr="00373F00">
        <w:rPr>
          <w:rFonts w:ascii="GHEA Grapalat" w:hAnsi="GHEA Grapalat" w:cs="Sylfaen"/>
          <w:sz w:val="20"/>
          <w:lang w:val="af-ZA"/>
        </w:rPr>
        <w:t xml:space="preserve"> </w:t>
      </w:r>
      <w:r w:rsidR="00294FFF" w:rsidRPr="00373F00">
        <w:rPr>
          <w:rFonts w:ascii="GHEA Grapalat" w:hAnsi="GHEA Grapalat" w:cs="Sylfaen"/>
          <w:sz w:val="20"/>
          <w:lang w:val="hy-AM"/>
        </w:rPr>
        <w:t>հավելված</w:t>
      </w:r>
      <w:r w:rsidR="00294FFF" w:rsidRPr="00373F00">
        <w:rPr>
          <w:rFonts w:ascii="GHEA Grapalat" w:hAnsi="GHEA Grapalat" w:cs="Sylfaen"/>
          <w:sz w:val="20"/>
          <w:lang w:val="af-ZA"/>
        </w:rPr>
        <w:t xml:space="preserve"> N </w:t>
      </w:r>
      <w:r w:rsidR="004D557A" w:rsidRPr="00373F00">
        <w:rPr>
          <w:rFonts w:ascii="GHEA Grapalat" w:hAnsi="GHEA Grapalat" w:cs="Sylfaen"/>
          <w:sz w:val="20"/>
          <w:lang w:val="af-ZA"/>
        </w:rPr>
        <w:t>2</w:t>
      </w:r>
      <w:r w:rsidR="00294FFF" w:rsidRPr="00373F00">
        <w:rPr>
          <w:rFonts w:ascii="GHEA Grapalat" w:hAnsi="GHEA Grapalat" w:cs="Sylfaen"/>
          <w:sz w:val="20"/>
          <w:lang w:val="af-ZA"/>
        </w:rPr>
        <w:t>-</w:t>
      </w:r>
      <w:r w:rsidR="00294FFF" w:rsidRPr="00373F00">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4E45C179" w14:textId="77777777" w:rsidR="002E11D1" w:rsidRPr="000E08D1" w:rsidRDefault="002E11D1" w:rsidP="002E11D1">
      <w:pPr>
        <w:ind w:firstLine="567"/>
        <w:jc w:val="both"/>
        <w:rPr>
          <w:rFonts w:ascii="GHEA Grapalat" w:hAnsi="GHEA Grapalat"/>
          <w:sz w:val="20"/>
          <w:lang w:val="af-ZA"/>
        </w:rPr>
      </w:pPr>
    </w:p>
    <w:p w14:paraId="651C1BCB" w14:textId="77777777" w:rsidR="00B26608" w:rsidRPr="00C264AA" w:rsidRDefault="00B26608" w:rsidP="00B26608">
      <w:pPr>
        <w:jc w:val="center"/>
        <w:rPr>
          <w:rFonts w:ascii="GHEA Grapalat" w:hAnsi="GHEA Grapalat" w:cs="Sylfaen"/>
          <w:b/>
          <w:sz w:val="20"/>
          <w:lang w:val="af-ZA"/>
        </w:rPr>
      </w:pPr>
      <w:r w:rsidRPr="00C264AA">
        <w:rPr>
          <w:rFonts w:ascii="GHEA Grapalat" w:hAnsi="GHEA Grapalat"/>
          <w:b/>
          <w:sz w:val="20"/>
          <w:lang w:val="af-ZA"/>
        </w:rPr>
        <w:t xml:space="preserve">3. </w:t>
      </w:r>
      <w:r w:rsidRPr="000E08D1">
        <w:rPr>
          <w:rFonts w:ascii="GHEA Grapalat" w:hAnsi="GHEA Grapalat" w:cs="Sylfaen"/>
          <w:b/>
          <w:sz w:val="20"/>
          <w:lang w:val="es-ES"/>
        </w:rPr>
        <w:t>ՀԱՅՏԸ</w:t>
      </w:r>
      <w:r w:rsidRPr="00C264AA">
        <w:rPr>
          <w:rFonts w:ascii="GHEA Grapalat" w:hAnsi="GHEA Grapalat" w:cs="Arial"/>
          <w:b/>
          <w:sz w:val="20"/>
          <w:lang w:val="af-ZA"/>
        </w:rPr>
        <w:t xml:space="preserve">  </w:t>
      </w:r>
      <w:r w:rsidRPr="000E08D1">
        <w:rPr>
          <w:rFonts w:ascii="GHEA Grapalat" w:hAnsi="GHEA Grapalat" w:cs="Sylfaen"/>
          <w:b/>
          <w:sz w:val="20"/>
          <w:lang w:val="es-ES"/>
        </w:rPr>
        <w:t>ՊԱՏՐԱՍՏԵԼՈՒ</w:t>
      </w:r>
      <w:r w:rsidRPr="00C264AA">
        <w:rPr>
          <w:rFonts w:ascii="GHEA Grapalat" w:hAnsi="GHEA Grapalat" w:cs="Arial"/>
          <w:b/>
          <w:sz w:val="20"/>
          <w:lang w:val="af-ZA"/>
        </w:rPr>
        <w:t xml:space="preserve">  </w:t>
      </w:r>
      <w:r w:rsidRPr="000E08D1">
        <w:rPr>
          <w:rFonts w:ascii="GHEA Grapalat" w:hAnsi="GHEA Grapalat" w:cs="Sylfaen"/>
          <w:b/>
          <w:sz w:val="20"/>
          <w:lang w:val="es-ES"/>
        </w:rPr>
        <w:t>ԿԱՐԳԸ</w:t>
      </w:r>
    </w:p>
    <w:p w14:paraId="2E672CAC" w14:textId="77777777" w:rsidR="00B26608" w:rsidRPr="00C264AA" w:rsidRDefault="00B26608" w:rsidP="00B26608">
      <w:pPr>
        <w:ind w:firstLine="567"/>
        <w:jc w:val="both"/>
        <w:rPr>
          <w:rFonts w:ascii="GHEA Grapalat" w:hAnsi="GHEA Grapalat" w:cs="Sylfaen"/>
          <w:sz w:val="20"/>
          <w:szCs w:val="20"/>
          <w:lang w:val="af-ZA"/>
        </w:rPr>
      </w:pPr>
      <w:r w:rsidRPr="00C264AA">
        <w:rPr>
          <w:rFonts w:ascii="GHEA Grapalat" w:hAnsi="GHEA Grapalat"/>
          <w:sz w:val="20"/>
          <w:szCs w:val="20"/>
          <w:lang w:val="af-ZA"/>
        </w:rPr>
        <w:t xml:space="preserve">3.1 </w:t>
      </w:r>
      <w:r w:rsidRPr="00E6597C">
        <w:rPr>
          <w:rFonts w:ascii="GHEA Grapalat" w:hAnsi="GHEA Grapalat" w:cs="Sylfaen"/>
          <w:sz w:val="20"/>
          <w:szCs w:val="20"/>
          <w:lang w:val="ru-RU"/>
        </w:rPr>
        <w:t>Մասնակիցը</w:t>
      </w:r>
      <w:r w:rsidRPr="00C264AA">
        <w:rPr>
          <w:rFonts w:ascii="GHEA Grapalat" w:hAnsi="GHEA Grapalat" w:cs="Sylfaen"/>
          <w:sz w:val="20"/>
          <w:szCs w:val="20"/>
          <w:lang w:val="af-ZA"/>
        </w:rPr>
        <w:t xml:space="preserve"> </w:t>
      </w:r>
      <w:r w:rsidRPr="00E6597C">
        <w:rPr>
          <w:rFonts w:ascii="GHEA Grapalat" w:hAnsi="GHEA Grapalat" w:cs="Sylfaen"/>
          <w:sz w:val="20"/>
          <w:szCs w:val="20"/>
          <w:lang w:val="ru-RU"/>
        </w:rPr>
        <w:t>հայտը</w:t>
      </w:r>
      <w:r w:rsidRPr="00C264AA">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ներկայացնում</w:t>
      </w:r>
      <w:r w:rsidRPr="00C264AA">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C264AA">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C264AA">
        <w:rPr>
          <w:rFonts w:ascii="GHEA Grapalat" w:hAnsi="GHEA Grapalat" w:cs="Sylfaen"/>
          <w:sz w:val="20"/>
          <w:szCs w:val="20"/>
          <w:lang w:val="af-ZA"/>
        </w:rPr>
        <w:t xml:space="preserve"> </w:t>
      </w:r>
      <w:r w:rsidRPr="00E6597C">
        <w:rPr>
          <w:rFonts w:ascii="GHEA Grapalat" w:hAnsi="GHEA Grapalat" w:cs="Sylfaen"/>
          <w:sz w:val="20"/>
          <w:szCs w:val="20"/>
          <w:lang w:val="ru-RU"/>
        </w:rPr>
        <w:t>հրավերով</w:t>
      </w:r>
      <w:r w:rsidRPr="00C264AA">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C264AA">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C264AA">
        <w:rPr>
          <w:rFonts w:ascii="GHEA Grapalat" w:hAnsi="GHEA Grapalat" w:cs="Sylfaen"/>
          <w:sz w:val="20"/>
          <w:szCs w:val="20"/>
          <w:lang w:val="af-ZA"/>
        </w:rPr>
        <w:t xml:space="preserve"> </w:t>
      </w:r>
    </w:p>
    <w:p w14:paraId="47299FB3" w14:textId="1C94E6AD"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C264AA">
        <w:rPr>
          <w:rFonts w:ascii="GHEA Grapalat" w:hAnsi="GHEA Grapalat"/>
          <w:sz w:val="20"/>
          <w:szCs w:val="20"/>
          <w:lang w:val="af-ZA"/>
        </w:rPr>
        <w:t xml:space="preserve"> </w:t>
      </w:r>
      <w:r w:rsidRPr="00E6597C">
        <w:rPr>
          <w:rFonts w:ascii="GHEA Grapalat" w:hAnsi="GHEA Grapalat" w:cs="Sylfaen"/>
          <w:sz w:val="20"/>
          <w:szCs w:val="20"/>
        </w:rPr>
        <w:t>առաջարկները</w:t>
      </w:r>
      <w:r w:rsidRPr="00C264AA">
        <w:rPr>
          <w:rFonts w:ascii="GHEA Grapalat" w:hAnsi="GHEA Grapalat"/>
          <w:sz w:val="20"/>
          <w:szCs w:val="20"/>
          <w:lang w:val="af-ZA"/>
        </w:rPr>
        <w:t xml:space="preserve">, </w:t>
      </w:r>
      <w:r w:rsidRPr="00E6597C">
        <w:rPr>
          <w:rFonts w:ascii="GHEA Grapalat" w:hAnsi="GHEA Grapalat" w:cs="Sylfaen"/>
          <w:sz w:val="20"/>
          <w:szCs w:val="20"/>
        </w:rPr>
        <w:t>դրանց</w:t>
      </w:r>
      <w:r w:rsidRPr="00C264AA">
        <w:rPr>
          <w:rFonts w:ascii="GHEA Grapalat" w:hAnsi="GHEA Grapalat"/>
          <w:sz w:val="20"/>
          <w:szCs w:val="20"/>
          <w:lang w:val="af-ZA"/>
        </w:rPr>
        <w:t xml:space="preserve"> </w:t>
      </w:r>
      <w:r w:rsidRPr="00E6597C">
        <w:rPr>
          <w:rFonts w:ascii="GHEA Grapalat" w:hAnsi="GHEA Grapalat" w:cs="Sylfaen"/>
          <w:sz w:val="20"/>
          <w:szCs w:val="20"/>
        </w:rPr>
        <w:t>վերաբերող</w:t>
      </w:r>
      <w:r w:rsidRPr="00C264AA">
        <w:rPr>
          <w:rFonts w:ascii="GHEA Grapalat" w:hAnsi="GHEA Grapalat"/>
          <w:sz w:val="20"/>
          <w:szCs w:val="20"/>
          <w:lang w:val="af-ZA"/>
        </w:rPr>
        <w:t xml:space="preserve"> </w:t>
      </w:r>
      <w:r w:rsidRPr="00E6597C">
        <w:rPr>
          <w:rFonts w:ascii="GHEA Grapalat" w:hAnsi="GHEA Grapalat" w:cs="Sylfaen"/>
          <w:sz w:val="20"/>
          <w:szCs w:val="20"/>
        </w:rPr>
        <w:t>փաստաթղթերը</w:t>
      </w:r>
      <w:r w:rsidRPr="00C264AA">
        <w:rPr>
          <w:rFonts w:ascii="GHEA Grapalat" w:hAnsi="GHEA Grapalat"/>
          <w:sz w:val="20"/>
          <w:szCs w:val="20"/>
          <w:lang w:val="af-ZA"/>
        </w:rPr>
        <w:t xml:space="preserve"> </w:t>
      </w:r>
      <w:r w:rsidRPr="00E6597C">
        <w:rPr>
          <w:rFonts w:ascii="GHEA Grapalat" w:hAnsi="GHEA Grapalat" w:cs="Sylfaen"/>
          <w:sz w:val="20"/>
          <w:szCs w:val="20"/>
        </w:rPr>
        <w:t>դրվում</w:t>
      </w:r>
      <w:r w:rsidRPr="00C264AA">
        <w:rPr>
          <w:rFonts w:ascii="GHEA Grapalat" w:hAnsi="GHEA Grapalat"/>
          <w:sz w:val="20"/>
          <w:szCs w:val="20"/>
          <w:lang w:val="af-ZA"/>
        </w:rPr>
        <w:t xml:space="preserve"> </w:t>
      </w:r>
      <w:r w:rsidRPr="00E6597C">
        <w:rPr>
          <w:rFonts w:ascii="GHEA Grapalat" w:hAnsi="GHEA Grapalat" w:cs="Sylfaen"/>
          <w:sz w:val="20"/>
          <w:szCs w:val="20"/>
        </w:rPr>
        <w:t>են</w:t>
      </w:r>
      <w:r w:rsidRPr="00C264AA">
        <w:rPr>
          <w:rFonts w:ascii="GHEA Grapalat" w:hAnsi="GHEA Grapalat"/>
          <w:sz w:val="20"/>
          <w:szCs w:val="20"/>
          <w:lang w:val="af-ZA"/>
        </w:rPr>
        <w:t xml:space="preserve"> </w:t>
      </w:r>
      <w:r w:rsidRPr="00E6597C">
        <w:rPr>
          <w:rFonts w:ascii="GHEA Grapalat" w:hAnsi="GHEA Grapalat" w:cs="Sylfaen"/>
          <w:sz w:val="20"/>
          <w:szCs w:val="20"/>
        </w:rPr>
        <w:t>ծրարի</w:t>
      </w:r>
      <w:r w:rsidRPr="00C264AA">
        <w:rPr>
          <w:rFonts w:ascii="GHEA Grapalat" w:hAnsi="GHEA Grapalat"/>
          <w:sz w:val="20"/>
          <w:szCs w:val="20"/>
          <w:lang w:val="af-ZA"/>
        </w:rPr>
        <w:t xml:space="preserve"> </w:t>
      </w:r>
      <w:r w:rsidRPr="00E6597C">
        <w:rPr>
          <w:rFonts w:ascii="GHEA Grapalat" w:hAnsi="GHEA Grapalat" w:cs="Sylfaen"/>
          <w:sz w:val="20"/>
          <w:szCs w:val="20"/>
        </w:rPr>
        <w:t>մեջ</w:t>
      </w:r>
      <w:r w:rsidRPr="00C264AA">
        <w:rPr>
          <w:rFonts w:ascii="GHEA Grapalat" w:hAnsi="GHEA Grapalat"/>
          <w:sz w:val="20"/>
          <w:szCs w:val="20"/>
          <w:lang w:val="af-ZA"/>
        </w:rPr>
        <w:t xml:space="preserve">, </w:t>
      </w:r>
      <w:r w:rsidRPr="00E6597C">
        <w:rPr>
          <w:rFonts w:ascii="GHEA Grapalat" w:hAnsi="GHEA Grapalat" w:cs="Sylfaen"/>
          <w:sz w:val="20"/>
          <w:szCs w:val="20"/>
        </w:rPr>
        <w:t>որը</w:t>
      </w:r>
      <w:r w:rsidRPr="00C264AA">
        <w:rPr>
          <w:rFonts w:ascii="GHEA Grapalat" w:hAnsi="GHEA Grapalat"/>
          <w:sz w:val="20"/>
          <w:szCs w:val="20"/>
          <w:lang w:val="af-ZA"/>
        </w:rPr>
        <w:t xml:space="preserve"> </w:t>
      </w:r>
      <w:r w:rsidRPr="00E6597C">
        <w:rPr>
          <w:rFonts w:ascii="GHEA Grapalat" w:hAnsi="GHEA Grapalat" w:cs="Sylfaen"/>
          <w:sz w:val="20"/>
          <w:szCs w:val="20"/>
        </w:rPr>
        <w:t>սոսնձում</w:t>
      </w:r>
      <w:r w:rsidRPr="00C264AA">
        <w:rPr>
          <w:rFonts w:ascii="GHEA Grapalat" w:hAnsi="GHEA Grapalat"/>
          <w:sz w:val="20"/>
          <w:szCs w:val="20"/>
          <w:lang w:val="af-ZA"/>
        </w:rPr>
        <w:t xml:space="preserve"> </w:t>
      </w:r>
      <w:r w:rsidRPr="00E6597C">
        <w:rPr>
          <w:rFonts w:ascii="GHEA Grapalat" w:hAnsi="GHEA Grapalat" w:cs="Sylfaen"/>
          <w:sz w:val="20"/>
          <w:szCs w:val="20"/>
        </w:rPr>
        <w:t>է</w:t>
      </w:r>
      <w:r w:rsidRPr="00C264AA">
        <w:rPr>
          <w:rFonts w:ascii="GHEA Grapalat" w:hAnsi="GHEA Grapalat"/>
          <w:sz w:val="20"/>
          <w:szCs w:val="20"/>
          <w:lang w:val="af-ZA"/>
        </w:rPr>
        <w:t xml:space="preserve"> </w:t>
      </w:r>
      <w:r w:rsidRPr="00E6597C">
        <w:rPr>
          <w:rFonts w:ascii="GHEA Grapalat" w:hAnsi="GHEA Grapalat" w:cs="Sylfaen"/>
          <w:sz w:val="20"/>
          <w:szCs w:val="20"/>
        </w:rPr>
        <w:t>այն</w:t>
      </w:r>
      <w:r w:rsidRPr="00C264AA">
        <w:rPr>
          <w:rFonts w:ascii="GHEA Grapalat" w:hAnsi="GHEA Grapalat"/>
          <w:sz w:val="20"/>
          <w:szCs w:val="20"/>
          <w:lang w:val="af-ZA"/>
        </w:rPr>
        <w:t xml:space="preserve"> </w:t>
      </w:r>
      <w:r w:rsidRPr="00E6597C">
        <w:rPr>
          <w:rFonts w:ascii="GHEA Grapalat" w:hAnsi="GHEA Grapalat" w:cs="Sylfaen"/>
          <w:sz w:val="20"/>
          <w:szCs w:val="20"/>
        </w:rPr>
        <w:t>ներկայացնողը</w:t>
      </w:r>
      <w:r w:rsidRPr="00C264AA">
        <w:rPr>
          <w:rFonts w:ascii="GHEA Grapalat" w:hAnsi="GHEA Grapalat"/>
          <w:sz w:val="20"/>
          <w:szCs w:val="20"/>
          <w:lang w:val="af-ZA"/>
        </w:rPr>
        <w:t xml:space="preserve">: </w:t>
      </w:r>
      <w:r w:rsidRPr="00E6597C">
        <w:rPr>
          <w:rFonts w:ascii="GHEA Grapalat" w:hAnsi="GHEA Grapalat" w:cs="Sylfaen"/>
          <w:sz w:val="20"/>
          <w:szCs w:val="20"/>
        </w:rPr>
        <w:t>Ծրարում</w:t>
      </w:r>
      <w:r w:rsidRPr="00C264AA">
        <w:rPr>
          <w:rFonts w:ascii="GHEA Grapalat" w:hAnsi="GHEA Grapalat"/>
          <w:sz w:val="20"/>
          <w:szCs w:val="20"/>
          <w:lang w:val="af-ZA"/>
        </w:rPr>
        <w:t xml:space="preserve"> </w:t>
      </w:r>
      <w:r w:rsidRPr="00E6597C">
        <w:rPr>
          <w:rFonts w:ascii="GHEA Grapalat" w:hAnsi="GHEA Grapalat" w:cs="Sylfaen"/>
          <w:sz w:val="20"/>
          <w:szCs w:val="20"/>
        </w:rPr>
        <w:t>ներառված</w:t>
      </w:r>
      <w:r w:rsidRPr="00C264AA">
        <w:rPr>
          <w:rFonts w:ascii="GHEA Grapalat" w:hAnsi="GHEA Grapalat"/>
          <w:sz w:val="20"/>
          <w:szCs w:val="20"/>
          <w:lang w:val="af-ZA"/>
        </w:rPr>
        <w:t xml:space="preserve"> </w:t>
      </w:r>
      <w:r w:rsidRPr="00E6597C">
        <w:rPr>
          <w:rFonts w:ascii="GHEA Grapalat" w:hAnsi="GHEA Grapalat" w:cs="Sylfaen"/>
          <w:sz w:val="20"/>
          <w:szCs w:val="20"/>
        </w:rPr>
        <w:t>փաստաթղթերը</w:t>
      </w:r>
      <w:r w:rsidRPr="00C264AA">
        <w:rPr>
          <w:rFonts w:ascii="GHEA Grapalat" w:hAnsi="GHEA Grapalat" w:cs="Sylfaen"/>
          <w:sz w:val="20"/>
          <w:szCs w:val="20"/>
          <w:lang w:val="af-ZA"/>
        </w:rPr>
        <w:t xml:space="preserve">, </w:t>
      </w:r>
      <w:r w:rsidRPr="00E6597C">
        <w:rPr>
          <w:rFonts w:ascii="GHEA Grapalat" w:hAnsi="GHEA Grapalat" w:cs="Sylfaen"/>
          <w:sz w:val="20"/>
          <w:szCs w:val="20"/>
        </w:rPr>
        <w:t>կազմվում</w:t>
      </w:r>
      <w:r w:rsidRPr="00C264AA">
        <w:rPr>
          <w:rFonts w:ascii="GHEA Grapalat" w:hAnsi="GHEA Grapalat"/>
          <w:sz w:val="20"/>
          <w:szCs w:val="20"/>
          <w:lang w:val="af-ZA"/>
        </w:rPr>
        <w:t xml:space="preserve"> </w:t>
      </w:r>
      <w:r w:rsidRPr="00E6597C">
        <w:rPr>
          <w:rFonts w:ascii="GHEA Grapalat" w:hAnsi="GHEA Grapalat" w:cs="Sylfaen"/>
          <w:sz w:val="20"/>
          <w:szCs w:val="20"/>
        </w:rPr>
        <w:t>են</w:t>
      </w:r>
      <w:r w:rsidRPr="00C264AA">
        <w:rPr>
          <w:rFonts w:ascii="GHEA Grapalat" w:hAnsi="GHEA Grapalat"/>
          <w:sz w:val="20"/>
          <w:szCs w:val="20"/>
          <w:lang w:val="af-ZA"/>
        </w:rPr>
        <w:t xml:space="preserve"> </w:t>
      </w:r>
      <w:r w:rsidRPr="00E6597C">
        <w:rPr>
          <w:rFonts w:ascii="GHEA Grapalat" w:hAnsi="GHEA Grapalat" w:cs="Sylfaen"/>
          <w:sz w:val="20"/>
          <w:szCs w:val="20"/>
        </w:rPr>
        <w:t>բնօրինակից</w:t>
      </w:r>
      <w:r w:rsidRPr="00C264AA">
        <w:rPr>
          <w:rFonts w:ascii="GHEA Grapalat" w:hAnsi="GHEA Grapalat"/>
          <w:sz w:val="20"/>
          <w:szCs w:val="20"/>
          <w:lang w:val="af-ZA"/>
        </w:rPr>
        <w:t xml:space="preserve"> </w:t>
      </w:r>
      <w:r w:rsidRPr="00C264AA">
        <w:rPr>
          <w:rFonts w:ascii="GHEA Grapalat" w:hAnsi="GHEA Grapalat" w:cs="Sylfaen"/>
          <w:sz w:val="20"/>
          <w:szCs w:val="20"/>
          <w:lang w:val="af-ZA"/>
        </w:rPr>
        <w:t>/</w:t>
      </w:r>
      <w:r w:rsidRPr="00E6597C">
        <w:rPr>
          <w:rFonts w:ascii="GHEA Grapalat" w:hAnsi="GHEA Grapalat" w:cs="Sylfaen"/>
          <w:sz w:val="20"/>
          <w:szCs w:val="20"/>
          <w:lang w:val="es-ES"/>
        </w:rPr>
        <w:t>բացառությամբ</w:t>
      </w:r>
      <w:r w:rsidRPr="00C264AA">
        <w:rPr>
          <w:rFonts w:ascii="GHEA Grapalat" w:hAnsi="GHEA Grapalat" w:cs="Sylfaen"/>
          <w:sz w:val="20"/>
          <w:szCs w:val="20"/>
          <w:lang w:val="af-ZA"/>
        </w:rPr>
        <w:t xml:space="preserve"> 3-</w:t>
      </w:r>
      <w:r w:rsidRPr="00E6597C">
        <w:rPr>
          <w:rFonts w:ascii="GHEA Grapalat" w:hAnsi="GHEA Grapalat" w:cs="Sylfaen"/>
          <w:sz w:val="20"/>
          <w:szCs w:val="20"/>
          <w:lang w:val="es-ES"/>
        </w:rPr>
        <w:t>րդ</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կողմի</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կողմից</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տրամադրված</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կամ</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հաստատված</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փաստաթղթերի</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որոնց</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դեպքում</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ներկայացվում</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է</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դրանց</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բնօրինակից</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պատճենահանված</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տարբերակը</w:t>
      </w:r>
      <w:r w:rsidRPr="00C264AA">
        <w:rPr>
          <w:rFonts w:ascii="GHEA Grapalat" w:hAnsi="GHEA Grapalat" w:cs="Sylfaen"/>
          <w:sz w:val="20"/>
          <w:szCs w:val="20"/>
          <w:lang w:val="af-ZA"/>
        </w:rPr>
        <w:t xml:space="preserve">/ </w:t>
      </w:r>
      <w:r w:rsidRPr="00E6597C">
        <w:rPr>
          <w:rFonts w:ascii="GHEA Grapalat" w:hAnsi="GHEA Grapalat" w:cs="Sylfaen"/>
          <w:sz w:val="20"/>
          <w:szCs w:val="20"/>
        </w:rPr>
        <w:t>և</w:t>
      </w:r>
      <w:r w:rsidRPr="00C264AA">
        <w:rPr>
          <w:rFonts w:ascii="GHEA Grapalat" w:hAnsi="GHEA Grapalat"/>
          <w:sz w:val="20"/>
          <w:szCs w:val="20"/>
          <w:lang w:val="af-ZA"/>
        </w:rPr>
        <w:t xml:space="preserve"> </w:t>
      </w:r>
      <w:r w:rsidR="00490EF1">
        <w:rPr>
          <w:rFonts w:ascii="GHEA Grapalat" w:hAnsi="GHEA Grapalat"/>
          <w:sz w:val="20"/>
          <w:szCs w:val="20"/>
          <w:lang w:val="af-ZA"/>
        </w:rPr>
        <w:t xml:space="preserve">2 </w:t>
      </w:r>
      <w:r w:rsidRPr="00E6597C">
        <w:rPr>
          <w:rFonts w:ascii="GHEA Grapalat" w:hAnsi="GHEA Grapalat"/>
          <w:sz w:val="20"/>
          <w:szCs w:val="20"/>
        </w:rPr>
        <w:t>օրինակ</w:t>
      </w:r>
      <w:r w:rsidRPr="00C264AA">
        <w:rPr>
          <w:rFonts w:ascii="GHEA Grapalat" w:hAnsi="GHEA Grapalat"/>
          <w:sz w:val="20"/>
          <w:szCs w:val="20"/>
          <w:lang w:val="af-ZA"/>
        </w:rPr>
        <w:t xml:space="preserve"> </w:t>
      </w:r>
      <w:r w:rsidRPr="00E6597C">
        <w:rPr>
          <w:rFonts w:ascii="GHEA Grapalat" w:hAnsi="GHEA Grapalat" w:cs="Sylfaen"/>
          <w:sz w:val="20"/>
          <w:szCs w:val="20"/>
        </w:rPr>
        <w:t>պատճեններից</w:t>
      </w:r>
      <w:r w:rsidRPr="00C264AA">
        <w:rPr>
          <w:rFonts w:ascii="GHEA Grapalat" w:hAnsi="GHEA Grapalat"/>
          <w:sz w:val="20"/>
          <w:szCs w:val="20"/>
          <w:lang w:val="af-ZA"/>
        </w:rPr>
        <w:t xml:space="preserve">: </w:t>
      </w:r>
      <w:r w:rsidRPr="00E6597C">
        <w:rPr>
          <w:rFonts w:ascii="GHEA Grapalat" w:hAnsi="GHEA Grapalat" w:cs="Sylfaen"/>
          <w:sz w:val="20"/>
          <w:szCs w:val="20"/>
        </w:rPr>
        <w:t>Փաստաթղթերի</w:t>
      </w:r>
      <w:r w:rsidRPr="00C264AA">
        <w:rPr>
          <w:rFonts w:ascii="GHEA Grapalat" w:hAnsi="GHEA Grapalat"/>
          <w:sz w:val="20"/>
          <w:szCs w:val="20"/>
          <w:lang w:val="af-ZA"/>
        </w:rPr>
        <w:t xml:space="preserve"> </w:t>
      </w:r>
      <w:r w:rsidRPr="00E6597C">
        <w:rPr>
          <w:rFonts w:ascii="GHEA Grapalat" w:hAnsi="GHEA Grapalat" w:cs="Sylfaen"/>
          <w:sz w:val="20"/>
          <w:szCs w:val="20"/>
        </w:rPr>
        <w:t>փաթեթների</w:t>
      </w:r>
      <w:r w:rsidRPr="00C264AA">
        <w:rPr>
          <w:rFonts w:ascii="GHEA Grapalat" w:hAnsi="GHEA Grapalat"/>
          <w:sz w:val="20"/>
          <w:szCs w:val="20"/>
          <w:lang w:val="af-ZA"/>
        </w:rPr>
        <w:t xml:space="preserve"> </w:t>
      </w:r>
      <w:r w:rsidRPr="00E6597C">
        <w:rPr>
          <w:rFonts w:ascii="GHEA Grapalat" w:hAnsi="GHEA Grapalat" w:cs="Sylfaen"/>
          <w:sz w:val="20"/>
          <w:szCs w:val="20"/>
        </w:rPr>
        <w:t>վրա</w:t>
      </w:r>
      <w:r w:rsidRPr="00C264AA">
        <w:rPr>
          <w:rFonts w:ascii="GHEA Grapalat" w:hAnsi="GHEA Grapalat"/>
          <w:sz w:val="20"/>
          <w:szCs w:val="20"/>
          <w:lang w:val="af-ZA"/>
        </w:rPr>
        <w:t xml:space="preserve"> </w:t>
      </w:r>
      <w:r w:rsidRPr="00E6597C">
        <w:rPr>
          <w:rFonts w:ascii="GHEA Grapalat" w:hAnsi="GHEA Grapalat" w:cs="Sylfaen"/>
          <w:sz w:val="20"/>
          <w:szCs w:val="20"/>
        </w:rPr>
        <w:t>համապատասխանաբար</w:t>
      </w:r>
      <w:r w:rsidRPr="00C264AA">
        <w:rPr>
          <w:rFonts w:ascii="GHEA Grapalat" w:hAnsi="GHEA Grapalat"/>
          <w:sz w:val="20"/>
          <w:szCs w:val="20"/>
          <w:lang w:val="af-ZA"/>
        </w:rPr>
        <w:t xml:space="preserve"> </w:t>
      </w:r>
      <w:r w:rsidRPr="00E6597C">
        <w:rPr>
          <w:rFonts w:ascii="GHEA Grapalat" w:hAnsi="GHEA Grapalat" w:cs="Sylfaen"/>
          <w:sz w:val="20"/>
          <w:szCs w:val="20"/>
        </w:rPr>
        <w:t>գրվում</w:t>
      </w:r>
      <w:r w:rsidRPr="00C264AA">
        <w:rPr>
          <w:rFonts w:ascii="GHEA Grapalat" w:hAnsi="GHEA Grapalat"/>
          <w:sz w:val="20"/>
          <w:szCs w:val="20"/>
          <w:lang w:val="af-ZA"/>
        </w:rPr>
        <w:t xml:space="preserve"> </w:t>
      </w:r>
      <w:r w:rsidRPr="00E6597C">
        <w:rPr>
          <w:rFonts w:ascii="GHEA Grapalat" w:hAnsi="GHEA Grapalat" w:cs="Sylfaen"/>
          <w:sz w:val="20"/>
          <w:szCs w:val="20"/>
        </w:rPr>
        <w:t>են</w:t>
      </w:r>
      <w:r w:rsidRPr="00C264AA">
        <w:rPr>
          <w:rFonts w:ascii="GHEA Grapalat" w:hAnsi="GHEA Grapalat"/>
          <w:sz w:val="20"/>
          <w:szCs w:val="20"/>
          <w:lang w:val="af-ZA"/>
        </w:rPr>
        <w:t xml:space="preserve"> «</w:t>
      </w:r>
      <w:r w:rsidRPr="00E6597C">
        <w:rPr>
          <w:rFonts w:ascii="GHEA Grapalat" w:hAnsi="GHEA Grapalat" w:cs="Sylfaen"/>
          <w:sz w:val="20"/>
          <w:szCs w:val="20"/>
        </w:rPr>
        <w:t>բնօրինակ</w:t>
      </w:r>
      <w:r w:rsidRPr="00C264AA">
        <w:rPr>
          <w:rFonts w:ascii="GHEA Grapalat" w:hAnsi="GHEA Grapalat"/>
          <w:sz w:val="20"/>
          <w:szCs w:val="20"/>
          <w:lang w:val="af-ZA"/>
        </w:rPr>
        <w:t xml:space="preserve">» </w:t>
      </w:r>
      <w:r w:rsidRPr="00E6597C">
        <w:rPr>
          <w:rFonts w:ascii="GHEA Grapalat" w:hAnsi="GHEA Grapalat" w:cs="Sylfaen"/>
          <w:sz w:val="20"/>
          <w:szCs w:val="20"/>
        </w:rPr>
        <w:t>և</w:t>
      </w:r>
      <w:r w:rsidRPr="00C264AA">
        <w:rPr>
          <w:rFonts w:ascii="GHEA Grapalat" w:hAnsi="GHEA Grapalat"/>
          <w:sz w:val="20"/>
          <w:szCs w:val="20"/>
          <w:lang w:val="af-ZA"/>
        </w:rPr>
        <w:t xml:space="preserve"> «</w:t>
      </w:r>
      <w:r w:rsidRPr="00E6597C">
        <w:rPr>
          <w:rFonts w:ascii="GHEA Grapalat" w:hAnsi="GHEA Grapalat" w:cs="Sylfaen"/>
          <w:sz w:val="20"/>
          <w:szCs w:val="20"/>
        </w:rPr>
        <w:t>պատճեն</w:t>
      </w:r>
      <w:r w:rsidRPr="00C264AA">
        <w:rPr>
          <w:rFonts w:ascii="GHEA Grapalat" w:hAnsi="GHEA Grapalat"/>
          <w:sz w:val="20"/>
          <w:szCs w:val="20"/>
          <w:lang w:val="af-ZA"/>
        </w:rPr>
        <w:t xml:space="preserve">» </w:t>
      </w:r>
      <w:r w:rsidRPr="00E6597C">
        <w:rPr>
          <w:rFonts w:ascii="GHEA Grapalat" w:hAnsi="GHEA Grapalat" w:cs="Sylfaen"/>
          <w:sz w:val="20"/>
          <w:szCs w:val="20"/>
        </w:rPr>
        <w:t>բառերը</w:t>
      </w:r>
      <w:r w:rsidRPr="00C264AA">
        <w:rPr>
          <w:rFonts w:ascii="GHEA Grapalat" w:hAnsi="GHEA Grapalat"/>
          <w:sz w:val="20"/>
          <w:szCs w:val="20"/>
          <w:lang w:val="af-ZA"/>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63AFEE2A" w14:textId="77777777" w:rsidR="00855496" w:rsidRPr="00EF0AAD" w:rsidRDefault="00855496" w:rsidP="00490EF1">
      <w:pPr>
        <w:jc w:val="right"/>
        <w:rPr>
          <w:rFonts w:ascii="GHEA Grapalat" w:hAnsi="GHEA Grapalat" w:cs="Sylfaen"/>
          <w:b/>
          <w:sz w:val="20"/>
          <w:lang w:val="af-ZA"/>
        </w:rPr>
      </w:pPr>
    </w:p>
    <w:p w14:paraId="2F31C760" w14:textId="514BCACD" w:rsidR="00B2572B" w:rsidRPr="00C264AA" w:rsidRDefault="00B2572B" w:rsidP="00490EF1">
      <w:pPr>
        <w:jc w:val="right"/>
        <w:rPr>
          <w:rFonts w:ascii="GHEA Grapalat" w:hAnsi="GHEA Grapalat" w:cs="Arial"/>
          <w:b/>
          <w:sz w:val="20"/>
          <w:lang w:val="af-ZA"/>
        </w:rPr>
      </w:pPr>
      <w:r w:rsidRPr="00E6597C">
        <w:rPr>
          <w:rFonts w:ascii="GHEA Grapalat" w:hAnsi="GHEA Grapalat" w:cs="Sylfaen"/>
          <w:b/>
          <w:sz w:val="20"/>
          <w:lang w:val="es-ES"/>
        </w:rPr>
        <w:t>Հավելված</w:t>
      </w:r>
      <w:r w:rsidRPr="00C264AA">
        <w:rPr>
          <w:rFonts w:ascii="GHEA Grapalat" w:hAnsi="GHEA Grapalat" w:cs="Arial"/>
          <w:b/>
          <w:sz w:val="20"/>
          <w:lang w:val="af-ZA"/>
        </w:rPr>
        <w:t xml:space="preserve">  N 1</w:t>
      </w:r>
    </w:p>
    <w:p w14:paraId="23BA768F" w14:textId="6E23F0AA" w:rsidR="00B2572B" w:rsidRPr="00C264AA" w:rsidRDefault="00BB1BF9" w:rsidP="00EF3662">
      <w:pPr>
        <w:pStyle w:val="BodyTextIndent3"/>
        <w:spacing w:line="240" w:lineRule="auto"/>
        <w:jc w:val="right"/>
        <w:rPr>
          <w:rFonts w:ascii="GHEA Grapalat" w:hAnsi="GHEA Grapalat" w:cs="Arial"/>
          <w:b/>
          <w:lang w:val="af-ZA"/>
        </w:rPr>
      </w:pPr>
      <w:r w:rsidRPr="00EF0AAD">
        <w:rPr>
          <w:rFonts w:ascii="GHEA Grapalat" w:hAnsi="GHEA Grapalat" w:cs="Sylfaen"/>
          <w:b/>
          <w:lang w:val="af-ZA"/>
        </w:rPr>
        <w:t>«</w:t>
      </w:r>
      <w:r w:rsidRPr="00BB1BF9">
        <w:rPr>
          <w:rFonts w:ascii="GHEA Grapalat" w:hAnsi="GHEA Grapalat" w:cs="Sylfaen"/>
          <w:b/>
          <w:lang w:val="es-ES"/>
        </w:rPr>
        <w:t>ԴՓԿ</w:t>
      </w:r>
      <w:r w:rsidRPr="00EF0AAD">
        <w:rPr>
          <w:rFonts w:ascii="GHEA Grapalat" w:hAnsi="GHEA Grapalat" w:cs="Sylfaen"/>
          <w:b/>
          <w:lang w:val="af-ZA"/>
        </w:rPr>
        <w:t>-</w:t>
      </w:r>
      <w:r w:rsidR="00BB758C">
        <w:rPr>
          <w:rFonts w:ascii="GHEA Grapalat" w:hAnsi="GHEA Grapalat" w:cs="Sylfaen"/>
          <w:b/>
          <w:lang w:val="es-ES"/>
        </w:rPr>
        <w:t>ԳՀԱՊ</w:t>
      </w:r>
      <w:r w:rsidRPr="00BB1BF9">
        <w:rPr>
          <w:rFonts w:ascii="GHEA Grapalat" w:hAnsi="GHEA Grapalat" w:cs="Sylfaen"/>
          <w:b/>
          <w:lang w:val="es-ES"/>
        </w:rPr>
        <w:t>ՁԲ</w:t>
      </w:r>
      <w:r w:rsidRPr="00EF0AAD">
        <w:rPr>
          <w:rFonts w:ascii="GHEA Grapalat" w:hAnsi="GHEA Grapalat" w:cs="Sylfaen"/>
          <w:b/>
          <w:lang w:val="af-ZA"/>
        </w:rPr>
        <w:t>-</w:t>
      </w:r>
      <w:r w:rsidR="005800F6">
        <w:rPr>
          <w:rFonts w:ascii="GHEA Grapalat" w:hAnsi="GHEA Grapalat" w:cs="Sylfaen"/>
          <w:b/>
          <w:lang w:val="af-ZA"/>
        </w:rPr>
        <w:t>25/03</w:t>
      </w:r>
      <w:r w:rsidRPr="00EF0AAD">
        <w:rPr>
          <w:rFonts w:ascii="GHEA Grapalat" w:hAnsi="GHEA Grapalat" w:cs="Sylfaen"/>
          <w:b/>
          <w:lang w:val="af-ZA"/>
        </w:rPr>
        <w:t>»</w:t>
      </w:r>
      <w:r>
        <w:rPr>
          <w:rFonts w:ascii="GHEA Grapalat" w:hAnsi="GHEA Grapalat"/>
          <w:sz w:val="24"/>
          <w:szCs w:val="24"/>
          <w:lang w:val="af-ZA"/>
        </w:rPr>
        <w:t xml:space="preserve"> </w:t>
      </w:r>
      <w:r w:rsidR="00B2572B" w:rsidRPr="00E6597C">
        <w:rPr>
          <w:rFonts w:ascii="GHEA Grapalat" w:hAnsi="GHEA Grapalat" w:cs="Sylfaen"/>
          <w:b/>
          <w:lang w:val="es-ES"/>
        </w:rPr>
        <w:t>ծածկագրով</w:t>
      </w:r>
    </w:p>
    <w:p w14:paraId="436306C5" w14:textId="6C19B970" w:rsidR="00B2572B" w:rsidRPr="00C264AA" w:rsidRDefault="00BB758C" w:rsidP="00EF3662">
      <w:pPr>
        <w:pStyle w:val="BodyTextIndent3"/>
        <w:spacing w:line="240" w:lineRule="auto"/>
        <w:jc w:val="right"/>
        <w:rPr>
          <w:rFonts w:ascii="GHEA Grapalat" w:hAnsi="GHEA Grapalat" w:cs="Arial"/>
          <w:b/>
          <w:lang w:val="af-ZA"/>
        </w:rPr>
      </w:pPr>
      <w:r>
        <w:rPr>
          <w:rFonts w:ascii="GHEA Grapalat" w:hAnsi="GHEA Grapalat" w:cs="Sylfaen"/>
          <w:b/>
          <w:lang w:val="es-ES"/>
        </w:rPr>
        <w:t>Գնանշման հարցման</w:t>
      </w:r>
      <w:r w:rsidR="00B2572B" w:rsidRPr="00C264AA">
        <w:rPr>
          <w:rFonts w:ascii="GHEA Grapalat" w:hAnsi="GHEA Grapalat" w:cs="Arial"/>
          <w:b/>
          <w:lang w:val="af-ZA"/>
        </w:rPr>
        <w:t xml:space="preserve"> </w:t>
      </w:r>
      <w:r w:rsidR="00B2572B" w:rsidRPr="00E6597C">
        <w:rPr>
          <w:rFonts w:ascii="GHEA Grapalat" w:hAnsi="GHEA Grapalat" w:cs="Sylfaen"/>
          <w:b/>
          <w:lang w:val="es-ES"/>
        </w:rPr>
        <w:t>հրավերի</w:t>
      </w:r>
    </w:p>
    <w:p w14:paraId="49077D98" w14:textId="77777777" w:rsidR="00B2572B" w:rsidRPr="00C264AA" w:rsidRDefault="00B2572B" w:rsidP="00EF3662">
      <w:pPr>
        <w:jc w:val="center"/>
        <w:rPr>
          <w:rFonts w:ascii="GHEA Grapalat" w:hAnsi="GHEA Grapalat" w:cs="Sylfaen"/>
          <w:b/>
          <w:lang w:val="af-ZA"/>
        </w:rPr>
      </w:pPr>
    </w:p>
    <w:p w14:paraId="3BF726CF" w14:textId="77777777" w:rsidR="00BB758C" w:rsidRPr="0025742C" w:rsidRDefault="00BB758C" w:rsidP="00BB758C">
      <w:pPr>
        <w:jc w:val="center"/>
        <w:rPr>
          <w:rFonts w:ascii="GHEA Grapalat" w:hAnsi="GHEA Grapalat" w:cs="Arial"/>
          <w:b/>
          <w:lang w:val="es-ES"/>
        </w:rPr>
      </w:pPr>
      <w:r w:rsidRPr="0025742C">
        <w:rPr>
          <w:rFonts w:ascii="GHEA Grapalat" w:hAnsi="GHEA Grapalat" w:cs="Sylfaen"/>
          <w:b/>
          <w:lang w:val="es-ES"/>
        </w:rPr>
        <w:t>ԴԻՄՈՒՄՀԱՅՏԱՐԱՐՈՒԹՅՈՒՆ</w:t>
      </w:r>
    </w:p>
    <w:p w14:paraId="5E9E23D9" w14:textId="644CDDA1" w:rsidR="00B2572B" w:rsidRPr="00C264AA" w:rsidRDefault="00BB758C" w:rsidP="00BB758C">
      <w:pPr>
        <w:jc w:val="center"/>
        <w:rPr>
          <w:lang w:val="af-ZA" w:eastAsia="ru-RU"/>
        </w:rPr>
      </w:pPr>
      <w:r w:rsidRPr="0025742C">
        <w:rPr>
          <w:rFonts w:ascii="GHEA Grapalat" w:hAnsi="GHEA Grapalat" w:cs="Sylfaen"/>
          <w:b/>
          <w:lang w:val="es-ES" w:eastAsia="ru-RU"/>
        </w:rPr>
        <w:t>Գնանշման հարցմանն մասնակցելու</w:t>
      </w:r>
    </w:p>
    <w:p w14:paraId="73D215BE" w14:textId="77777777" w:rsidR="00B2572B" w:rsidRPr="00C264AA" w:rsidRDefault="00B2572B" w:rsidP="00EF3662">
      <w:pPr>
        <w:jc w:val="both"/>
        <w:rPr>
          <w:rFonts w:ascii="GHEA Grapalat" w:hAnsi="GHEA Grapalat" w:cs="Arial"/>
          <w:sz w:val="20"/>
          <w:szCs w:val="20"/>
          <w:lang w:val="af-ZA"/>
        </w:rPr>
      </w:pPr>
      <w:r w:rsidRPr="00C264AA">
        <w:rPr>
          <w:rFonts w:ascii="GHEA Grapalat" w:hAnsi="GHEA Grapalat"/>
          <w:sz w:val="22"/>
          <w:szCs w:val="22"/>
          <w:u w:val="single"/>
          <w:lang w:val="af-ZA"/>
        </w:rPr>
        <w:t xml:space="preserve">                                                             </w:t>
      </w:r>
      <w:r w:rsidRPr="00C264AA">
        <w:rPr>
          <w:rFonts w:ascii="GHEA Grapalat" w:hAnsi="GHEA Grapalat"/>
          <w:sz w:val="22"/>
          <w:szCs w:val="22"/>
          <w:u w:val="single"/>
          <w:lang w:val="af-ZA"/>
        </w:rPr>
        <w:tab/>
      </w:r>
      <w:r w:rsidRPr="00C264AA">
        <w:rPr>
          <w:rFonts w:ascii="GHEA Grapalat" w:hAnsi="GHEA Grapalat"/>
          <w:sz w:val="22"/>
          <w:szCs w:val="22"/>
          <w:u w:val="single"/>
          <w:lang w:val="af-ZA"/>
        </w:rPr>
        <w:tab/>
        <w:t xml:space="preserve">       </w:t>
      </w:r>
      <w:r w:rsidRPr="00C264AA">
        <w:rPr>
          <w:rFonts w:ascii="GHEA Grapalat" w:hAnsi="GHEA Grapalat"/>
          <w:sz w:val="22"/>
          <w:szCs w:val="22"/>
          <w:lang w:val="af-ZA"/>
        </w:rPr>
        <w:t xml:space="preserve"> </w:t>
      </w:r>
      <w:proofErr w:type="gramStart"/>
      <w:r w:rsidRPr="00E6597C">
        <w:rPr>
          <w:rFonts w:ascii="GHEA Grapalat" w:hAnsi="GHEA Grapalat" w:cs="Sylfaen"/>
          <w:sz w:val="20"/>
          <w:szCs w:val="20"/>
          <w:lang w:val="es-ES"/>
        </w:rPr>
        <w:t>հայտնում</w:t>
      </w:r>
      <w:proofErr w:type="gramEnd"/>
      <w:r w:rsidRPr="00C264AA">
        <w:rPr>
          <w:rFonts w:ascii="GHEA Grapalat" w:hAnsi="GHEA Grapalat" w:cs="Arial"/>
          <w:sz w:val="20"/>
          <w:szCs w:val="20"/>
          <w:lang w:val="af-ZA"/>
        </w:rPr>
        <w:t xml:space="preserve"> </w:t>
      </w:r>
      <w:r w:rsidRPr="00E6597C">
        <w:rPr>
          <w:rFonts w:ascii="GHEA Grapalat" w:hAnsi="GHEA Grapalat" w:cs="Sylfaen"/>
          <w:sz w:val="20"/>
          <w:szCs w:val="20"/>
          <w:lang w:val="es-ES"/>
        </w:rPr>
        <w:t>է</w:t>
      </w:r>
      <w:r w:rsidRPr="00C264AA">
        <w:rPr>
          <w:rFonts w:ascii="GHEA Grapalat" w:hAnsi="GHEA Grapalat" w:cs="Arial"/>
          <w:sz w:val="20"/>
          <w:szCs w:val="20"/>
          <w:lang w:val="af-ZA"/>
        </w:rPr>
        <w:t xml:space="preserve">, </w:t>
      </w:r>
      <w:r w:rsidRPr="00E6597C">
        <w:rPr>
          <w:rFonts w:ascii="GHEA Grapalat" w:hAnsi="GHEA Grapalat" w:cs="Sylfaen"/>
          <w:sz w:val="20"/>
          <w:szCs w:val="20"/>
          <w:lang w:val="es-ES"/>
        </w:rPr>
        <w:t>որ</w:t>
      </w:r>
      <w:r w:rsidRPr="00C264AA">
        <w:rPr>
          <w:rFonts w:ascii="GHEA Grapalat" w:hAnsi="GHEA Grapalat" w:cs="Arial"/>
          <w:sz w:val="20"/>
          <w:szCs w:val="20"/>
          <w:lang w:val="af-ZA"/>
        </w:rPr>
        <w:t xml:space="preserve"> </w:t>
      </w:r>
      <w:r w:rsidRPr="00E6597C">
        <w:rPr>
          <w:rFonts w:ascii="GHEA Grapalat" w:hAnsi="GHEA Grapalat" w:cs="Sylfaen"/>
          <w:sz w:val="20"/>
          <w:szCs w:val="20"/>
          <w:lang w:val="es-ES"/>
        </w:rPr>
        <w:t>ցանկություն</w:t>
      </w:r>
      <w:r w:rsidRPr="00C264AA">
        <w:rPr>
          <w:rFonts w:ascii="GHEA Grapalat" w:hAnsi="GHEA Grapalat" w:cs="Arial"/>
          <w:sz w:val="20"/>
          <w:szCs w:val="20"/>
          <w:lang w:val="af-ZA"/>
        </w:rPr>
        <w:t xml:space="preserve"> </w:t>
      </w:r>
      <w:r w:rsidRPr="00E6597C">
        <w:rPr>
          <w:rFonts w:ascii="GHEA Grapalat" w:hAnsi="GHEA Grapalat" w:cs="Sylfaen"/>
          <w:sz w:val="20"/>
          <w:szCs w:val="20"/>
          <w:lang w:val="es-ES"/>
        </w:rPr>
        <w:t>ունի</w:t>
      </w:r>
      <w:r w:rsidRPr="00C264AA">
        <w:rPr>
          <w:rFonts w:ascii="GHEA Grapalat" w:hAnsi="GHEA Grapalat" w:cs="Arial"/>
          <w:sz w:val="20"/>
          <w:szCs w:val="20"/>
          <w:lang w:val="af-ZA"/>
        </w:rPr>
        <w:t xml:space="preserve"> </w:t>
      </w:r>
      <w:r w:rsidRPr="00E6597C">
        <w:rPr>
          <w:rFonts w:ascii="GHEA Grapalat" w:hAnsi="GHEA Grapalat" w:cs="Sylfaen"/>
          <w:sz w:val="20"/>
          <w:szCs w:val="20"/>
          <w:lang w:val="es-ES"/>
        </w:rPr>
        <w:t>մասնակցել</w:t>
      </w:r>
    </w:p>
    <w:p w14:paraId="5D991907" w14:textId="77777777" w:rsidR="00B2572B" w:rsidRPr="00C264AA" w:rsidRDefault="00B2572B" w:rsidP="00EF3662">
      <w:pPr>
        <w:jc w:val="both"/>
        <w:rPr>
          <w:rFonts w:ascii="GHEA Grapalat" w:hAnsi="GHEA Grapalat"/>
          <w:sz w:val="22"/>
          <w:szCs w:val="22"/>
          <w:vertAlign w:val="superscript"/>
          <w:lang w:val="af-ZA"/>
        </w:rPr>
      </w:pPr>
      <w:r w:rsidRPr="00C264AA">
        <w:rPr>
          <w:rFonts w:ascii="GHEA Grapalat" w:hAnsi="GHEA Grapalat"/>
          <w:vertAlign w:val="superscript"/>
          <w:lang w:val="af-ZA"/>
        </w:rPr>
        <w:t xml:space="preserve">               </w:t>
      </w:r>
      <w:r w:rsidRPr="00C264AA">
        <w:rPr>
          <w:rFonts w:ascii="GHEA Grapalat" w:hAnsi="GHEA Grapalat"/>
          <w:lang w:val="af-ZA"/>
        </w:rPr>
        <w:t xml:space="preserve">            </w:t>
      </w:r>
      <w:r w:rsidRPr="00E6597C">
        <w:rPr>
          <w:rFonts w:ascii="GHEA Grapalat" w:hAnsi="GHEA Grapalat" w:cs="Sylfaen"/>
          <w:vertAlign w:val="superscript"/>
          <w:lang w:val="es-ES"/>
        </w:rPr>
        <w:t>մասնակցի</w:t>
      </w:r>
      <w:r w:rsidRPr="00C264AA">
        <w:rPr>
          <w:rFonts w:ascii="GHEA Grapalat" w:hAnsi="GHEA Grapalat" w:cs="Arial"/>
          <w:vertAlign w:val="superscript"/>
          <w:lang w:val="af-ZA"/>
        </w:rPr>
        <w:t xml:space="preserve"> </w:t>
      </w:r>
      <w:r w:rsidRPr="00E6597C">
        <w:rPr>
          <w:rFonts w:ascii="GHEA Grapalat" w:hAnsi="GHEA Grapalat" w:cs="Sylfaen"/>
          <w:vertAlign w:val="superscript"/>
          <w:lang w:val="es-ES"/>
        </w:rPr>
        <w:t>անվանումը</w:t>
      </w:r>
      <w:r w:rsidRPr="00C264AA">
        <w:rPr>
          <w:rFonts w:ascii="GHEA Grapalat" w:hAnsi="GHEA Grapalat" w:cs="Arial"/>
          <w:vertAlign w:val="superscript"/>
          <w:lang w:val="af-ZA"/>
        </w:rPr>
        <w:t xml:space="preserve"> </w:t>
      </w:r>
    </w:p>
    <w:p w14:paraId="5561F6E3" w14:textId="3F3BA31E" w:rsidR="00B2572B" w:rsidRPr="00C264AA" w:rsidRDefault="00B2572B" w:rsidP="00EF3662">
      <w:pPr>
        <w:jc w:val="both"/>
        <w:rPr>
          <w:rFonts w:ascii="GHEA Grapalat" w:hAnsi="GHEA Grapalat"/>
          <w:sz w:val="22"/>
          <w:szCs w:val="22"/>
          <w:u w:val="single"/>
          <w:lang w:val="af-ZA"/>
        </w:rPr>
      </w:pPr>
      <w:r w:rsidRPr="00C264AA">
        <w:rPr>
          <w:rFonts w:ascii="GHEA Grapalat" w:hAnsi="GHEA Grapalat"/>
          <w:sz w:val="22"/>
          <w:szCs w:val="22"/>
          <w:u w:val="single"/>
          <w:lang w:val="af-ZA"/>
        </w:rPr>
        <w:tab/>
      </w:r>
      <w:r w:rsidRPr="00C264AA">
        <w:rPr>
          <w:rFonts w:ascii="GHEA Grapalat" w:hAnsi="GHEA Grapalat"/>
          <w:sz w:val="22"/>
          <w:szCs w:val="22"/>
          <w:u w:val="single"/>
          <w:lang w:val="af-ZA"/>
        </w:rPr>
        <w:tab/>
      </w:r>
      <w:r w:rsidRPr="00C264AA">
        <w:rPr>
          <w:rFonts w:ascii="GHEA Grapalat" w:hAnsi="GHEA Grapalat"/>
          <w:sz w:val="22"/>
          <w:szCs w:val="22"/>
          <w:u w:val="single"/>
          <w:lang w:val="af-ZA"/>
        </w:rPr>
        <w:tab/>
      </w:r>
      <w:r w:rsidRPr="00C264AA">
        <w:rPr>
          <w:rFonts w:ascii="GHEA Grapalat" w:hAnsi="GHEA Grapalat"/>
          <w:sz w:val="22"/>
          <w:szCs w:val="22"/>
          <w:u w:val="single"/>
          <w:lang w:val="af-ZA"/>
        </w:rPr>
        <w:tab/>
      </w:r>
      <w:r w:rsidRPr="00C264AA">
        <w:rPr>
          <w:rFonts w:ascii="GHEA Grapalat" w:hAnsi="GHEA Grapalat"/>
          <w:sz w:val="22"/>
          <w:szCs w:val="22"/>
          <w:u w:val="single"/>
          <w:lang w:val="af-ZA"/>
        </w:rPr>
        <w:tab/>
      </w:r>
      <w:r w:rsidRPr="00C264AA">
        <w:rPr>
          <w:rFonts w:ascii="GHEA Grapalat" w:hAnsi="GHEA Grapalat"/>
          <w:sz w:val="22"/>
          <w:szCs w:val="22"/>
          <w:u w:val="single"/>
          <w:lang w:val="af-ZA"/>
        </w:rPr>
        <w:tab/>
      </w:r>
      <w:r w:rsidRPr="00C264AA">
        <w:rPr>
          <w:rFonts w:ascii="GHEA Grapalat" w:hAnsi="GHEA Grapalat"/>
          <w:sz w:val="22"/>
          <w:szCs w:val="22"/>
          <w:lang w:val="af-ZA"/>
        </w:rPr>
        <w:t>-</w:t>
      </w:r>
      <w:r w:rsidRPr="00E6597C">
        <w:rPr>
          <w:rFonts w:ascii="GHEA Grapalat" w:hAnsi="GHEA Grapalat" w:cs="Sylfaen"/>
          <w:sz w:val="20"/>
          <w:szCs w:val="20"/>
          <w:lang w:val="es-ES"/>
        </w:rPr>
        <w:t>ի</w:t>
      </w:r>
      <w:r w:rsidRPr="00C264AA">
        <w:rPr>
          <w:rFonts w:ascii="GHEA Grapalat" w:hAnsi="GHEA Grapalat" w:cs="Sylfaen"/>
          <w:sz w:val="20"/>
          <w:szCs w:val="20"/>
          <w:lang w:val="af-ZA"/>
        </w:rPr>
        <w:t xml:space="preserve"> </w:t>
      </w:r>
      <w:r w:rsidRPr="00BB1BF9">
        <w:rPr>
          <w:rFonts w:ascii="GHEA Grapalat" w:hAnsi="GHEA Grapalat" w:cs="Sylfaen"/>
          <w:sz w:val="20"/>
          <w:szCs w:val="20"/>
          <w:lang w:val="af-ZA"/>
        </w:rPr>
        <w:t xml:space="preserve">կողմից </w:t>
      </w:r>
      <w:r w:rsidR="00951FD4" w:rsidRPr="00EF0AAD">
        <w:rPr>
          <w:rFonts w:ascii="GHEA Grapalat" w:hAnsi="GHEA Grapalat" w:cs="Sylfaen"/>
          <w:b/>
          <w:lang w:val="af-ZA"/>
        </w:rPr>
        <w:t>«</w:t>
      </w:r>
      <w:r w:rsidR="00951FD4" w:rsidRPr="00BB1BF9">
        <w:rPr>
          <w:rFonts w:ascii="GHEA Grapalat" w:hAnsi="GHEA Grapalat" w:cs="Sylfaen"/>
          <w:b/>
          <w:lang w:val="es-ES"/>
        </w:rPr>
        <w:t>ԴՓԿ</w:t>
      </w:r>
      <w:r w:rsidR="00951FD4" w:rsidRPr="00EF0AAD">
        <w:rPr>
          <w:rFonts w:ascii="GHEA Grapalat" w:hAnsi="GHEA Grapalat" w:cs="Sylfaen"/>
          <w:b/>
          <w:lang w:val="af-ZA"/>
        </w:rPr>
        <w:t>-</w:t>
      </w:r>
      <w:r w:rsidR="00951FD4">
        <w:rPr>
          <w:rFonts w:ascii="GHEA Grapalat" w:hAnsi="GHEA Grapalat" w:cs="Sylfaen"/>
          <w:b/>
          <w:lang w:val="es-ES"/>
        </w:rPr>
        <w:t>ԳՀԱՊ</w:t>
      </w:r>
      <w:r w:rsidR="00951FD4" w:rsidRPr="00BB1BF9">
        <w:rPr>
          <w:rFonts w:ascii="GHEA Grapalat" w:hAnsi="GHEA Grapalat" w:cs="Sylfaen"/>
          <w:b/>
          <w:lang w:val="es-ES"/>
        </w:rPr>
        <w:t>ՁԲ</w:t>
      </w:r>
      <w:r w:rsidR="00951FD4" w:rsidRPr="00EF0AAD">
        <w:rPr>
          <w:rFonts w:ascii="GHEA Grapalat" w:hAnsi="GHEA Grapalat" w:cs="Sylfaen"/>
          <w:b/>
          <w:lang w:val="af-ZA"/>
        </w:rPr>
        <w:t>-</w:t>
      </w:r>
      <w:r w:rsidR="005800F6">
        <w:rPr>
          <w:rFonts w:ascii="GHEA Grapalat" w:hAnsi="GHEA Grapalat" w:cs="Sylfaen"/>
          <w:b/>
          <w:lang w:val="af-ZA"/>
        </w:rPr>
        <w:t>25/03</w:t>
      </w:r>
      <w:r w:rsidR="00951FD4" w:rsidRPr="00EF0AAD">
        <w:rPr>
          <w:rFonts w:ascii="GHEA Grapalat" w:hAnsi="GHEA Grapalat" w:cs="Sylfaen"/>
          <w:b/>
          <w:lang w:val="af-ZA"/>
        </w:rPr>
        <w:t>»</w:t>
      </w:r>
      <w:r w:rsidR="00951FD4">
        <w:rPr>
          <w:rFonts w:ascii="GHEA Grapalat" w:hAnsi="GHEA Grapalat" w:cs="Sylfaen"/>
          <w:b/>
          <w:lang w:val="af-ZA"/>
        </w:rPr>
        <w:t xml:space="preserve"> </w:t>
      </w:r>
      <w:r w:rsidRPr="00E6597C">
        <w:rPr>
          <w:rFonts w:ascii="GHEA Grapalat" w:hAnsi="GHEA Grapalat" w:cs="Sylfaen"/>
          <w:sz w:val="20"/>
          <w:szCs w:val="20"/>
          <w:lang w:val="es-ES"/>
        </w:rPr>
        <w:t>ծածկագրով</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հայտարարված</w:t>
      </w:r>
    </w:p>
    <w:p w14:paraId="2A493809" w14:textId="77777777" w:rsidR="00B2572B" w:rsidRPr="00C264AA" w:rsidRDefault="00B2572B" w:rsidP="00EF3662">
      <w:pPr>
        <w:jc w:val="both"/>
        <w:rPr>
          <w:rFonts w:ascii="GHEA Grapalat" w:hAnsi="GHEA Grapalat" w:cs="Sylfaen"/>
          <w:vertAlign w:val="superscript"/>
          <w:lang w:val="af-ZA"/>
        </w:rPr>
      </w:pPr>
      <w:r w:rsidRPr="00C264AA">
        <w:rPr>
          <w:rFonts w:ascii="GHEA Grapalat" w:hAnsi="GHEA Grapalat" w:cs="Sylfaen"/>
          <w:vertAlign w:val="superscript"/>
          <w:lang w:val="af-ZA"/>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w:t>
      </w:r>
      <w:r w:rsidRPr="00C264AA">
        <w:rPr>
          <w:rFonts w:ascii="GHEA Grapalat" w:hAnsi="GHEA Grapalat" w:cs="Sylfaen"/>
          <w:vertAlign w:val="superscript"/>
          <w:lang w:val="af-ZA"/>
        </w:rPr>
        <w:t xml:space="preserve"> </w:t>
      </w:r>
      <w:r w:rsidRPr="00E6597C">
        <w:rPr>
          <w:rFonts w:ascii="GHEA Grapalat" w:hAnsi="GHEA Grapalat" w:cs="Sylfaen"/>
          <w:vertAlign w:val="superscript"/>
          <w:lang w:val="es-ES"/>
        </w:rPr>
        <w:t>անվանումը</w:t>
      </w:r>
    </w:p>
    <w:p w14:paraId="55F77561" w14:textId="616C4D45" w:rsidR="00B2572B" w:rsidRPr="00C264AA" w:rsidRDefault="00B2572B" w:rsidP="00EF3662">
      <w:pPr>
        <w:jc w:val="both"/>
        <w:rPr>
          <w:rFonts w:ascii="GHEA Grapalat" w:hAnsi="GHEA Grapalat" w:cs="Sylfaen"/>
          <w:sz w:val="20"/>
          <w:szCs w:val="20"/>
          <w:lang w:val="af-ZA"/>
        </w:rPr>
      </w:pPr>
      <w:proofErr w:type="gramStart"/>
      <w:r w:rsidRPr="00E6597C">
        <w:rPr>
          <w:rFonts w:ascii="GHEA Grapalat" w:hAnsi="GHEA Grapalat" w:cs="Sylfaen"/>
          <w:sz w:val="20"/>
          <w:szCs w:val="20"/>
          <w:lang w:val="es-ES"/>
        </w:rPr>
        <w:t>մրցույթի</w:t>
      </w:r>
      <w:proofErr w:type="gramEnd"/>
      <w:r w:rsidRPr="00C264AA">
        <w:rPr>
          <w:rFonts w:ascii="GHEA Grapalat" w:hAnsi="GHEA Grapalat" w:cs="Arial"/>
          <w:sz w:val="16"/>
          <w:szCs w:val="16"/>
          <w:lang w:val="af-ZA"/>
        </w:rPr>
        <w:t xml:space="preserve"> </w:t>
      </w:r>
      <w:r w:rsidRPr="00C264AA">
        <w:rPr>
          <w:rFonts w:ascii="GHEA Grapalat" w:hAnsi="GHEA Grapalat"/>
          <w:u w:val="single"/>
          <w:lang w:val="af-ZA"/>
        </w:rPr>
        <w:tab/>
        <w:t xml:space="preserve">    </w:t>
      </w:r>
      <w:r w:rsidRPr="00C264AA">
        <w:rPr>
          <w:rFonts w:ascii="GHEA Grapalat" w:hAnsi="GHEA Grapalat"/>
          <w:u w:val="single"/>
          <w:lang w:val="af-ZA"/>
        </w:rPr>
        <w:tab/>
      </w:r>
      <w:r w:rsidRPr="00C264AA">
        <w:rPr>
          <w:rFonts w:ascii="GHEA Grapalat" w:hAnsi="GHEA Grapalat"/>
          <w:u w:val="single"/>
          <w:lang w:val="af-ZA"/>
        </w:rPr>
        <w:tab/>
      </w:r>
      <w:r w:rsidRPr="00C264AA">
        <w:rPr>
          <w:rFonts w:ascii="GHEA Grapalat" w:hAnsi="GHEA Grapalat"/>
          <w:u w:val="single"/>
          <w:lang w:val="af-ZA"/>
        </w:rPr>
        <w:tab/>
      </w:r>
      <w:r w:rsidRPr="00C264AA">
        <w:rPr>
          <w:rFonts w:ascii="GHEA Grapalat" w:hAnsi="GHEA Grapalat"/>
          <w:u w:val="single"/>
          <w:lang w:val="af-ZA"/>
        </w:rPr>
        <w:tab/>
      </w:r>
      <w:r w:rsidRPr="00C264AA">
        <w:rPr>
          <w:rFonts w:ascii="GHEA Grapalat" w:hAnsi="GHEA Grapalat"/>
          <w:u w:val="single"/>
          <w:lang w:val="af-ZA"/>
        </w:rPr>
        <w:tab/>
        <w:t xml:space="preserve">     </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չափաբաժնին</w:t>
      </w:r>
      <w:r w:rsidRPr="00C264AA">
        <w:rPr>
          <w:rFonts w:ascii="GHEA Grapalat" w:hAnsi="GHEA Grapalat" w:cs="Arial"/>
          <w:sz w:val="20"/>
          <w:szCs w:val="20"/>
          <w:lang w:val="af-ZA"/>
        </w:rPr>
        <w:t xml:space="preserve">  (</w:t>
      </w:r>
      <w:r w:rsidRPr="00E6597C">
        <w:rPr>
          <w:rFonts w:ascii="GHEA Grapalat" w:hAnsi="GHEA Grapalat" w:cs="Sylfaen"/>
          <w:sz w:val="20"/>
          <w:szCs w:val="20"/>
          <w:lang w:val="es-ES"/>
        </w:rPr>
        <w:t>չափաբաժիններին</w:t>
      </w:r>
      <w:r w:rsidRPr="00C264AA">
        <w:rPr>
          <w:rFonts w:ascii="GHEA Grapalat" w:hAnsi="GHEA Grapalat" w:cs="Arial"/>
          <w:sz w:val="20"/>
          <w:szCs w:val="20"/>
          <w:lang w:val="af-ZA"/>
        </w:rPr>
        <w:t xml:space="preserve">) </w:t>
      </w:r>
      <w:r w:rsidRPr="00E6597C">
        <w:rPr>
          <w:rFonts w:ascii="GHEA Grapalat" w:hAnsi="GHEA Grapalat" w:cs="Sylfaen"/>
          <w:sz w:val="20"/>
          <w:szCs w:val="20"/>
          <w:lang w:val="es-ES"/>
        </w:rPr>
        <w:t>և</w:t>
      </w:r>
      <w:r w:rsidRPr="00C264AA">
        <w:rPr>
          <w:rFonts w:ascii="GHEA Grapalat" w:hAnsi="GHEA Grapalat" w:cs="Arial"/>
          <w:sz w:val="20"/>
          <w:szCs w:val="20"/>
          <w:lang w:val="af-ZA"/>
        </w:rPr>
        <w:t xml:space="preserve"> </w:t>
      </w:r>
      <w:r w:rsidRPr="00E6597C">
        <w:rPr>
          <w:rFonts w:ascii="GHEA Grapalat" w:hAnsi="GHEA Grapalat" w:cs="Sylfaen"/>
          <w:sz w:val="20"/>
          <w:szCs w:val="20"/>
          <w:lang w:val="es-ES"/>
        </w:rPr>
        <w:t>հրավերի</w:t>
      </w:r>
      <w:r w:rsidRPr="00C264AA">
        <w:rPr>
          <w:rFonts w:ascii="GHEA Grapalat" w:hAnsi="GHEA Grapalat" w:cs="Sylfaen"/>
          <w:sz w:val="20"/>
          <w:szCs w:val="20"/>
          <w:lang w:val="af-ZA"/>
        </w:rPr>
        <w:t xml:space="preserve"> </w:t>
      </w:r>
    </w:p>
    <w:p w14:paraId="115EE85A" w14:textId="77777777" w:rsidR="00B2572B" w:rsidRPr="00C264AA" w:rsidRDefault="00B2572B" w:rsidP="00EF3662">
      <w:pPr>
        <w:jc w:val="both"/>
        <w:rPr>
          <w:rFonts w:ascii="GHEA Grapalat" w:hAnsi="GHEA Grapalat"/>
          <w:vertAlign w:val="superscript"/>
          <w:lang w:val="af-ZA"/>
        </w:rPr>
      </w:pPr>
      <w:r w:rsidRPr="00C264AA">
        <w:rPr>
          <w:rFonts w:ascii="GHEA Grapalat" w:hAnsi="GHEA Grapalat" w:cs="Sylfaen"/>
          <w:vertAlign w:val="superscript"/>
          <w:lang w:val="af-ZA"/>
        </w:rPr>
        <w:t xml:space="preserve">                                            </w:t>
      </w:r>
      <w:r w:rsidRPr="00E6597C">
        <w:rPr>
          <w:rFonts w:ascii="GHEA Grapalat" w:hAnsi="GHEA Grapalat" w:cs="Sylfaen"/>
          <w:vertAlign w:val="superscript"/>
          <w:lang w:val="es-ES"/>
        </w:rPr>
        <w:t>չափաբաժնի</w:t>
      </w:r>
      <w:r w:rsidRPr="00C264AA">
        <w:rPr>
          <w:rFonts w:ascii="GHEA Grapalat" w:hAnsi="GHEA Grapalat" w:cs="Arial"/>
          <w:vertAlign w:val="superscript"/>
          <w:lang w:val="af-ZA"/>
        </w:rPr>
        <w:t xml:space="preserve">  (</w:t>
      </w:r>
      <w:r w:rsidRPr="00E6597C">
        <w:rPr>
          <w:rFonts w:ascii="GHEA Grapalat" w:hAnsi="GHEA Grapalat" w:cs="Sylfaen"/>
          <w:vertAlign w:val="superscript"/>
          <w:lang w:val="es-ES"/>
        </w:rPr>
        <w:t>չափաբաժինների</w:t>
      </w:r>
      <w:r w:rsidRPr="00C264AA">
        <w:rPr>
          <w:rFonts w:ascii="GHEA Grapalat" w:hAnsi="GHEA Grapalat" w:cs="Arial"/>
          <w:vertAlign w:val="superscript"/>
          <w:lang w:val="af-ZA"/>
        </w:rPr>
        <w:t xml:space="preserve">) </w:t>
      </w:r>
      <w:r w:rsidRPr="00E6597C">
        <w:rPr>
          <w:rFonts w:ascii="GHEA Grapalat" w:hAnsi="GHEA Grapalat" w:cs="Sylfaen"/>
          <w:vertAlign w:val="superscript"/>
          <w:lang w:val="es-ES"/>
        </w:rPr>
        <w:t>համարը</w:t>
      </w:r>
    </w:p>
    <w:p w14:paraId="01047D92" w14:textId="77777777" w:rsidR="00B2572B" w:rsidRPr="00C264AA" w:rsidRDefault="00B2572B" w:rsidP="00EF3662">
      <w:pPr>
        <w:jc w:val="both"/>
        <w:rPr>
          <w:rFonts w:ascii="GHEA Grapalat" w:hAnsi="GHEA Grapalat"/>
          <w:sz w:val="20"/>
          <w:szCs w:val="20"/>
          <w:lang w:val="af-ZA"/>
        </w:rPr>
      </w:pPr>
      <w:r w:rsidRPr="00C264AA">
        <w:rPr>
          <w:rFonts w:ascii="GHEA Grapalat" w:hAnsi="GHEA Grapalat"/>
          <w:vertAlign w:val="superscript"/>
          <w:lang w:val="af-ZA"/>
        </w:rPr>
        <w:t xml:space="preserve"> </w:t>
      </w:r>
      <w:r w:rsidRPr="00E6597C">
        <w:rPr>
          <w:rFonts w:ascii="GHEA Grapalat" w:hAnsi="GHEA Grapalat" w:cs="Sylfaen"/>
          <w:sz w:val="20"/>
          <w:szCs w:val="20"/>
          <w:lang w:val="es-ES"/>
        </w:rPr>
        <w:t>պահանջներին</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համապատասխան</w:t>
      </w:r>
      <w:r w:rsidRPr="00C264AA">
        <w:rPr>
          <w:rFonts w:ascii="GHEA Grapalat" w:hAnsi="GHEA Grapalat" w:cs="Arial"/>
          <w:sz w:val="20"/>
          <w:szCs w:val="20"/>
          <w:lang w:val="af-ZA"/>
        </w:rPr>
        <w:t xml:space="preserve">  </w:t>
      </w:r>
      <w:r w:rsidRPr="00E6597C">
        <w:rPr>
          <w:rFonts w:ascii="GHEA Grapalat" w:hAnsi="GHEA Grapalat" w:cs="Sylfaen"/>
          <w:sz w:val="20"/>
          <w:szCs w:val="20"/>
          <w:lang w:val="es-ES"/>
        </w:rPr>
        <w:t>ներկայացնում</w:t>
      </w:r>
      <w:r w:rsidRPr="00C264AA">
        <w:rPr>
          <w:rFonts w:ascii="GHEA Grapalat" w:hAnsi="GHEA Grapalat" w:cs="Arial"/>
          <w:sz w:val="20"/>
          <w:szCs w:val="20"/>
          <w:lang w:val="af-ZA"/>
        </w:rPr>
        <w:t xml:space="preserve">  </w:t>
      </w:r>
      <w:r w:rsidRPr="00E6597C">
        <w:rPr>
          <w:rFonts w:ascii="GHEA Grapalat" w:hAnsi="GHEA Grapalat" w:cs="Sylfaen"/>
          <w:sz w:val="20"/>
          <w:szCs w:val="20"/>
          <w:lang w:val="es-ES"/>
        </w:rPr>
        <w:t>է</w:t>
      </w:r>
      <w:r w:rsidRPr="00C264AA">
        <w:rPr>
          <w:rFonts w:ascii="GHEA Grapalat" w:hAnsi="GHEA Grapalat" w:cs="Arial"/>
          <w:sz w:val="20"/>
          <w:szCs w:val="20"/>
          <w:lang w:val="af-ZA"/>
        </w:rPr>
        <w:t xml:space="preserve"> </w:t>
      </w:r>
      <w:r w:rsidRPr="00E6597C">
        <w:rPr>
          <w:rFonts w:ascii="GHEA Grapalat" w:hAnsi="GHEA Grapalat" w:cs="Sylfaen"/>
          <w:sz w:val="20"/>
          <w:szCs w:val="20"/>
          <w:lang w:val="es-ES"/>
        </w:rPr>
        <w:t>հայտ</w:t>
      </w:r>
      <w:r w:rsidRPr="00C264AA">
        <w:rPr>
          <w:rFonts w:ascii="GHEA Grapalat" w:hAnsi="GHEA Grapalat" w:cs="Sylfaen"/>
          <w:sz w:val="20"/>
          <w:szCs w:val="20"/>
          <w:lang w:val="af-ZA"/>
        </w:rPr>
        <w:t>:</w:t>
      </w:r>
    </w:p>
    <w:p w14:paraId="2451F859" w14:textId="77777777" w:rsidR="00B2572B" w:rsidRPr="00C264AA" w:rsidRDefault="00B2572B" w:rsidP="00EF3662">
      <w:pPr>
        <w:jc w:val="both"/>
        <w:rPr>
          <w:rFonts w:ascii="GHEA Grapalat" w:hAnsi="GHEA Grapalat"/>
          <w:sz w:val="12"/>
          <w:szCs w:val="12"/>
          <w:u w:val="single"/>
          <w:lang w:val="af-ZA"/>
        </w:rPr>
      </w:pPr>
    </w:p>
    <w:p w14:paraId="77B12B8C" w14:textId="77777777" w:rsidR="00B2572B" w:rsidRPr="00C264AA" w:rsidRDefault="00B2572B" w:rsidP="00EF3662">
      <w:pPr>
        <w:jc w:val="both"/>
        <w:rPr>
          <w:rFonts w:ascii="GHEA Grapalat" w:hAnsi="GHEA Grapalat" w:cs="Sylfaen"/>
          <w:sz w:val="20"/>
          <w:szCs w:val="20"/>
          <w:lang w:val="af-ZA"/>
        </w:rPr>
      </w:pPr>
      <w:r w:rsidRPr="00C264AA">
        <w:rPr>
          <w:rFonts w:ascii="GHEA Grapalat" w:hAnsi="GHEA Grapalat"/>
          <w:sz w:val="22"/>
          <w:szCs w:val="22"/>
          <w:u w:val="single"/>
          <w:lang w:val="af-ZA"/>
        </w:rPr>
        <w:t xml:space="preserve">                                                      </w:t>
      </w:r>
      <w:r w:rsidRPr="00C264AA">
        <w:rPr>
          <w:rFonts w:ascii="GHEA Grapalat" w:hAnsi="GHEA Grapalat"/>
          <w:sz w:val="22"/>
          <w:szCs w:val="22"/>
          <w:u w:val="single"/>
          <w:lang w:val="af-ZA"/>
        </w:rPr>
        <w:tab/>
      </w:r>
      <w:r w:rsidRPr="00C264AA">
        <w:rPr>
          <w:rFonts w:ascii="GHEA Grapalat" w:hAnsi="GHEA Grapalat"/>
          <w:sz w:val="22"/>
          <w:szCs w:val="22"/>
          <w:u w:val="single"/>
          <w:lang w:val="af-ZA"/>
        </w:rPr>
        <w:tab/>
        <w:t xml:space="preserve">   </w:t>
      </w:r>
      <w:r w:rsidRPr="00C264AA">
        <w:rPr>
          <w:rFonts w:ascii="GHEA Grapalat" w:hAnsi="GHEA Grapalat"/>
          <w:lang w:val="af-ZA"/>
        </w:rPr>
        <w:t>-</w:t>
      </w:r>
      <w:r w:rsidRPr="00E6597C">
        <w:rPr>
          <w:rFonts w:ascii="GHEA Grapalat" w:hAnsi="GHEA Grapalat" w:cs="Sylfaen"/>
          <w:sz w:val="20"/>
          <w:szCs w:val="20"/>
          <w:lang w:val="es-ES"/>
        </w:rPr>
        <w:t>ն</w:t>
      </w:r>
      <w:r w:rsidRPr="00C264AA">
        <w:rPr>
          <w:rFonts w:ascii="GHEA Grapalat" w:hAnsi="GHEA Grapalat" w:cs="Arial"/>
          <w:sz w:val="20"/>
          <w:szCs w:val="20"/>
          <w:lang w:val="af-ZA"/>
        </w:rPr>
        <w:t xml:space="preserve"> </w:t>
      </w:r>
      <w:r w:rsidRPr="00E6597C">
        <w:rPr>
          <w:rFonts w:ascii="GHEA Grapalat" w:hAnsi="GHEA Grapalat" w:cs="Sylfaen"/>
          <w:sz w:val="20"/>
          <w:szCs w:val="20"/>
          <w:lang w:val="es-ES"/>
        </w:rPr>
        <w:t>հայտնում</w:t>
      </w:r>
      <w:r w:rsidRPr="00C264AA">
        <w:rPr>
          <w:rFonts w:ascii="GHEA Grapalat" w:hAnsi="GHEA Grapalat" w:cs="Arial"/>
          <w:sz w:val="20"/>
          <w:szCs w:val="20"/>
          <w:lang w:val="af-ZA"/>
        </w:rPr>
        <w:t xml:space="preserve"> </w:t>
      </w:r>
      <w:r w:rsidRPr="00E6597C">
        <w:rPr>
          <w:rFonts w:ascii="GHEA Grapalat" w:hAnsi="GHEA Grapalat" w:cs="Sylfaen"/>
          <w:sz w:val="20"/>
          <w:szCs w:val="20"/>
          <w:lang w:val="es-ES"/>
        </w:rPr>
        <w:t>և</w:t>
      </w:r>
      <w:r w:rsidRPr="00C264AA">
        <w:rPr>
          <w:rFonts w:ascii="GHEA Grapalat" w:hAnsi="GHEA Grapalat" w:cs="Arial"/>
          <w:sz w:val="20"/>
          <w:szCs w:val="20"/>
          <w:lang w:val="af-ZA"/>
        </w:rPr>
        <w:t xml:space="preserve"> </w:t>
      </w:r>
      <w:r w:rsidRPr="00E6597C">
        <w:rPr>
          <w:rFonts w:ascii="GHEA Grapalat" w:hAnsi="GHEA Grapalat" w:cs="Sylfaen"/>
          <w:sz w:val="20"/>
          <w:szCs w:val="20"/>
          <w:lang w:val="es-ES"/>
        </w:rPr>
        <w:t>հավաստում</w:t>
      </w:r>
      <w:r w:rsidRPr="00C264AA">
        <w:rPr>
          <w:rFonts w:ascii="GHEA Grapalat" w:hAnsi="GHEA Grapalat" w:cs="Arial"/>
          <w:sz w:val="20"/>
          <w:szCs w:val="20"/>
          <w:lang w:val="af-ZA"/>
        </w:rPr>
        <w:t xml:space="preserve"> </w:t>
      </w:r>
      <w:r w:rsidRPr="00E6597C">
        <w:rPr>
          <w:rFonts w:ascii="GHEA Grapalat" w:hAnsi="GHEA Grapalat" w:cs="Sylfaen"/>
          <w:sz w:val="20"/>
          <w:szCs w:val="20"/>
          <w:lang w:val="es-ES"/>
        </w:rPr>
        <w:t>է</w:t>
      </w:r>
      <w:r w:rsidRPr="00C264AA">
        <w:rPr>
          <w:rFonts w:ascii="GHEA Grapalat" w:hAnsi="GHEA Grapalat" w:cs="Arial"/>
          <w:sz w:val="20"/>
          <w:szCs w:val="20"/>
          <w:lang w:val="af-ZA"/>
        </w:rPr>
        <w:t xml:space="preserve">, </w:t>
      </w:r>
      <w:r w:rsidRPr="00E6597C">
        <w:rPr>
          <w:rFonts w:ascii="GHEA Grapalat" w:hAnsi="GHEA Grapalat" w:cs="Sylfaen"/>
          <w:sz w:val="20"/>
          <w:szCs w:val="20"/>
          <w:lang w:val="es-ES"/>
        </w:rPr>
        <w:t>որ</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հանդիսանում</w:t>
      </w:r>
      <w:r w:rsidRPr="00C264AA">
        <w:rPr>
          <w:rFonts w:ascii="GHEA Grapalat" w:hAnsi="GHEA Grapalat" w:cs="Sylfaen"/>
          <w:sz w:val="20"/>
          <w:szCs w:val="20"/>
          <w:lang w:val="af-ZA"/>
        </w:rPr>
        <w:t xml:space="preserve"> </w:t>
      </w:r>
      <w:r w:rsidRPr="00E6597C">
        <w:rPr>
          <w:rFonts w:ascii="GHEA Grapalat" w:hAnsi="GHEA Grapalat" w:cs="Sylfaen"/>
          <w:sz w:val="20"/>
          <w:szCs w:val="20"/>
          <w:lang w:val="es-ES"/>
        </w:rPr>
        <w:t>է</w:t>
      </w:r>
      <w:r w:rsidRPr="00C264AA">
        <w:rPr>
          <w:rFonts w:ascii="GHEA Grapalat" w:hAnsi="GHEA Grapalat" w:cs="Sylfaen"/>
          <w:sz w:val="20"/>
          <w:szCs w:val="20"/>
          <w:lang w:val="af-ZA"/>
        </w:rPr>
        <w:t xml:space="preserve"> </w:t>
      </w:r>
    </w:p>
    <w:p w14:paraId="62E08E8F" w14:textId="77777777" w:rsidR="00B2572B" w:rsidRPr="00C264AA" w:rsidRDefault="00B2572B" w:rsidP="00EF3662">
      <w:pPr>
        <w:jc w:val="both"/>
        <w:rPr>
          <w:rFonts w:ascii="GHEA Grapalat" w:hAnsi="GHEA Grapalat" w:cs="Sylfaen"/>
          <w:sz w:val="20"/>
          <w:szCs w:val="20"/>
          <w:lang w:val="af-ZA"/>
        </w:rPr>
      </w:pPr>
      <w:r w:rsidRPr="00C264AA">
        <w:rPr>
          <w:rFonts w:ascii="GHEA Grapalat" w:hAnsi="GHEA Grapalat" w:cs="Sylfaen"/>
          <w:vertAlign w:val="superscript"/>
          <w:lang w:val="af-ZA"/>
        </w:rPr>
        <w:t xml:space="preserve">                                             </w:t>
      </w:r>
      <w:r w:rsidRPr="00E6597C">
        <w:rPr>
          <w:rFonts w:ascii="GHEA Grapalat" w:hAnsi="GHEA Grapalat" w:cs="Sylfaen"/>
          <w:vertAlign w:val="superscript"/>
          <w:lang w:val="es-ES"/>
        </w:rPr>
        <w:t>մասնակցի</w:t>
      </w:r>
      <w:r w:rsidRPr="00C264AA">
        <w:rPr>
          <w:rFonts w:ascii="GHEA Grapalat" w:hAnsi="GHEA Grapalat" w:cs="Arial"/>
          <w:vertAlign w:val="superscript"/>
          <w:lang w:val="af-ZA"/>
        </w:rPr>
        <w:t xml:space="preserve"> </w:t>
      </w:r>
      <w:r w:rsidRPr="00E6597C">
        <w:rPr>
          <w:rFonts w:ascii="GHEA Grapalat" w:hAnsi="GHEA Grapalat" w:cs="Sylfaen"/>
          <w:vertAlign w:val="superscript"/>
          <w:lang w:val="es-ES"/>
        </w:rPr>
        <w:t>անվանումը</w:t>
      </w:r>
    </w:p>
    <w:p w14:paraId="5BC9ED5F" w14:textId="77777777" w:rsidR="00B2572B" w:rsidRPr="00C264AA" w:rsidRDefault="00B2572B" w:rsidP="00EF3662">
      <w:pPr>
        <w:jc w:val="both"/>
        <w:rPr>
          <w:rFonts w:ascii="GHEA Grapalat" w:hAnsi="GHEA Grapalat" w:cs="Sylfaen"/>
          <w:sz w:val="20"/>
          <w:szCs w:val="20"/>
          <w:lang w:val="af-ZA"/>
        </w:rPr>
      </w:pPr>
      <w:r w:rsidRPr="00C264AA">
        <w:rPr>
          <w:rFonts w:ascii="GHEA Grapalat" w:hAnsi="GHEA Grapalat" w:cs="Sylfaen"/>
          <w:sz w:val="20"/>
          <w:szCs w:val="20"/>
          <w:u w:val="single"/>
          <w:lang w:val="af-ZA"/>
        </w:rPr>
        <w:tab/>
      </w:r>
      <w:r w:rsidRPr="00C264AA">
        <w:rPr>
          <w:rFonts w:ascii="GHEA Grapalat" w:hAnsi="GHEA Grapalat" w:cs="Sylfaen"/>
          <w:sz w:val="20"/>
          <w:szCs w:val="20"/>
          <w:u w:val="single"/>
          <w:lang w:val="af-ZA"/>
        </w:rPr>
        <w:tab/>
      </w:r>
      <w:r w:rsidRPr="00C264AA">
        <w:rPr>
          <w:rFonts w:ascii="GHEA Grapalat" w:hAnsi="GHEA Grapalat" w:cs="Sylfaen"/>
          <w:sz w:val="20"/>
          <w:szCs w:val="20"/>
          <w:u w:val="single"/>
          <w:lang w:val="af-ZA"/>
        </w:rPr>
        <w:tab/>
      </w:r>
      <w:r w:rsidRPr="00C264AA">
        <w:rPr>
          <w:rFonts w:ascii="GHEA Grapalat" w:hAnsi="GHEA Grapalat" w:cs="Sylfaen"/>
          <w:sz w:val="20"/>
          <w:szCs w:val="20"/>
          <w:u w:val="single"/>
          <w:lang w:val="af-ZA"/>
        </w:rPr>
        <w:tab/>
      </w:r>
      <w:r w:rsidRPr="00C264AA">
        <w:rPr>
          <w:rFonts w:ascii="GHEA Grapalat" w:hAnsi="GHEA Grapalat" w:cs="Sylfaen"/>
          <w:sz w:val="20"/>
          <w:szCs w:val="20"/>
          <w:u w:val="single"/>
          <w:lang w:val="af-ZA"/>
        </w:rPr>
        <w:tab/>
      </w:r>
      <w:r w:rsidRPr="00C264AA">
        <w:rPr>
          <w:rFonts w:ascii="GHEA Grapalat" w:hAnsi="GHEA Grapalat" w:cs="Sylfaen"/>
          <w:sz w:val="20"/>
          <w:szCs w:val="20"/>
          <w:u w:val="single"/>
          <w:lang w:val="af-ZA"/>
        </w:rPr>
        <w:tab/>
      </w:r>
      <w:r w:rsidRPr="00C264AA">
        <w:rPr>
          <w:rFonts w:ascii="GHEA Grapalat" w:hAnsi="GHEA Grapalat" w:cs="Sylfaen"/>
          <w:sz w:val="20"/>
          <w:szCs w:val="20"/>
          <w:u w:val="single"/>
          <w:lang w:val="af-ZA"/>
        </w:rPr>
        <w:tab/>
      </w:r>
      <w:r w:rsidRPr="00E6597C">
        <w:rPr>
          <w:rFonts w:ascii="GHEA Grapalat" w:hAnsi="GHEA Grapalat" w:cs="Sylfaen"/>
          <w:sz w:val="20"/>
          <w:szCs w:val="20"/>
          <w:lang w:val="es-ES"/>
        </w:rPr>
        <w:t>ռեզիդենտ</w:t>
      </w:r>
      <w:r w:rsidRPr="00C264AA">
        <w:rPr>
          <w:rFonts w:ascii="GHEA Grapalat" w:hAnsi="GHEA Grapalat" w:cs="Sylfaen"/>
          <w:sz w:val="20"/>
          <w:szCs w:val="20"/>
          <w:lang w:val="af-ZA"/>
        </w:rPr>
        <w:t xml:space="preserve">:  </w:t>
      </w:r>
    </w:p>
    <w:p w14:paraId="6CA44527" w14:textId="77777777" w:rsidR="00B2572B" w:rsidRPr="00C264AA" w:rsidRDefault="00B2572B" w:rsidP="00EF3662">
      <w:pPr>
        <w:jc w:val="both"/>
        <w:rPr>
          <w:rFonts w:ascii="GHEA Grapalat" w:hAnsi="GHEA Grapalat" w:cs="Arial"/>
          <w:vertAlign w:val="superscript"/>
          <w:lang w:val="af-ZA"/>
        </w:rPr>
      </w:pPr>
      <w:r w:rsidRPr="00C264AA">
        <w:rPr>
          <w:rFonts w:ascii="GHEA Grapalat" w:hAnsi="GHEA Grapalat" w:cs="Arial"/>
          <w:vertAlign w:val="superscript"/>
          <w:lang w:val="af-ZA"/>
        </w:rPr>
        <w:t xml:space="preserve">                                               </w:t>
      </w:r>
      <w:r w:rsidRPr="00E6597C">
        <w:rPr>
          <w:rFonts w:ascii="GHEA Grapalat" w:hAnsi="GHEA Grapalat" w:cs="Arial"/>
          <w:vertAlign w:val="superscript"/>
          <w:lang w:val="es-ES"/>
        </w:rPr>
        <w:t>երկրի</w:t>
      </w:r>
      <w:r w:rsidRPr="00C264AA">
        <w:rPr>
          <w:rFonts w:ascii="GHEA Grapalat" w:hAnsi="GHEA Grapalat" w:cs="Arial"/>
          <w:vertAlign w:val="superscript"/>
          <w:lang w:val="af-ZA"/>
        </w:rPr>
        <w:t xml:space="preserve"> </w:t>
      </w:r>
      <w:r w:rsidRPr="00E6597C">
        <w:rPr>
          <w:rFonts w:ascii="GHEA Grapalat" w:hAnsi="GHEA Grapalat" w:cs="Arial"/>
          <w:vertAlign w:val="superscript"/>
          <w:lang w:val="es-ES"/>
        </w:rPr>
        <w:t>անվանումը</w:t>
      </w:r>
    </w:p>
    <w:p w14:paraId="74FDDBBB" w14:textId="77777777" w:rsidR="00B2572B" w:rsidRPr="00C264AA" w:rsidDel="00437CDB" w:rsidRDefault="00B2572B" w:rsidP="00EF3662">
      <w:pPr>
        <w:jc w:val="both"/>
        <w:rPr>
          <w:rFonts w:ascii="GHEA Grapalat" w:hAnsi="GHEA Grapalat" w:cs="Sylfaen"/>
          <w:sz w:val="20"/>
          <w:szCs w:val="20"/>
          <w:lang w:val="af-ZA"/>
        </w:rPr>
      </w:pPr>
    </w:p>
    <w:p w14:paraId="49E38ACC" w14:textId="77777777" w:rsidR="00B2572B" w:rsidRPr="00C264AA" w:rsidRDefault="00B2572B" w:rsidP="00EF3662">
      <w:pPr>
        <w:jc w:val="both"/>
        <w:rPr>
          <w:rFonts w:ascii="GHEA Grapalat" w:hAnsi="GHEA Grapalat" w:cs="Sylfaen"/>
          <w:sz w:val="20"/>
          <w:szCs w:val="20"/>
          <w:lang w:val="af-ZA"/>
        </w:rPr>
      </w:pPr>
      <w:r w:rsidRPr="00C264AA">
        <w:rPr>
          <w:rFonts w:ascii="GHEA Grapalat" w:hAnsi="GHEA Grapalat" w:cs="Sylfaen"/>
          <w:sz w:val="20"/>
          <w:szCs w:val="20"/>
          <w:lang w:val="af-ZA"/>
        </w:rPr>
        <w:t xml:space="preserve">                </w:t>
      </w:r>
    </w:p>
    <w:p w14:paraId="3950834F" w14:textId="77777777" w:rsidR="008747C6" w:rsidRPr="00C264AA" w:rsidRDefault="00B2572B" w:rsidP="00EF3662">
      <w:pPr>
        <w:jc w:val="both"/>
        <w:rPr>
          <w:rFonts w:ascii="GHEA Grapalat" w:hAnsi="GHEA Grapalat" w:cs="Sylfaen"/>
          <w:sz w:val="20"/>
          <w:szCs w:val="20"/>
          <w:lang w:val="af-ZA"/>
        </w:rPr>
      </w:pPr>
      <w:r w:rsidRPr="00C264AA">
        <w:rPr>
          <w:rFonts w:ascii="GHEA Grapalat" w:hAnsi="GHEA Grapalat"/>
          <w:sz w:val="20"/>
          <w:szCs w:val="20"/>
          <w:u w:val="single"/>
          <w:lang w:val="af-ZA"/>
        </w:rPr>
        <w:t xml:space="preserve">                                         </w:t>
      </w:r>
      <w:r w:rsidRPr="00C264AA">
        <w:rPr>
          <w:rFonts w:ascii="GHEA Grapalat" w:hAnsi="GHEA Grapalat"/>
          <w:sz w:val="20"/>
          <w:szCs w:val="20"/>
          <w:lang w:val="af-ZA"/>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C264AA">
        <w:rPr>
          <w:rFonts w:ascii="GHEA Grapalat" w:hAnsi="GHEA Grapalat" w:cs="Sylfaen"/>
          <w:vertAlign w:val="superscript"/>
          <w:lang w:val="af-ZA"/>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C264AA" w:rsidRDefault="006C3873" w:rsidP="00975F7E">
      <w:pPr>
        <w:ind w:firstLine="709"/>
        <w:jc w:val="both"/>
        <w:rPr>
          <w:rFonts w:ascii="GHEA Grapalat" w:hAnsi="GHEA Grapalat"/>
          <w:sz w:val="20"/>
          <w:lang w:val="hy-AM"/>
        </w:rPr>
      </w:pPr>
      <w:r w:rsidRPr="00C264AA">
        <w:rPr>
          <w:rFonts w:ascii="GHEA Grapalat" w:hAnsi="GHEA Grapalat" w:cs="Arial"/>
          <w:sz w:val="20"/>
          <w:szCs w:val="20"/>
          <w:lang w:val="hy-AM"/>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C264AA">
        <w:rPr>
          <w:rFonts w:ascii="GHEA Grapalat" w:hAnsi="GHEA Grapalat"/>
          <w:sz w:val="20"/>
          <w:u w:val="single"/>
          <w:lang w:val="hy-AM"/>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C264AA">
        <w:rPr>
          <w:rFonts w:ascii="GHEA Grapalat" w:hAnsi="GHEA Grapalat" w:cs="Arial"/>
          <w:sz w:val="20"/>
          <w:szCs w:val="20"/>
          <w:lang w:val="hy-AM"/>
        </w:rPr>
        <w:t>ն հայտարարում և հավաստում է, որ՝</w:t>
      </w:r>
      <w:r w:rsidRPr="00265A5A">
        <w:rPr>
          <w:rFonts w:ascii="GHEA Grapalat" w:hAnsi="GHEA Grapalat" w:cs="Arial"/>
          <w:lang w:val="hy-AM"/>
        </w:rPr>
        <w:t xml:space="preserve"> </w:t>
      </w:r>
    </w:p>
    <w:p w14:paraId="1A3B74FA" w14:textId="77777777" w:rsidR="006C3873" w:rsidRPr="00C264AA" w:rsidRDefault="006C3873" w:rsidP="00975F7E">
      <w:pPr>
        <w:jc w:val="both"/>
        <w:rPr>
          <w:rFonts w:ascii="GHEA Grapalat" w:hAnsi="GHEA Grapalat"/>
          <w:i/>
          <w:sz w:val="16"/>
          <w:vertAlign w:val="superscript"/>
          <w:lang w:val="hy-AM"/>
        </w:rPr>
      </w:pPr>
      <w:r w:rsidRPr="00265A5A">
        <w:rPr>
          <w:rFonts w:ascii="GHEA Grapalat" w:hAnsi="GHEA Grapalat"/>
          <w:sz w:val="20"/>
          <w:lang w:val="hy-AM"/>
        </w:rPr>
        <w:tab/>
      </w:r>
      <w:r w:rsidRPr="00265A5A">
        <w:rPr>
          <w:rFonts w:ascii="GHEA Grapalat" w:hAnsi="GHEA Grapalat"/>
          <w:sz w:val="20"/>
          <w:lang w:val="hy-AM"/>
        </w:rPr>
        <w:tab/>
      </w:r>
      <w:r w:rsidRPr="00C264AA">
        <w:rPr>
          <w:rFonts w:ascii="GHEA Grapalat" w:hAnsi="GHEA Grapalat"/>
          <w:sz w:val="20"/>
          <w:lang w:val="hy-AM"/>
        </w:rPr>
        <w:t xml:space="preserve">                                    </w:t>
      </w:r>
      <w:r w:rsidRPr="00265A5A">
        <w:rPr>
          <w:rFonts w:ascii="GHEA Grapalat" w:hAnsi="GHEA Grapalat" w:cs="Sylfaen"/>
          <w:vertAlign w:val="superscript"/>
          <w:lang w:val="hy-AM"/>
        </w:rPr>
        <w:t>մասնակցի անվանում</w:t>
      </w:r>
    </w:p>
    <w:p w14:paraId="772E3354" w14:textId="77777777" w:rsidR="0034164E" w:rsidRPr="00C264AA" w:rsidRDefault="0034164E" w:rsidP="0034164E">
      <w:pPr>
        <w:ind w:firstLine="709"/>
        <w:jc w:val="both"/>
        <w:rPr>
          <w:rFonts w:ascii="GHEA Grapalat" w:hAnsi="GHEA Grapalat"/>
          <w:sz w:val="20"/>
          <w:lang w:val="hy-AM"/>
        </w:rPr>
      </w:pPr>
      <w:r w:rsidRPr="00C264AA">
        <w:rPr>
          <w:rFonts w:ascii="GHEA Grapalat" w:hAnsi="GHEA Grapalat" w:cs="Arial"/>
          <w:sz w:val="20"/>
          <w:szCs w:val="20"/>
          <w:lang w:val="hy-AM"/>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C264AA">
        <w:rPr>
          <w:rFonts w:ascii="GHEA Grapalat" w:hAnsi="GHEA Grapalat"/>
          <w:sz w:val="20"/>
          <w:u w:val="single"/>
          <w:lang w:val="hy-AM"/>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C264AA">
        <w:rPr>
          <w:rFonts w:ascii="GHEA Grapalat" w:hAnsi="GHEA Grapalat" w:cs="Arial"/>
          <w:sz w:val="20"/>
          <w:szCs w:val="20"/>
          <w:lang w:val="hy-AM"/>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C264AA" w:rsidRDefault="0034164E" w:rsidP="0034164E">
      <w:pPr>
        <w:jc w:val="both"/>
        <w:rPr>
          <w:rFonts w:ascii="GHEA Grapalat" w:hAnsi="GHEA Grapalat"/>
          <w:i/>
          <w:sz w:val="16"/>
          <w:vertAlign w:val="superscript"/>
          <w:lang w:val="hy-AM"/>
        </w:rPr>
      </w:pPr>
      <w:r w:rsidRPr="00265A5A">
        <w:rPr>
          <w:rFonts w:ascii="GHEA Grapalat" w:hAnsi="GHEA Grapalat"/>
          <w:sz w:val="20"/>
          <w:lang w:val="hy-AM"/>
        </w:rPr>
        <w:tab/>
      </w:r>
      <w:r w:rsidRPr="00265A5A">
        <w:rPr>
          <w:rFonts w:ascii="GHEA Grapalat" w:hAnsi="GHEA Grapalat"/>
          <w:sz w:val="20"/>
          <w:lang w:val="hy-AM"/>
        </w:rPr>
        <w:tab/>
      </w:r>
      <w:r w:rsidRPr="00C264AA">
        <w:rPr>
          <w:rFonts w:ascii="GHEA Grapalat" w:hAnsi="GHEA Grapalat"/>
          <w:sz w:val="20"/>
          <w:lang w:val="hy-AM"/>
        </w:rPr>
        <w:t xml:space="preserve">                                    </w:t>
      </w:r>
      <w:r w:rsidRPr="00265A5A">
        <w:rPr>
          <w:rFonts w:ascii="GHEA Grapalat" w:hAnsi="GHEA Grapalat" w:cs="Sylfaen"/>
          <w:vertAlign w:val="superscript"/>
          <w:lang w:val="hy-AM"/>
        </w:rPr>
        <w:t>մասնակցի անվանում</w:t>
      </w:r>
    </w:p>
    <w:p w14:paraId="798885E7" w14:textId="6D31AAB7" w:rsidR="0034164E" w:rsidRPr="00265A5A" w:rsidRDefault="0034164E" w:rsidP="0034164E">
      <w:pPr>
        <w:jc w:val="both"/>
        <w:rPr>
          <w:rFonts w:ascii="GHEA Grapalat" w:hAnsi="GHEA Grapalat" w:cs="Sylfaen"/>
          <w:sz w:val="20"/>
          <w:lang w:val="hy-AM"/>
        </w:rPr>
      </w:pPr>
      <w:r w:rsidRPr="00C264AA">
        <w:rPr>
          <w:rFonts w:ascii="GHEA Grapalat" w:hAnsi="GHEA Grapalat" w:cs="Arial"/>
          <w:sz w:val="20"/>
          <w:szCs w:val="20"/>
          <w:lang w:val="hy-AM"/>
        </w:rPr>
        <w:t xml:space="preserve"> </w:t>
      </w:r>
      <w:r w:rsidRPr="00265A5A">
        <w:rPr>
          <w:rFonts w:ascii="GHEA Grapalat" w:hAnsi="GHEA Grapalat" w:cs="Arial"/>
          <w:sz w:val="20"/>
          <w:szCs w:val="20"/>
          <w:lang w:val="hy-AM"/>
        </w:rPr>
        <w:t xml:space="preserve"> </w:t>
      </w:r>
      <w:r w:rsidRPr="00C264AA">
        <w:rPr>
          <w:rFonts w:ascii="GHEA Grapalat" w:hAnsi="GHEA Grapalat" w:cs="Arial"/>
          <w:sz w:val="20"/>
          <w:szCs w:val="20"/>
          <w:lang w:val="hy-AM"/>
        </w:rPr>
        <w:t xml:space="preserve">բավարարում </w:t>
      </w:r>
      <w:r w:rsidRPr="00265A5A">
        <w:rPr>
          <w:rFonts w:ascii="GHEA Grapalat" w:hAnsi="GHEA Grapalat" w:cs="Arial"/>
          <w:sz w:val="20"/>
          <w:szCs w:val="20"/>
          <w:lang w:val="hy-AM"/>
        </w:rPr>
        <w:t>են</w:t>
      </w:r>
      <w:r w:rsidRPr="00C264AA">
        <w:rPr>
          <w:rFonts w:ascii="GHEA Grapalat" w:hAnsi="GHEA Grapalat" w:cs="Arial"/>
          <w:sz w:val="20"/>
          <w:szCs w:val="20"/>
          <w:lang w:val="hy-AM"/>
        </w:rPr>
        <w:t xml:space="preserve"> </w:t>
      </w:r>
      <w:r w:rsidR="00BB1BF9">
        <w:rPr>
          <w:rFonts w:ascii="GHEA Grapalat" w:hAnsi="GHEA Grapalat" w:cs="Sylfaen"/>
          <w:sz w:val="20"/>
          <w:szCs w:val="20"/>
          <w:lang w:val="af-ZA"/>
        </w:rPr>
        <w:t>«</w:t>
      </w:r>
      <w:r w:rsidR="002A7A0F" w:rsidRPr="002A7A0F">
        <w:rPr>
          <w:rFonts w:ascii="GHEA Grapalat" w:hAnsi="GHEA Grapalat" w:cs="Arial"/>
          <w:sz w:val="20"/>
          <w:szCs w:val="20"/>
          <w:lang w:val="hy-AM"/>
        </w:rPr>
        <w:t>ԴՓԿ-ԳՀԱՊՁԲ-</w:t>
      </w:r>
      <w:r w:rsidR="005800F6">
        <w:rPr>
          <w:rFonts w:ascii="GHEA Grapalat" w:hAnsi="GHEA Grapalat" w:cs="Arial"/>
          <w:sz w:val="20"/>
          <w:szCs w:val="20"/>
          <w:lang w:val="hy-AM"/>
        </w:rPr>
        <w:t>25/03</w:t>
      </w:r>
      <w:r w:rsidR="00BB1BF9" w:rsidRPr="002A7A0F">
        <w:rPr>
          <w:rFonts w:ascii="GHEA Grapalat" w:hAnsi="GHEA Grapalat" w:cs="Arial"/>
          <w:sz w:val="20"/>
          <w:szCs w:val="20"/>
          <w:lang w:val="hy-AM"/>
        </w:rPr>
        <w:t>»</w:t>
      </w:r>
      <w:r w:rsidR="00BB1BF9">
        <w:rPr>
          <w:rFonts w:ascii="GHEA Grapalat" w:hAnsi="GHEA Grapalat"/>
          <w:lang w:val="af-ZA"/>
        </w:rPr>
        <w:t xml:space="preserve"> </w:t>
      </w:r>
      <w:r w:rsidRPr="00C264AA">
        <w:rPr>
          <w:rFonts w:ascii="GHEA Grapalat" w:hAnsi="GHEA Grapalat" w:cs="Arial"/>
          <w:sz w:val="20"/>
          <w:szCs w:val="20"/>
          <w:lang w:val="hy-AM"/>
        </w:rPr>
        <w:t xml:space="preserve">ծածկագրով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C264AA">
        <w:rPr>
          <w:rFonts w:ascii="GHEA Grapalat" w:hAnsi="GHEA Grapalat"/>
          <w:sz w:val="20"/>
          <w:u w:val="single"/>
          <w:lang w:val="hy-AM"/>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C264AA">
        <w:rPr>
          <w:rFonts w:ascii="GHEA Grapalat" w:hAnsi="GHEA Grapalat" w:cs="Arial"/>
          <w:sz w:val="20"/>
          <w:szCs w:val="20"/>
          <w:lang w:val="hy-AM"/>
        </w:rPr>
        <w:t>ն</w:t>
      </w:r>
      <w:r w:rsidRPr="00265A5A">
        <w:rPr>
          <w:rFonts w:ascii="GHEA Grapalat" w:hAnsi="GHEA Grapalat" w:cs="Sylfaen"/>
          <w:sz w:val="20"/>
          <w:lang w:val="hy-AM"/>
        </w:rPr>
        <w:t xml:space="preserve"> պարտավորվում է </w:t>
      </w:r>
    </w:p>
    <w:p w14:paraId="0585D6C6" w14:textId="77777777" w:rsidR="0034164E" w:rsidRPr="00C264AA" w:rsidRDefault="0034164E" w:rsidP="0034164E">
      <w:pPr>
        <w:tabs>
          <w:tab w:val="left" w:pos="6450"/>
        </w:tabs>
        <w:jc w:val="both"/>
        <w:rPr>
          <w:rFonts w:ascii="GHEA Grapalat" w:hAnsi="GHEA Grapalat" w:cs="Sylfaen"/>
          <w:sz w:val="20"/>
          <w:lang w:val="hy-AM"/>
        </w:rPr>
      </w:pPr>
      <w:r w:rsidRPr="00C264AA">
        <w:rPr>
          <w:rFonts w:ascii="GHEA Grapalat" w:hAnsi="GHEA Grapalat" w:cs="Sylfaen"/>
          <w:sz w:val="20"/>
          <w:lang w:val="hy-AM"/>
        </w:rPr>
        <w:t xml:space="preserve">                                                          </w:t>
      </w:r>
      <w:r w:rsidRPr="00265A5A">
        <w:rPr>
          <w:rFonts w:ascii="GHEA Grapalat" w:hAnsi="GHEA Grapalat" w:cs="Sylfaen"/>
          <w:vertAlign w:val="superscript"/>
          <w:lang w:val="hy-AM"/>
        </w:rPr>
        <w:t>մասնակցի անվանում</w:t>
      </w:r>
    </w:p>
    <w:p w14:paraId="298D728D" w14:textId="31DB09E0" w:rsidR="005D0EFA" w:rsidRDefault="003F0A57" w:rsidP="005D0EFA">
      <w:pPr>
        <w:jc w:val="both"/>
        <w:rPr>
          <w:rFonts w:ascii="GHEA Grapalat" w:hAnsi="GHEA Grapalat" w:cs="Sylfaen"/>
          <w:sz w:val="20"/>
          <w:lang w:val="hy-AM"/>
        </w:rPr>
      </w:pPr>
      <w:r w:rsidRPr="00265A5A">
        <w:rPr>
          <w:rFonts w:ascii="GHEA Grapalat" w:hAnsi="GHEA Grapalat" w:cs="Sylfaen"/>
          <w:sz w:val="20"/>
          <w:lang w:val="hy-AM"/>
        </w:rPr>
        <w:t xml:space="preserve">ընտրված </w:t>
      </w:r>
      <w:r w:rsidR="0034164E"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7CDE8BE9" w:rsidR="006C3873" w:rsidRPr="00C264AA" w:rsidRDefault="0034164E" w:rsidP="005D0EFA">
      <w:pPr>
        <w:ind w:firstLine="708"/>
        <w:jc w:val="both"/>
        <w:rPr>
          <w:rFonts w:ascii="GHEA Grapalat" w:hAnsi="GHEA Grapalat" w:cs="Arial"/>
          <w:sz w:val="22"/>
          <w:szCs w:val="22"/>
          <w:lang w:val="hy-AM"/>
        </w:rPr>
      </w:pPr>
      <w:r w:rsidRPr="00C264AA" w:rsidDel="0034164E">
        <w:rPr>
          <w:rFonts w:ascii="GHEA Grapalat" w:hAnsi="GHEA Grapalat" w:cs="Arial"/>
          <w:sz w:val="20"/>
          <w:szCs w:val="20"/>
          <w:lang w:val="hy-AM"/>
        </w:rPr>
        <w:t xml:space="preserve"> </w:t>
      </w:r>
      <w:r w:rsidR="00887807" w:rsidRPr="00265A5A">
        <w:rPr>
          <w:rFonts w:ascii="GHEA Grapalat" w:hAnsi="GHEA Grapalat" w:cs="Arial"/>
          <w:sz w:val="20"/>
          <w:szCs w:val="20"/>
          <w:lang w:val="hy-AM"/>
        </w:rPr>
        <w:t>2</w:t>
      </w:r>
      <w:r w:rsidR="006C3873" w:rsidRPr="00C264AA">
        <w:rPr>
          <w:rFonts w:ascii="GHEA Grapalat" w:hAnsi="GHEA Grapalat" w:cs="Arial"/>
          <w:sz w:val="20"/>
          <w:szCs w:val="20"/>
          <w:lang w:val="hy-AM"/>
        </w:rPr>
        <w:t xml:space="preserve">) </w:t>
      </w:r>
      <w:r w:rsidR="002A7A0F">
        <w:rPr>
          <w:rFonts w:ascii="GHEA Grapalat" w:hAnsi="GHEA Grapalat" w:cs="Sylfaen"/>
          <w:sz w:val="20"/>
          <w:szCs w:val="20"/>
          <w:lang w:val="af-ZA"/>
        </w:rPr>
        <w:t>«</w:t>
      </w:r>
      <w:r w:rsidR="002A7A0F" w:rsidRPr="002A7A0F">
        <w:rPr>
          <w:rFonts w:ascii="GHEA Grapalat" w:hAnsi="GHEA Grapalat" w:cs="Arial"/>
          <w:sz w:val="20"/>
          <w:szCs w:val="20"/>
          <w:lang w:val="hy-AM"/>
        </w:rPr>
        <w:t>ԴՓԿ-ԳՀԱՊՁԲ-</w:t>
      </w:r>
      <w:r w:rsidR="005800F6">
        <w:rPr>
          <w:rFonts w:ascii="GHEA Grapalat" w:hAnsi="GHEA Grapalat" w:cs="Arial"/>
          <w:sz w:val="20"/>
          <w:szCs w:val="20"/>
          <w:lang w:val="hy-AM"/>
        </w:rPr>
        <w:t>25/03</w:t>
      </w:r>
      <w:r w:rsidR="002A7A0F" w:rsidRPr="002A7A0F">
        <w:rPr>
          <w:rFonts w:ascii="GHEA Grapalat" w:hAnsi="GHEA Grapalat" w:cs="Arial"/>
          <w:sz w:val="20"/>
          <w:szCs w:val="20"/>
          <w:lang w:val="hy-AM"/>
        </w:rPr>
        <w:t xml:space="preserve">» </w:t>
      </w:r>
      <w:r w:rsidR="006C3873" w:rsidRPr="00C264AA">
        <w:rPr>
          <w:rFonts w:ascii="GHEA Grapalat" w:hAnsi="GHEA Grapalat" w:cs="Arial"/>
          <w:sz w:val="20"/>
          <w:szCs w:val="20"/>
          <w:lang w:val="hy-AM"/>
        </w:rPr>
        <w:t>ծածկագրով մրցույթին մասնակցելու շրջանակում`</w:t>
      </w:r>
      <w:r w:rsidR="006C3873" w:rsidRPr="00C264AA">
        <w:rPr>
          <w:rFonts w:ascii="GHEA Grapalat" w:hAnsi="GHEA Grapalat" w:cs="Sylfaen"/>
          <w:sz w:val="22"/>
          <w:szCs w:val="22"/>
          <w:lang w:val="hy-AM"/>
        </w:rPr>
        <w:t xml:space="preserve">  </w:t>
      </w:r>
    </w:p>
    <w:p w14:paraId="1E3FEAC6" w14:textId="77777777" w:rsidR="006C3873" w:rsidRPr="00C264AA" w:rsidRDefault="006C3873" w:rsidP="00975F7E">
      <w:pPr>
        <w:numPr>
          <w:ilvl w:val="0"/>
          <w:numId w:val="18"/>
        </w:numPr>
        <w:ind w:left="0" w:firstLine="720"/>
        <w:jc w:val="both"/>
        <w:rPr>
          <w:rFonts w:ascii="GHEA Grapalat" w:hAnsi="GHEA Grapalat" w:cs="Arial"/>
          <w:sz w:val="20"/>
          <w:szCs w:val="20"/>
          <w:lang w:val="hy-AM"/>
        </w:rPr>
      </w:pPr>
      <w:r w:rsidRPr="00C264AA">
        <w:rPr>
          <w:rFonts w:ascii="GHEA Grapalat" w:hAnsi="GHEA Grapalat" w:cs="Arial"/>
          <w:sz w:val="20"/>
          <w:szCs w:val="20"/>
          <w:lang w:val="hy-AM"/>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C264AA">
        <w:rPr>
          <w:rFonts w:ascii="GHEA Grapalat" w:hAnsi="GHEA Grapalat" w:cs="Arial"/>
          <w:sz w:val="20"/>
          <w:szCs w:val="20"/>
          <w:lang w:val="hy-AM"/>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6DBEAACF" w14:textId="77777777" w:rsidR="001545BF" w:rsidRDefault="006E3999" w:rsidP="00CE3A99">
      <w:pPr>
        <w:ind w:firstLine="708"/>
        <w:jc w:val="both"/>
        <w:rPr>
          <w:rFonts w:ascii="GHEA Grapalat" w:hAnsi="GHEA Grapalat"/>
          <w:sz w:val="20"/>
          <w:lang w:val="es-ES"/>
        </w:rPr>
      </w:pPr>
      <w:r w:rsidRPr="0093002B">
        <w:rPr>
          <w:rFonts w:ascii="GHEA Grapalat" w:hAnsi="GHEA Grapalat"/>
          <w:sz w:val="20"/>
          <w:lang w:val="es-ES"/>
        </w:rPr>
        <w:t xml:space="preserve">Կից ներկայացվում է </w:t>
      </w:r>
      <w:r w:rsidR="001545BF">
        <w:rPr>
          <w:rFonts w:ascii="GHEA Grapalat" w:hAnsi="GHEA Grapalat"/>
          <w:sz w:val="20"/>
          <w:lang w:val="es-ES"/>
        </w:rPr>
        <w:t xml:space="preserve">___________________________________________________________ կողմից </w:t>
      </w:r>
    </w:p>
    <w:p w14:paraId="761D4682" w14:textId="5CE9E64A" w:rsidR="001545BF" w:rsidRDefault="001545BF" w:rsidP="00CE3A99">
      <w:pPr>
        <w:ind w:firstLine="708"/>
        <w:jc w:val="both"/>
        <w:rPr>
          <w:rFonts w:ascii="GHEA Grapalat" w:hAnsi="GHEA Grapalat"/>
          <w:sz w:val="20"/>
          <w:lang w:val="es-ES"/>
        </w:rPr>
      </w:pPr>
      <w:r w:rsidRPr="000A2219">
        <w:rPr>
          <w:rFonts w:ascii="GHEA Grapalat" w:hAnsi="GHEA Grapalat" w:cs="Sylfaen"/>
          <w:sz w:val="20"/>
          <w:vertAlign w:val="superscript"/>
          <w:lang w:val="es-ES"/>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p>
    <w:p w14:paraId="7FBC3CC3" w14:textId="46ABB4F8" w:rsidR="00E97AB0" w:rsidRPr="00E6597C" w:rsidRDefault="001545BF" w:rsidP="00CE3A99">
      <w:pPr>
        <w:ind w:firstLine="708"/>
        <w:jc w:val="both"/>
        <w:rPr>
          <w:rFonts w:ascii="GHEA Grapalat" w:hAnsi="GHEA Grapalat"/>
          <w:sz w:val="20"/>
          <w:lang w:val="es-ES"/>
        </w:rPr>
      </w:pPr>
      <w:proofErr w:type="gramStart"/>
      <w:r>
        <w:rPr>
          <w:rFonts w:ascii="GHEA Grapalat" w:hAnsi="GHEA Grapalat"/>
          <w:sz w:val="20"/>
          <w:lang w:val="es-ES"/>
        </w:rPr>
        <w:t>առաջարկվող</w:t>
      </w:r>
      <w:proofErr w:type="gramEnd"/>
      <w:r>
        <w:rPr>
          <w:rFonts w:ascii="GHEA Grapalat" w:hAnsi="GHEA Grapalat"/>
          <w:sz w:val="20"/>
          <w:lang w:val="es-ES"/>
        </w:rPr>
        <w:t xml:space="preserve"> ապրանքի ամբողջական նկարագիրը` համաձայն հավելված 1.1-ի:</w:t>
      </w:r>
      <w:r w:rsidR="006E3999">
        <w:rPr>
          <w:rFonts w:ascii="GHEA Grapalat" w:hAnsi="GHEA Grapalat"/>
          <w:sz w:val="20"/>
          <w:lang w:val="hy-AM"/>
        </w:rPr>
        <w:t>:</w:t>
      </w: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Pr="00A14F63" w:rsidRDefault="00F6523E" w:rsidP="00F6523E">
      <w:pPr>
        <w:pStyle w:val="FootnoteText"/>
        <w:jc w:val="both"/>
        <w:rPr>
          <w:rFonts w:ascii="GHEA Grapalat" w:hAnsi="GHEA Grapalat"/>
          <w:i/>
          <w:sz w:val="16"/>
          <w:szCs w:val="16"/>
          <w:lang w:val="hy-AM"/>
        </w:rPr>
      </w:pPr>
    </w:p>
    <w:p w14:paraId="3AF7D24E" w14:textId="77777777" w:rsidR="00551FD1" w:rsidRPr="00A14F63" w:rsidRDefault="00551FD1" w:rsidP="00F6523E">
      <w:pPr>
        <w:pStyle w:val="FootnoteText"/>
        <w:jc w:val="both"/>
        <w:rPr>
          <w:rFonts w:ascii="GHEA Grapalat" w:hAnsi="GHEA Grapalat"/>
          <w:i/>
          <w:sz w:val="16"/>
          <w:szCs w:val="16"/>
          <w:lang w:val="hy-AM"/>
        </w:rPr>
      </w:pPr>
    </w:p>
    <w:p w14:paraId="504BD500" w14:textId="77777777" w:rsidR="00551FD1" w:rsidRPr="00A14F63" w:rsidRDefault="00551FD1" w:rsidP="00F6523E">
      <w:pPr>
        <w:pStyle w:val="FootnoteText"/>
        <w:jc w:val="both"/>
        <w:rPr>
          <w:rFonts w:ascii="GHEA Grapalat" w:hAnsi="GHEA Grapalat"/>
          <w:i/>
          <w:sz w:val="16"/>
          <w:szCs w:val="16"/>
          <w:lang w:val="hy-AM"/>
        </w:rPr>
      </w:pPr>
    </w:p>
    <w:p w14:paraId="0837329A" w14:textId="77777777" w:rsidR="00551FD1" w:rsidRPr="00A14F63" w:rsidRDefault="00551FD1" w:rsidP="00F6523E">
      <w:pPr>
        <w:pStyle w:val="FootnoteText"/>
        <w:jc w:val="both"/>
        <w:rPr>
          <w:rFonts w:ascii="GHEA Grapalat" w:hAnsi="GHEA Grapalat"/>
          <w:i/>
          <w:sz w:val="16"/>
          <w:szCs w:val="16"/>
          <w:lang w:val="hy-AM"/>
        </w:rPr>
      </w:pPr>
    </w:p>
    <w:p w14:paraId="489CEA01" w14:textId="77777777" w:rsidR="00551FD1" w:rsidRPr="00A14F63" w:rsidRDefault="00551FD1" w:rsidP="00F6523E">
      <w:pPr>
        <w:pStyle w:val="FootnoteText"/>
        <w:jc w:val="both"/>
        <w:rPr>
          <w:rFonts w:ascii="GHEA Grapalat" w:hAnsi="GHEA Grapalat"/>
          <w:i/>
          <w:sz w:val="16"/>
          <w:szCs w:val="16"/>
          <w:lang w:val="hy-AM"/>
        </w:rPr>
      </w:pPr>
    </w:p>
    <w:p w14:paraId="46C9FAB6" w14:textId="77777777" w:rsidR="00551FD1" w:rsidRPr="00A14F63" w:rsidRDefault="00551FD1" w:rsidP="00F6523E">
      <w:pPr>
        <w:pStyle w:val="FootnoteText"/>
        <w:jc w:val="both"/>
        <w:rPr>
          <w:rFonts w:ascii="GHEA Grapalat" w:hAnsi="GHEA Grapalat"/>
          <w:i/>
          <w:sz w:val="16"/>
          <w:szCs w:val="16"/>
          <w:lang w:val="hy-AM"/>
        </w:rPr>
      </w:pPr>
    </w:p>
    <w:p w14:paraId="4DA3E37F" w14:textId="77777777" w:rsidR="00551FD1" w:rsidRPr="00A14F63" w:rsidRDefault="00551FD1" w:rsidP="00F6523E">
      <w:pPr>
        <w:pStyle w:val="FootnoteText"/>
        <w:jc w:val="both"/>
        <w:rPr>
          <w:rFonts w:ascii="GHEA Grapalat" w:hAnsi="GHEA Grapalat"/>
          <w:i/>
          <w:sz w:val="16"/>
          <w:szCs w:val="16"/>
          <w:lang w:val="hy-AM"/>
        </w:rPr>
      </w:pPr>
    </w:p>
    <w:p w14:paraId="235B4EA3" w14:textId="77777777" w:rsidR="00551FD1" w:rsidRPr="00A14F63" w:rsidRDefault="00551FD1" w:rsidP="00F6523E">
      <w:pPr>
        <w:pStyle w:val="FootnoteText"/>
        <w:jc w:val="both"/>
        <w:rPr>
          <w:rFonts w:ascii="GHEA Grapalat" w:hAnsi="GHEA Grapalat"/>
          <w:i/>
          <w:sz w:val="16"/>
          <w:szCs w:val="16"/>
          <w:lang w:val="hy-AM"/>
        </w:rPr>
      </w:pPr>
    </w:p>
    <w:p w14:paraId="00E49258" w14:textId="77777777" w:rsidR="00551FD1" w:rsidRPr="00A14F63" w:rsidRDefault="00551FD1" w:rsidP="00F6523E">
      <w:pPr>
        <w:pStyle w:val="FootnoteText"/>
        <w:jc w:val="both"/>
        <w:rPr>
          <w:rFonts w:ascii="GHEA Grapalat" w:hAnsi="GHEA Grapalat"/>
          <w:i/>
          <w:sz w:val="16"/>
          <w:szCs w:val="16"/>
          <w:lang w:val="hy-AM"/>
        </w:rPr>
      </w:pPr>
    </w:p>
    <w:p w14:paraId="5BCEE640" w14:textId="77777777" w:rsidR="00551FD1" w:rsidRPr="00A14F63" w:rsidRDefault="00551FD1" w:rsidP="00F6523E">
      <w:pPr>
        <w:pStyle w:val="FootnoteText"/>
        <w:jc w:val="both"/>
        <w:rPr>
          <w:rFonts w:ascii="GHEA Grapalat" w:hAnsi="GHEA Grapalat"/>
          <w:i/>
          <w:sz w:val="16"/>
          <w:szCs w:val="16"/>
          <w:lang w:val="hy-AM"/>
        </w:rPr>
      </w:pPr>
    </w:p>
    <w:p w14:paraId="2B640C81" w14:textId="77777777" w:rsidR="00551FD1" w:rsidRPr="00A14F63" w:rsidRDefault="00551FD1" w:rsidP="00F6523E">
      <w:pPr>
        <w:pStyle w:val="FootnoteText"/>
        <w:jc w:val="both"/>
        <w:rPr>
          <w:rFonts w:ascii="GHEA Grapalat" w:hAnsi="GHEA Grapalat"/>
          <w:i/>
          <w:sz w:val="16"/>
          <w:szCs w:val="16"/>
          <w:lang w:val="hy-AM"/>
        </w:rPr>
      </w:pPr>
    </w:p>
    <w:p w14:paraId="38407B58" w14:textId="77777777" w:rsidR="00551FD1" w:rsidRPr="00A14F63" w:rsidRDefault="00551FD1" w:rsidP="00F6523E">
      <w:pPr>
        <w:pStyle w:val="FootnoteText"/>
        <w:jc w:val="both"/>
        <w:rPr>
          <w:rFonts w:ascii="GHEA Grapalat" w:hAnsi="GHEA Grapalat"/>
          <w:i/>
          <w:sz w:val="16"/>
          <w:szCs w:val="16"/>
          <w:lang w:val="hy-AM"/>
        </w:rPr>
      </w:pPr>
    </w:p>
    <w:p w14:paraId="1CC8A794" w14:textId="77777777" w:rsidR="00551FD1" w:rsidRPr="00A14F63" w:rsidRDefault="00551FD1" w:rsidP="00F6523E">
      <w:pPr>
        <w:pStyle w:val="FootnoteText"/>
        <w:jc w:val="both"/>
        <w:rPr>
          <w:rFonts w:ascii="GHEA Grapalat" w:hAnsi="GHEA Grapalat"/>
          <w:i/>
          <w:sz w:val="16"/>
          <w:szCs w:val="16"/>
          <w:lang w:val="hy-AM"/>
        </w:rPr>
      </w:pPr>
    </w:p>
    <w:p w14:paraId="58D18C9D" w14:textId="77777777" w:rsidR="00551FD1" w:rsidRPr="00A14F63" w:rsidRDefault="00551FD1" w:rsidP="00F6523E">
      <w:pPr>
        <w:pStyle w:val="FootnoteText"/>
        <w:jc w:val="both"/>
        <w:rPr>
          <w:rFonts w:ascii="GHEA Grapalat" w:hAnsi="GHEA Grapalat"/>
          <w:i/>
          <w:sz w:val="16"/>
          <w:szCs w:val="16"/>
          <w:lang w:val="hy-AM"/>
        </w:rPr>
      </w:pPr>
    </w:p>
    <w:p w14:paraId="7A0C578C" w14:textId="77777777" w:rsidR="00551FD1" w:rsidRPr="00A14F63" w:rsidRDefault="00551FD1" w:rsidP="00F6523E">
      <w:pPr>
        <w:pStyle w:val="FootnoteText"/>
        <w:jc w:val="both"/>
        <w:rPr>
          <w:rFonts w:ascii="GHEA Grapalat" w:hAnsi="GHEA Grapalat"/>
          <w:i/>
          <w:sz w:val="16"/>
          <w:szCs w:val="16"/>
          <w:lang w:val="hy-AM"/>
        </w:rPr>
      </w:pPr>
    </w:p>
    <w:p w14:paraId="46878102" w14:textId="77777777" w:rsidR="00551FD1" w:rsidRPr="00A14F63" w:rsidRDefault="00551FD1" w:rsidP="00F6523E">
      <w:pPr>
        <w:pStyle w:val="FootnoteText"/>
        <w:jc w:val="both"/>
        <w:rPr>
          <w:rFonts w:ascii="GHEA Grapalat" w:hAnsi="GHEA Grapalat"/>
          <w:i/>
          <w:sz w:val="16"/>
          <w:szCs w:val="16"/>
          <w:lang w:val="hy-AM"/>
        </w:rPr>
      </w:pPr>
    </w:p>
    <w:p w14:paraId="576CF9F9" w14:textId="77777777" w:rsidR="00551FD1" w:rsidRPr="00A14F63" w:rsidRDefault="00551FD1" w:rsidP="00F6523E">
      <w:pPr>
        <w:pStyle w:val="FootnoteText"/>
        <w:jc w:val="both"/>
        <w:rPr>
          <w:rFonts w:ascii="GHEA Grapalat" w:hAnsi="GHEA Grapalat"/>
          <w:i/>
          <w:sz w:val="16"/>
          <w:szCs w:val="16"/>
          <w:lang w:val="hy-AM"/>
        </w:rPr>
      </w:pPr>
    </w:p>
    <w:p w14:paraId="0ABEB3E8" w14:textId="77777777" w:rsidR="00551FD1" w:rsidRPr="00A14F63" w:rsidRDefault="00551FD1" w:rsidP="00F6523E">
      <w:pPr>
        <w:pStyle w:val="FootnoteText"/>
        <w:jc w:val="both"/>
        <w:rPr>
          <w:rFonts w:ascii="GHEA Grapalat" w:hAnsi="GHEA Grapalat"/>
          <w:i/>
          <w:sz w:val="16"/>
          <w:szCs w:val="16"/>
          <w:lang w:val="hy-AM"/>
        </w:rPr>
      </w:pPr>
    </w:p>
    <w:p w14:paraId="510874B7" w14:textId="77777777" w:rsidR="00551FD1" w:rsidRPr="00A14F63" w:rsidRDefault="00551FD1" w:rsidP="00F6523E">
      <w:pPr>
        <w:pStyle w:val="FootnoteText"/>
        <w:jc w:val="both"/>
        <w:rPr>
          <w:rFonts w:ascii="GHEA Grapalat" w:hAnsi="GHEA Grapalat"/>
          <w:i/>
          <w:sz w:val="16"/>
          <w:szCs w:val="16"/>
          <w:lang w:val="hy-AM"/>
        </w:rPr>
      </w:pPr>
    </w:p>
    <w:p w14:paraId="4C727B7A" w14:textId="77777777" w:rsidR="00551FD1" w:rsidRPr="00A14F63" w:rsidRDefault="00551FD1" w:rsidP="00F6523E">
      <w:pPr>
        <w:pStyle w:val="FootnoteText"/>
        <w:jc w:val="both"/>
        <w:rPr>
          <w:rFonts w:ascii="GHEA Grapalat" w:hAnsi="GHEA Grapalat"/>
          <w:i/>
          <w:sz w:val="16"/>
          <w:szCs w:val="16"/>
          <w:lang w:val="hy-AM"/>
        </w:rPr>
      </w:pPr>
    </w:p>
    <w:p w14:paraId="5EF7DFD8" w14:textId="77777777" w:rsidR="00551FD1" w:rsidRPr="00A14F63" w:rsidRDefault="00551FD1" w:rsidP="00F6523E">
      <w:pPr>
        <w:pStyle w:val="FootnoteText"/>
        <w:jc w:val="both"/>
        <w:rPr>
          <w:rFonts w:ascii="GHEA Grapalat" w:hAnsi="GHEA Grapalat"/>
          <w:i/>
          <w:sz w:val="16"/>
          <w:szCs w:val="16"/>
          <w:lang w:val="hy-AM"/>
        </w:rPr>
      </w:pPr>
    </w:p>
    <w:p w14:paraId="66534A37" w14:textId="77777777" w:rsidR="00551FD1" w:rsidRPr="00A14F63" w:rsidRDefault="00551FD1" w:rsidP="00F6523E">
      <w:pPr>
        <w:pStyle w:val="FootnoteText"/>
        <w:jc w:val="both"/>
        <w:rPr>
          <w:rFonts w:ascii="GHEA Grapalat" w:hAnsi="GHEA Grapalat"/>
          <w:i/>
          <w:sz w:val="16"/>
          <w:szCs w:val="16"/>
          <w:lang w:val="hy-AM"/>
        </w:rPr>
      </w:pPr>
    </w:p>
    <w:p w14:paraId="24531DA3" w14:textId="77777777" w:rsidR="00551FD1" w:rsidRPr="00A14F63" w:rsidRDefault="00551FD1" w:rsidP="00F6523E">
      <w:pPr>
        <w:pStyle w:val="FootnoteText"/>
        <w:jc w:val="both"/>
        <w:rPr>
          <w:rFonts w:ascii="GHEA Grapalat" w:hAnsi="GHEA Grapalat"/>
          <w:i/>
          <w:sz w:val="16"/>
          <w:szCs w:val="16"/>
          <w:lang w:val="hy-AM"/>
        </w:rPr>
      </w:pPr>
    </w:p>
    <w:p w14:paraId="23A4C125" w14:textId="77777777" w:rsidR="00551FD1" w:rsidRPr="00A14F63" w:rsidRDefault="00551FD1" w:rsidP="00F6523E">
      <w:pPr>
        <w:pStyle w:val="FootnoteText"/>
        <w:jc w:val="both"/>
        <w:rPr>
          <w:rFonts w:ascii="GHEA Grapalat" w:hAnsi="GHEA Grapalat"/>
          <w:i/>
          <w:sz w:val="16"/>
          <w:szCs w:val="16"/>
          <w:lang w:val="hy-AM"/>
        </w:rPr>
      </w:pPr>
    </w:p>
    <w:p w14:paraId="0292747F" w14:textId="77777777" w:rsidR="00551FD1" w:rsidRPr="00A14F63" w:rsidRDefault="00551FD1" w:rsidP="00F6523E">
      <w:pPr>
        <w:pStyle w:val="FootnoteText"/>
        <w:jc w:val="both"/>
        <w:rPr>
          <w:rFonts w:ascii="GHEA Grapalat" w:hAnsi="GHEA Grapalat"/>
          <w:i/>
          <w:sz w:val="16"/>
          <w:szCs w:val="16"/>
          <w:lang w:val="hy-AM"/>
        </w:rPr>
      </w:pPr>
    </w:p>
    <w:p w14:paraId="478BEDA0" w14:textId="77777777" w:rsidR="00551FD1" w:rsidRPr="00A14F63" w:rsidRDefault="00551FD1" w:rsidP="00F6523E">
      <w:pPr>
        <w:pStyle w:val="FootnoteText"/>
        <w:jc w:val="both"/>
        <w:rPr>
          <w:rFonts w:ascii="GHEA Grapalat" w:hAnsi="GHEA Grapalat"/>
          <w:i/>
          <w:sz w:val="16"/>
          <w:szCs w:val="16"/>
          <w:lang w:val="hy-AM"/>
        </w:rPr>
      </w:pPr>
    </w:p>
    <w:p w14:paraId="5E27E386" w14:textId="77777777" w:rsidR="00551FD1" w:rsidRPr="00A14F63" w:rsidRDefault="00551FD1" w:rsidP="00F6523E">
      <w:pPr>
        <w:pStyle w:val="FootnoteText"/>
        <w:jc w:val="both"/>
        <w:rPr>
          <w:rFonts w:ascii="GHEA Grapalat" w:hAnsi="GHEA Grapalat"/>
          <w:i/>
          <w:sz w:val="16"/>
          <w:szCs w:val="16"/>
          <w:lang w:val="hy-AM"/>
        </w:rPr>
      </w:pPr>
    </w:p>
    <w:p w14:paraId="3B5078B3" w14:textId="77777777" w:rsidR="00551FD1" w:rsidRPr="00A14F63" w:rsidRDefault="00551FD1" w:rsidP="00F6523E">
      <w:pPr>
        <w:pStyle w:val="FootnoteText"/>
        <w:jc w:val="both"/>
        <w:rPr>
          <w:rFonts w:ascii="GHEA Grapalat" w:hAnsi="GHEA Grapalat"/>
          <w:i/>
          <w:sz w:val="16"/>
          <w:szCs w:val="16"/>
          <w:lang w:val="hy-AM"/>
        </w:rPr>
      </w:pPr>
    </w:p>
    <w:p w14:paraId="19334FE2" w14:textId="77777777" w:rsidR="00551FD1" w:rsidRPr="00A14F63" w:rsidRDefault="00551FD1" w:rsidP="00F6523E">
      <w:pPr>
        <w:pStyle w:val="FootnoteText"/>
        <w:jc w:val="both"/>
        <w:rPr>
          <w:rFonts w:ascii="GHEA Grapalat" w:hAnsi="GHEA Grapalat"/>
          <w:i/>
          <w:sz w:val="16"/>
          <w:szCs w:val="16"/>
          <w:lang w:val="hy-AM"/>
        </w:rPr>
      </w:pPr>
    </w:p>
    <w:p w14:paraId="608C574F" w14:textId="77777777" w:rsidR="00551FD1" w:rsidRPr="00A14F63" w:rsidRDefault="00551FD1" w:rsidP="00F6523E">
      <w:pPr>
        <w:pStyle w:val="FootnoteText"/>
        <w:jc w:val="both"/>
        <w:rPr>
          <w:rFonts w:ascii="GHEA Grapalat" w:hAnsi="GHEA Grapalat"/>
          <w:i/>
          <w:sz w:val="16"/>
          <w:szCs w:val="16"/>
          <w:lang w:val="hy-AM"/>
        </w:rPr>
      </w:pPr>
    </w:p>
    <w:p w14:paraId="02FE531C" w14:textId="77777777" w:rsidR="00551FD1" w:rsidRPr="00A14F63" w:rsidRDefault="00551FD1" w:rsidP="00F6523E">
      <w:pPr>
        <w:pStyle w:val="FootnoteText"/>
        <w:jc w:val="both"/>
        <w:rPr>
          <w:rFonts w:ascii="GHEA Grapalat" w:hAnsi="GHEA Grapalat"/>
          <w:i/>
          <w:sz w:val="16"/>
          <w:szCs w:val="16"/>
          <w:lang w:val="hy-AM"/>
        </w:rPr>
      </w:pPr>
    </w:p>
    <w:p w14:paraId="011FE783" w14:textId="77777777" w:rsidR="00551FD1" w:rsidRPr="00A14F63" w:rsidRDefault="00551FD1" w:rsidP="00F6523E">
      <w:pPr>
        <w:pStyle w:val="FootnoteText"/>
        <w:jc w:val="both"/>
        <w:rPr>
          <w:rFonts w:ascii="GHEA Grapalat" w:hAnsi="GHEA Grapalat"/>
          <w:i/>
          <w:sz w:val="16"/>
          <w:szCs w:val="16"/>
          <w:lang w:val="hy-AM"/>
        </w:rPr>
      </w:pPr>
    </w:p>
    <w:p w14:paraId="71C711BD" w14:textId="77777777" w:rsidR="00551FD1" w:rsidRPr="000A2219" w:rsidRDefault="00551FD1" w:rsidP="00F6523E">
      <w:pPr>
        <w:pStyle w:val="FootnoteText"/>
        <w:jc w:val="both"/>
        <w:rPr>
          <w:rFonts w:ascii="GHEA Grapalat" w:hAnsi="GHEA Grapalat"/>
          <w:i/>
          <w:sz w:val="16"/>
          <w:szCs w:val="16"/>
          <w:lang w:val="hy-AM"/>
        </w:rPr>
      </w:pPr>
    </w:p>
    <w:p w14:paraId="2A161CEE" w14:textId="77777777" w:rsidR="00977C31" w:rsidRPr="000A2219" w:rsidRDefault="00977C31" w:rsidP="00F6523E">
      <w:pPr>
        <w:pStyle w:val="FootnoteText"/>
        <w:jc w:val="both"/>
        <w:rPr>
          <w:rFonts w:ascii="GHEA Grapalat" w:hAnsi="GHEA Grapalat"/>
          <w:i/>
          <w:sz w:val="16"/>
          <w:szCs w:val="16"/>
          <w:lang w:val="hy-AM"/>
        </w:rPr>
      </w:pPr>
    </w:p>
    <w:p w14:paraId="2D609A1F" w14:textId="77777777" w:rsidR="00977C31" w:rsidRPr="000A2219" w:rsidRDefault="00977C31" w:rsidP="00F6523E">
      <w:pPr>
        <w:pStyle w:val="FootnoteText"/>
        <w:jc w:val="both"/>
        <w:rPr>
          <w:rFonts w:ascii="GHEA Grapalat" w:hAnsi="GHEA Grapalat"/>
          <w:i/>
          <w:sz w:val="16"/>
          <w:szCs w:val="16"/>
          <w:lang w:val="hy-AM"/>
        </w:rPr>
      </w:pPr>
    </w:p>
    <w:p w14:paraId="6E0571EC" w14:textId="77777777" w:rsidR="00977C31" w:rsidRPr="000A2219" w:rsidRDefault="00977C31" w:rsidP="00F6523E">
      <w:pPr>
        <w:pStyle w:val="FootnoteText"/>
        <w:jc w:val="both"/>
        <w:rPr>
          <w:rFonts w:ascii="GHEA Grapalat" w:hAnsi="GHEA Grapalat"/>
          <w:i/>
          <w:sz w:val="16"/>
          <w:szCs w:val="16"/>
          <w:lang w:val="hy-AM"/>
        </w:rPr>
      </w:pPr>
    </w:p>
    <w:p w14:paraId="7D00852E" w14:textId="77777777" w:rsidR="00551FD1" w:rsidRPr="00A14F63" w:rsidRDefault="00551FD1" w:rsidP="00F6523E">
      <w:pPr>
        <w:pStyle w:val="FootnoteText"/>
        <w:jc w:val="both"/>
        <w:rPr>
          <w:rFonts w:ascii="GHEA Grapalat" w:hAnsi="GHEA Grapalat"/>
          <w:i/>
          <w:sz w:val="16"/>
          <w:szCs w:val="16"/>
          <w:lang w:val="hy-AM"/>
        </w:rPr>
      </w:pPr>
    </w:p>
    <w:p w14:paraId="180240DB" w14:textId="77777777" w:rsidR="00551FD1" w:rsidRPr="00A14F63" w:rsidRDefault="00551FD1" w:rsidP="00F6523E">
      <w:pPr>
        <w:pStyle w:val="FootnoteText"/>
        <w:jc w:val="both"/>
        <w:rPr>
          <w:rFonts w:ascii="GHEA Grapalat" w:hAnsi="GHEA Grapalat"/>
          <w:i/>
          <w:sz w:val="16"/>
          <w:szCs w:val="16"/>
          <w:lang w:val="hy-AM"/>
        </w:rPr>
      </w:pPr>
    </w:p>
    <w:p w14:paraId="297ED0E0" w14:textId="77777777" w:rsidR="00551FD1" w:rsidRPr="00A14F63" w:rsidRDefault="00551FD1"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7375B89C" w14:textId="77777777" w:rsidR="00551FD1" w:rsidRPr="00A71D81" w:rsidRDefault="00551FD1" w:rsidP="00551FD1">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1.1</w:t>
      </w:r>
    </w:p>
    <w:p w14:paraId="063825B2" w14:textId="22D410CA" w:rsidR="00551FD1" w:rsidRPr="00A71D81" w:rsidRDefault="00551FD1" w:rsidP="00551FD1">
      <w:pPr>
        <w:pStyle w:val="BodyTextIndent3"/>
        <w:spacing w:line="240" w:lineRule="auto"/>
        <w:jc w:val="right"/>
        <w:rPr>
          <w:rFonts w:ascii="GHEA Grapalat" w:hAnsi="GHEA Grapalat" w:cs="Arial"/>
          <w:b/>
          <w:lang w:val="hy-AM"/>
        </w:rPr>
      </w:pPr>
      <w:r>
        <w:rPr>
          <w:rFonts w:ascii="GHEA Grapalat" w:hAnsi="GHEA Grapalat" w:cs="Sylfaen"/>
          <w:lang w:val="af-ZA"/>
        </w:rPr>
        <w:t>«</w:t>
      </w:r>
      <w:r w:rsidRPr="002A7A0F">
        <w:rPr>
          <w:rFonts w:ascii="GHEA Grapalat" w:hAnsi="GHEA Grapalat" w:cs="Arial"/>
          <w:lang w:val="hy-AM"/>
        </w:rPr>
        <w:t>ԴՓԿ-ԳՀԱՊՁԲ-</w:t>
      </w:r>
      <w:r w:rsidR="005800F6">
        <w:rPr>
          <w:rFonts w:ascii="GHEA Grapalat" w:hAnsi="GHEA Grapalat" w:cs="Arial"/>
          <w:lang w:val="hy-AM"/>
        </w:rPr>
        <w:t>25/03</w:t>
      </w:r>
      <w:r w:rsidRPr="002A7A0F">
        <w:rPr>
          <w:rFonts w:ascii="GHEA Grapalat" w:hAnsi="GHEA Grapalat" w:cs="Arial"/>
          <w:lang w:val="hy-AM"/>
        </w:rPr>
        <w:t>»</w:t>
      </w:r>
      <w:r>
        <w:rPr>
          <w:rFonts w:ascii="GHEA Grapalat" w:hAnsi="GHEA Grapalat"/>
          <w:lang w:val="af-ZA"/>
        </w:rPr>
        <w:t xml:space="preserve"> </w:t>
      </w:r>
      <w:r w:rsidRPr="00A71D81">
        <w:rPr>
          <w:rFonts w:ascii="GHEA Grapalat" w:hAnsi="GHEA Grapalat"/>
          <w:b/>
          <w:lang w:val="hy-AM"/>
        </w:rPr>
        <w:t xml:space="preserve">  </w:t>
      </w:r>
      <w:r w:rsidRPr="00A71D81">
        <w:rPr>
          <w:rFonts w:ascii="GHEA Grapalat" w:hAnsi="GHEA Grapalat" w:cs="Sylfaen"/>
          <w:b/>
          <w:lang w:val="hy-AM"/>
        </w:rPr>
        <w:t>ծածկագրով</w:t>
      </w:r>
    </w:p>
    <w:p w14:paraId="330ADC3B" w14:textId="559E74E8" w:rsidR="00551FD1" w:rsidRPr="00A71D81" w:rsidRDefault="00551FD1" w:rsidP="00551FD1">
      <w:pPr>
        <w:pStyle w:val="BodyTextIndent3"/>
        <w:spacing w:line="240" w:lineRule="auto"/>
        <w:jc w:val="right"/>
        <w:rPr>
          <w:rFonts w:ascii="GHEA Grapalat" w:hAnsi="GHEA Grapalat" w:cs="Arial"/>
          <w:b/>
          <w:lang w:val="hy-AM"/>
        </w:rPr>
      </w:pPr>
      <w:r w:rsidRPr="00551FD1">
        <w:rPr>
          <w:rFonts w:ascii="GHEA Grapalat" w:hAnsi="GHEA Grapalat" w:cs="Sylfaen"/>
          <w:b/>
          <w:lang w:val="hy-AM"/>
        </w:rPr>
        <w:t xml:space="preserve">Գնանշման հարցման </w:t>
      </w:r>
      <w:r w:rsidRPr="00A71D81">
        <w:rPr>
          <w:rFonts w:ascii="GHEA Grapalat" w:hAnsi="GHEA Grapalat" w:cs="Arial"/>
          <w:b/>
          <w:lang w:val="hy-AM"/>
        </w:rPr>
        <w:t xml:space="preserve">մրցույթի </w:t>
      </w:r>
      <w:r w:rsidRPr="00A71D81">
        <w:rPr>
          <w:rFonts w:ascii="GHEA Grapalat" w:hAnsi="GHEA Grapalat" w:cs="Sylfaen"/>
          <w:b/>
          <w:lang w:val="hy-AM"/>
        </w:rPr>
        <w:t>հրավերի</w:t>
      </w:r>
    </w:p>
    <w:p w14:paraId="42AF909C" w14:textId="77777777" w:rsidR="00551FD1" w:rsidRPr="00A71D81" w:rsidRDefault="00551FD1" w:rsidP="00551FD1">
      <w:pPr>
        <w:ind w:left="-66"/>
        <w:jc w:val="center"/>
        <w:rPr>
          <w:rFonts w:ascii="GHEA Grapalat" w:hAnsi="GHEA Grapalat"/>
          <w:b/>
          <w:lang w:val="hy-AM"/>
        </w:rPr>
      </w:pPr>
    </w:p>
    <w:p w14:paraId="644B8DF5" w14:textId="77777777" w:rsidR="00551FD1" w:rsidRPr="00A71D81" w:rsidRDefault="00551FD1" w:rsidP="00551FD1">
      <w:pPr>
        <w:pStyle w:val="Heading3"/>
        <w:spacing w:line="240" w:lineRule="auto"/>
        <w:ind w:firstLine="567"/>
        <w:jc w:val="left"/>
        <w:rPr>
          <w:rFonts w:ascii="GHEA Grapalat" w:hAnsi="GHEA Grapalat"/>
          <w:b/>
          <w:lang w:val="hy-AM"/>
        </w:rPr>
      </w:pPr>
    </w:p>
    <w:p w14:paraId="4191CF50" w14:textId="77777777" w:rsidR="00551FD1" w:rsidRPr="00A71D81" w:rsidRDefault="00551FD1" w:rsidP="00551FD1">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1CB0BB4" w14:textId="77777777" w:rsidR="00551FD1" w:rsidRPr="00A71D81" w:rsidRDefault="00551FD1" w:rsidP="00551FD1">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358CB17D" w14:textId="77777777" w:rsidR="00551FD1" w:rsidRPr="00A71D81" w:rsidRDefault="00551FD1" w:rsidP="00551FD1">
      <w:pPr>
        <w:pStyle w:val="Heading3"/>
        <w:spacing w:line="240" w:lineRule="auto"/>
        <w:ind w:firstLine="567"/>
        <w:rPr>
          <w:rFonts w:ascii="GHEA Grapalat" w:hAnsi="GHEA Grapalat" w:cs="Arial"/>
          <w:lang w:val="es-ES"/>
        </w:rPr>
      </w:pPr>
    </w:p>
    <w:p w14:paraId="7181CB9E" w14:textId="3770E8FA" w:rsidR="00551FD1" w:rsidRPr="00A71D81" w:rsidRDefault="00551FD1" w:rsidP="00551FD1">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 «</w:t>
      </w:r>
      <w:r w:rsidRPr="002A7A0F">
        <w:rPr>
          <w:rFonts w:ascii="GHEA Grapalat" w:hAnsi="GHEA Grapalat" w:cs="Arial"/>
          <w:sz w:val="20"/>
          <w:szCs w:val="20"/>
          <w:lang w:val="hy-AM"/>
        </w:rPr>
        <w:t>ԴՓԿ-ԳՀԱՊՁԲ-</w:t>
      </w:r>
      <w:r w:rsidR="005800F6">
        <w:rPr>
          <w:rFonts w:ascii="GHEA Grapalat" w:hAnsi="GHEA Grapalat" w:cs="Arial"/>
          <w:sz w:val="20"/>
          <w:szCs w:val="20"/>
          <w:lang w:val="hy-AM"/>
        </w:rPr>
        <w:t>25/03</w:t>
      </w:r>
      <w:r w:rsidRPr="002A7A0F">
        <w:rPr>
          <w:rFonts w:ascii="GHEA Grapalat" w:hAnsi="GHEA Grapalat" w:cs="Arial"/>
          <w:sz w:val="20"/>
          <w:szCs w:val="20"/>
          <w:lang w:val="hy-AM"/>
        </w:rPr>
        <w:t>»</w:t>
      </w:r>
      <w:r>
        <w:rPr>
          <w:rFonts w:ascii="GHEA Grapalat" w:hAnsi="GHEA Grapalat"/>
          <w:lang w:val="af-ZA"/>
        </w:rPr>
        <w:t xml:space="preserve"> </w:t>
      </w:r>
      <w:r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1B6D69FB" w14:textId="77777777" w:rsidR="00551FD1" w:rsidRPr="00A71D81" w:rsidRDefault="00551FD1" w:rsidP="00551FD1">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4F878625" w14:textId="61D30C7C" w:rsidR="00551FD1" w:rsidRPr="00A71D81" w:rsidRDefault="00551FD1" w:rsidP="00551FD1">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մրցույթի շրջանակում ըստ չափաբաժինների ստորև ներկայացնում է իր կողմից առաջարկվող ապրանքի ամբողջական նկարագիրը </w:t>
      </w:r>
    </w:p>
    <w:p w14:paraId="1D32099E" w14:textId="77777777" w:rsidR="00551FD1" w:rsidRPr="00A71D81" w:rsidRDefault="00551FD1" w:rsidP="00551FD1">
      <w:pPr>
        <w:pStyle w:val="Heading3"/>
        <w:spacing w:line="240" w:lineRule="auto"/>
        <w:ind w:firstLine="567"/>
        <w:rPr>
          <w:rFonts w:ascii="GHEA Grapalat" w:hAnsi="GHEA Grapalat" w:cs="Arial"/>
          <w:lang w:val="es-ES"/>
        </w:rPr>
      </w:pPr>
    </w:p>
    <w:p w14:paraId="23A7B383" w14:textId="77777777" w:rsidR="00551FD1" w:rsidRPr="00A71D81" w:rsidRDefault="00551FD1" w:rsidP="00551FD1">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551FD1" w:rsidRPr="00A71D81" w14:paraId="11EB7DF5" w14:textId="77777777" w:rsidTr="008E40C8">
        <w:tc>
          <w:tcPr>
            <w:tcW w:w="1368" w:type="dxa"/>
            <w:vMerge w:val="restart"/>
            <w:vAlign w:val="center"/>
          </w:tcPr>
          <w:p w14:paraId="739E7C82" w14:textId="77777777" w:rsidR="00551FD1" w:rsidRPr="00A71D81" w:rsidRDefault="00551FD1" w:rsidP="008E40C8">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221B71DA" w14:textId="77777777" w:rsidR="00551FD1" w:rsidRPr="00A71D81" w:rsidRDefault="00551FD1" w:rsidP="008E40C8">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551FD1" w:rsidRPr="00A71D81" w14:paraId="23DBE430" w14:textId="77777777" w:rsidTr="008E40C8">
        <w:tc>
          <w:tcPr>
            <w:tcW w:w="1368" w:type="dxa"/>
            <w:vMerge/>
            <w:vAlign w:val="center"/>
          </w:tcPr>
          <w:p w14:paraId="124BD79B" w14:textId="77777777" w:rsidR="00551FD1" w:rsidRPr="00A71D81" w:rsidRDefault="00551FD1" w:rsidP="008E40C8">
            <w:pPr>
              <w:jc w:val="center"/>
              <w:rPr>
                <w:rFonts w:ascii="GHEA Grapalat" w:hAnsi="GHEA Grapalat"/>
                <w:b/>
                <w:bCs/>
                <w:sz w:val="16"/>
                <w:szCs w:val="18"/>
                <w:lang w:val="es-ES"/>
              </w:rPr>
            </w:pPr>
          </w:p>
        </w:tc>
        <w:tc>
          <w:tcPr>
            <w:tcW w:w="1460" w:type="dxa"/>
            <w:vAlign w:val="center"/>
          </w:tcPr>
          <w:p w14:paraId="029B003F" w14:textId="77777777" w:rsidR="00551FD1" w:rsidRPr="00A71D81" w:rsidRDefault="00551FD1" w:rsidP="008E40C8">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003" w:type="dxa"/>
            <w:vAlign w:val="center"/>
          </w:tcPr>
          <w:p w14:paraId="0F652770" w14:textId="77777777" w:rsidR="00551FD1" w:rsidRPr="00A71D81" w:rsidRDefault="00551FD1" w:rsidP="008E40C8">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36A6B028" w14:textId="77777777" w:rsidR="00551FD1" w:rsidRPr="00A71D81" w:rsidRDefault="00551FD1" w:rsidP="008E40C8">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33C0CF6A" w14:textId="77777777" w:rsidR="00551FD1" w:rsidRPr="00A71D81" w:rsidRDefault="00551FD1" w:rsidP="008E40C8">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06E1EA08" w14:textId="77777777" w:rsidR="00551FD1" w:rsidRPr="00A71D81" w:rsidRDefault="00551FD1" w:rsidP="008E40C8">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551FD1" w:rsidRPr="00A71D81" w14:paraId="1F42A7C1" w14:textId="77777777" w:rsidTr="008E40C8">
        <w:tc>
          <w:tcPr>
            <w:tcW w:w="1368" w:type="dxa"/>
          </w:tcPr>
          <w:p w14:paraId="45CDD084" w14:textId="77777777" w:rsidR="00551FD1" w:rsidRPr="00A71D81" w:rsidRDefault="00551FD1" w:rsidP="008E40C8">
            <w:pPr>
              <w:pStyle w:val="Heading3"/>
              <w:spacing w:line="240" w:lineRule="auto"/>
              <w:jc w:val="left"/>
              <w:rPr>
                <w:rFonts w:ascii="GHEA Grapalat" w:hAnsi="GHEA Grapalat"/>
                <w:b/>
                <w:lang w:val="hy-AM"/>
              </w:rPr>
            </w:pPr>
          </w:p>
        </w:tc>
        <w:tc>
          <w:tcPr>
            <w:tcW w:w="1460" w:type="dxa"/>
          </w:tcPr>
          <w:p w14:paraId="03C531F2" w14:textId="77777777" w:rsidR="00551FD1" w:rsidRPr="00A71D81" w:rsidRDefault="00551FD1" w:rsidP="008E40C8">
            <w:pPr>
              <w:pStyle w:val="Heading3"/>
              <w:spacing w:line="240" w:lineRule="auto"/>
              <w:jc w:val="left"/>
              <w:rPr>
                <w:rFonts w:ascii="GHEA Grapalat" w:hAnsi="GHEA Grapalat"/>
                <w:b/>
                <w:lang w:val="hy-AM"/>
              </w:rPr>
            </w:pPr>
          </w:p>
        </w:tc>
        <w:tc>
          <w:tcPr>
            <w:tcW w:w="2003" w:type="dxa"/>
          </w:tcPr>
          <w:p w14:paraId="3F19CA29" w14:textId="77777777" w:rsidR="00551FD1" w:rsidRPr="00A71D81" w:rsidRDefault="00551FD1" w:rsidP="008E40C8">
            <w:pPr>
              <w:pStyle w:val="Heading3"/>
              <w:spacing w:line="240" w:lineRule="auto"/>
              <w:jc w:val="left"/>
              <w:rPr>
                <w:rFonts w:ascii="GHEA Grapalat" w:hAnsi="GHEA Grapalat"/>
                <w:b/>
                <w:lang w:val="hy-AM"/>
              </w:rPr>
            </w:pPr>
          </w:p>
        </w:tc>
        <w:tc>
          <w:tcPr>
            <w:tcW w:w="1757" w:type="dxa"/>
          </w:tcPr>
          <w:p w14:paraId="5B6D580A" w14:textId="77777777" w:rsidR="00551FD1" w:rsidRPr="00A71D81" w:rsidRDefault="00551FD1" w:rsidP="008E40C8">
            <w:pPr>
              <w:pStyle w:val="Heading3"/>
              <w:spacing w:line="240" w:lineRule="auto"/>
              <w:jc w:val="left"/>
              <w:rPr>
                <w:rFonts w:ascii="GHEA Grapalat" w:hAnsi="GHEA Grapalat"/>
                <w:b/>
                <w:lang w:val="hy-AM"/>
              </w:rPr>
            </w:pPr>
          </w:p>
        </w:tc>
        <w:tc>
          <w:tcPr>
            <w:tcW w:w="1530" w:type="dxa"/>
          </w:tcPr>
          <w:p w14:paraId="0CD76CF9" w14:textId="77777777" w:rsidR="00551FD1" w:rsidRPr="00A71D81" w:rsidRDefault="00551FD1" w:rsidP="008E40C8">
            <w:pPr>
              <w:pStyle w:val="Heading3"/>
              <w:spacing w:line="240" w:lineRule="auto"/>
              <w:jc w:val="left"/>
              <w:rPr>
                <w:rFonts w:ascii="GHEA Grapalat" w:hAnsi="GHEA Grapalat"/>
                <w:b/>
                <w:lang w:val="hy-AM"/>
              </w:rPr>
            </w:pPr>
          </w:p>
        </w:tc>
        <w:tc>
          <w:tcPr>
            <w:tcW w:w="1800" w:type="dxa"/>
          </w:tcPr>
          <w:p w14:paraId="3F7C512B" w14:textId="77777777" w:rsidR="00551FD1" w:rsidRPr="00A71D81" w:rsidRDefault="00551FD1" w:rsidP="008E40C8">
            <w:pPr>
              <w:pStyle w:val="Heading3"/>
              <w:spacing w:line="240" w:lineRule="auto"/>
              <w:jc w:val="left"/>
              <w:rPr>
                <w:rFonts w:ascii="GHEA Grapalat" w:hAnsi="GHEA Grapalat"/>
                <w:b/>
                <w:lang w:val="hy-AM"/>
              </w:rPr>
            </w:pPr>
          </w:p>
        </w:tc>
      </w:tr>
      <w:tr w:rsidR="00551FD1" w:rsidRPr="00A71D81" w14:paraId="7E1F13AA" w14:textId="77777777" w:rsidTr="008E40C8">
        <w:tc>
          <w:tcPr>
            <w:tcW w:w="1368" w:type="dxa"/>
          </w:tcPr>
          <w:p w14:paraId="5B2A5561" w14:textId="77777777" w:rsidR="00551FD1" w:rsidRPr="00A71D81" w:rsidRDefault="00551FD1" w:rsidP="008E40C8">
            <w:pPr>
              <w:pStyle w:val="Heading3"/>
              <w:spacing w:line="240" w:lineRule="auto"/>
              <w:jc w:val="left"/>
              <w:rPr>
                <w:rFonts w:ascii="GHEA Grapalat" w:hAnsi="GHEA Grapalat"/>
                <w:b/>
                <w:lang w:val="hy-AM"/>
              </w:rPr>
            </w:pPr>
          </w:p>
        </w:tc>
        <w:tc>
          <w:tcPr>
            <w:tcW w:w="1460" w:type="dxa"/>
          </w:tcPr>
          <w:p w14:paraId="021A41E9" w14:textId="77777777" w:rsidR="00551FD1" w:rsidRPr="00A71D81" w:rsidRDefault="00551FD1" w:rsidP="008E40C8">
            <w:pPr>
              <w:pStyle w:val="Heading3"/>
              <w:spacing w:line="240" w:lineRule="auto"/>
              <w:jc w:val="left"/>
              <w:rPr>
                <w:rFonts w:ascii="GHEA Grapalat" w:hAnsi="GHEA Grapalat"/>
                <w:b/>
                <w:lang w:val="hy-AM"/>
              </w:rPr>
            </w:pPr>
          </w:p>
        </w:tc>
        <w:tc>
          <w:tcPr>
            <w:tcW w:w="2003" w:type="dxa"/>
          </w:tcPr>
          <w:p w14:paraId="445F28B0" w14:textId="77777777" w:rsidR="00551FD1" w:rsidRPr="00A71D81" w:rsidRDefault="00551FD1" w:rsidP="008E40C8">
            <w:pPr>
              <w:pStyle w:val="Heading3"/>
              <w:spacing w:line="240" w:lineRule="auto"/>
              <w:jc w:val="left"/>
              <w:rPr>
                <w:rFonts w:ascii="GHEA Grapalat" w:hAnsi="GHEA Grapalat"/>
                <w:b/>
                <w:lang w:val="hy-AM"/>
              </w:rPr>
            </w:pPr>
          </w:p>
        </w:tc>
        <w:tc>
          <w:tcPr>
            <w:tcW w:w="1757" w:type="dxa"/>
          </w:tcPr>
          <w:p w14:paraId="11A8C5C1" w14:textId="77777777" w:rsidR="00551FD1" w:rsidRPr="00A71D81" w:rsidRDefault="00551FD1" w:rsidP="008E40C8">
            <w:pPr>
              <w:pStyle w:val="Heading3"/>
              <w:spacing w:line="240" w:lineRule="auto"/>
              <w:jc w:val="left"/>
              <w:rPr>
                <w:rFonts w:ascii="GHEA Grapalat" w:hAnsi="GHEA Grapalat"/>
                <w:b/>
                <w:lang w:val="hy-AM"/>
              </w:rPr>
            </w:pPr>
          </w:p>
        </w:tc>
        <w:tc>
          <w:tcPr>
            <w:tcW w:w="1530" w:type="dxa"/>
          </w:tcPr>
          <w:p w14:paraId="12B7311E" w14:textId="77777777" w:rsidR="00551FD1" w:rsidRPr="00A71D81" w:rsidRDefault="00551FD1" w:rsidP="008E40C8">
            <w:pPr>
              <w:pStyle w:val="Heading3"/>
              <w:spacing w:line="240" w:lineRule="auto"/>
              <w:jc w:val="left"/>
              <w:rPr>
                <w:rFonts w:ascii="GHEA Grapalat" w:hAnsi="GHEA Grapalat"/>
                <w:b/>
                <w:lang w:val="hy-AM"/>
              </w:rPr>
            </w:pPr>
          </w:p>
        </w:tc>
        <w:tc>
          <w:tcPr>
            <w:tcW w:w="1800" w:type="dxa"/>
          </w:tcPr>
          <w:p w14:paraId="18E401A0" w14:textId="77777777" w:rsidR="00551FD1" w:rsidRPr="00A71D81" w:rsidRDefault="00551FD1" w:rsidP="008E40C8">
            <w:pPr>
              <w:pStyle w:val="Heading3"/>
              <w:spacing w:line="240" w:lineRule="auto"/>
              <w:jc w:val="left"/>
              <w:rPr>
                <w:rFonts w:ascii="GHEA Grapalat" w:hAnsi="GHEA Grapalat"/>
                <w:b/>
                <w:lang w:val="hy-AM"/>
              </w:rPr>
            </w:pPr>
          </w:p>
        </w:tc>
      </w:tr>
      <w:tr w:rsidR="00551FD1" w:rsidRPr="00A71D81" w14:paraId="009090B8" w14:textId="77777777" w:rsidTr="008E40C8">
        <w:tc>
          <w:tcPr>
            <w:tcW w:w="1368" w:type="dxa"/>
          </w:tcPr>
          <w:p w14:paraId="094257F9" w14:textId="77777777" w:rsidR="00551FD1" w:rsidRPr="00A71D81" w:rsidRDefault="00551FD1" w:rsidP="008E40C8">
            <w:pPr>
              <w:pStyle w:val="Heading3"/>
              <w:spacing w:line="240" w:lineRule="auto"/>
              <w:jc w:val="left"/>
              <w:rPr>
                <w:rFonts w:ascii="GHEA Grapalat" w:hAnsi="GHEA Grapalat"/>
                <w:b/>
                <w:lang w:val="hy-AM"/>
              </w:rPr>
            </w:pPr>
          </w:p>
        </w:tc>
        <w:tc>
          <w:tcPr>
            <w:tcW w:w="1460" w:type="dxa"/>
          </w:tcPr>
          <w:p w14:paraId="51359EA2" w14:textId="77777777" w:rsidR="00551FD1" w:rsidRPr="00A71D81" w:rsidRDefault="00551FD1" w:rsidP="008E40C8">
            <w:pPr>
              <w:pStyle w:val="Heading3"/>
              <w:spacing w:line="240" w:lineRule="auto"/>
              <w:jc w:val="left"/>
              <w:rPr>
                <w:rFonts w:ascii="GHEA Grapalat" w:hAnsi="GHEA Grapalat"/>
                <w:b/>
                <w:lang w:val="hy-AM"/>
              </w:rPr>
            </w:pPr>
          </w:p>
        </w:tc>
        <w:tc>
          <w:tcPr>
            <w:tcW w:w="2003" w:type="dxa"/>
          </w:tcPr>
          <w:p w14:paraId="11138904" w14:textId="77777777" w:rsidR="00551FD1" w:rsidRPr="00A71D81" w:rsidRDefault="00551FD1" w:rsidP="008E40C8">
            <w:pPr>
              <w:pStyle w:val="Heading3"/>
              <w:spacing w:line="240" w:lineRule="auto"/>
              <w:jc w:val="left"/>
              <w:rPr>
                <w:rFonts w:ascii="GHEA Grapalat" w:hAnsi="GHEA Grapalat"/>
                <w:b/>
                <w:lang w:val="hy-AM"/>
              </w:rPr>
            </w:pPr>
          </w:p>
        </w:tc>
        <w:tc>
          <w:tcPr>
            <w:tcW w:w="1757" w:type="dxa"/>
          </w:tcPr>
          <w:p w14:paraId="357C21F7" w14:textId="77777777" w:rsidR="00551FD1" w:rsidRPr="00A71D81" w:rsidRDefault="00551FD1" w:rsidP="008E40C8">
            <w:pPr>
              <w:pStyle w:val="Heading3"/>
              <w:spacing w:line="240" w:lineRule="auto"/>
              <w:jc w:val="left"/>
              <w:rPr>
                <w:rFonts w:ascii="GHEA Grapalat" w:hAnsi="GHEA Grapalat"/>
                <w:b/>
                <w:lang w:val="hy-AM"/>
              </w:rPr>
            </w:pPr>
          </w:p>
        </w:tc>
        <w:tc>
          <w:tcPr>
            <w:tcW w:w="1530" w:type="dxa"/>
          </w:tcPr>
          <w:p w14:paraId="762FCD74" w14:textId="77777777" w:rsidR="00551FD1" w:rsidRPr="00A71D81" w:rsidRDefault="00551FD1" w:rsidP="008E40C8">
            <w:pPr>
              <w:pStyle w:val="Heading3"/>
              <w:spacing w:line="240" w:lineRule="auto"/>
              <w:jc w:val="left"/>
              <w:rPr>
                <w:rFonts w:ascii="GHEA Grapalat" w:hAnsi="GHEA Grapalat"/>
                <w:b/>
                <w:lang w:val="hy-AM"/>
              </w:rPr>
            </w:pPr>
          </w:p>
        </w:tc>
        <w:tc>
          <w:tcPr>
            <w:tcW w:w="1800" w:type="dxa"/>
          </w:tcPr>
          <w:p w14:paraId="22E9DB58" w14:textId="77777777" w:rsidR="00551FD1" w:rsidRPr="00A71D81" w:rsidRDefault="00551FD1" w:rsidP="008E40C8">
            <w:pPr>
              <w:pStyle w:val="Heading3"/>
              <w:spacing w:line="240" w:lineRule="auto"/>
              <w:jc w:val="left"/>
              <w:rPr>
                <w:rFonts w:ascii="GHEA Grapalat" w:hAnsi="GHEA Grapalat"/>
                <w:b/>
                <w:lang w:val="hy-AM"/>
              </w:rPr>
            </w:pPr>
          </w:p>
        </w:tc>
      </w:tr>
    </w:tbl>
    <w:p w14:paraId="450C9CD7" w14:textId="77777777" w:rsidR="00551FD1" w:rsidRPr="00A71D81" w:rsidRDefault="00551FD1" w:rsidP="00551FD1">
      <w:pPr>
        <w:pStyle w:val="Heading3"/>
        <w:spacing w:line="240" w:lineRule="auto"/>
        <w:ind w:firstLine="567"/>
        <w:jc w:val="left"/>
        <w:rPr>
          <w:rFonts w:ascii="GHEA Grapalat" w:hAnsi="GHEA Grapalat"/>
          <w:b/>
          <w:lang w:val="en-US"/>
        </w:rPr>
      </w:pPr>
    </w:p>
    <w:p w14:paraId="0FE9AE37" w14:textId="77777777" w:rsidR="00551FD1" w:rsidRPr="00A71D81" w:rsidRDefault="00551FD1" w:rsidP="00551FD1">
      <w:pPr>
        <w:pStyle w:val="Heading3"/>
        <w:spacing w:line="240" w:lineRule="auto"/>
        <w:ind w:firstLine="567"/>
        <w:jc w:val="left"/>
        <w:rPr>
          <w:rFonts w:ascii="GHEA Grapalat" w:hAnsi="GHEA Grapalat"/>
          <w:b/>
          <w:lang w:val="en-US"/>
        </w:rPr>
      </w:pPr>
    </w:p>
    <w:p w14:paraId="12CD2536" w14:textId="77777777" w:rsidR="00551FD1" w:rsidRPr="00A71D81" w:rsidRDefault="00551FD1" w:rsidP="00551FD1">
      <w:pPr>
        <w:pStyle w:val="Heading3"/>
        <w:spacing w:line="240" w:lineRule="auto"/>
        <w:ind w:firstLine="567"/>
        <w:jc w:val="left"/>
        <w:rPr>
          <w:rFonts w:ascii="GHEA Grapalat" w:hAnsi="GHEA Grapalat"/>
          <w:b/>
          <w:lang w:val="en-US"/>
        </w:rPr>
      </w:pPr>
    </w:p>
    <w:p w14:paraId="6319490E" w14:textId="77777777" w:rsidR="00551FD1" w:rsidRPr="00A71D81" w:rsidRDefault="00551FD1" w:rsidP="00551FD1">
      <w:pPr>
        <w:pStyle w:val="Heading3"/>
        <w:spacing w:line="240" w:lineRule="auto"/>
        <w:ind w:firstLine="567"/>
        <w:jc w:val="left"/>
        <w:rPr>
          <w:rFonts w:ascii="GHEA Grapalat" w:hAnsi="GHEA Grapalat"/>
          <w:b/>
          <w:lang w:val="en-US"/>
        </w:rPr>
      </w:pPr>
    </w:p>
    <w:p w14:paraId="5C148004" w14:textId="77777777" w:rsidR="00551FD1" w:rsidRPr="00A71D81" w:rsidRDefault="00551FD1" w:rsidP="00551FD1">
      <w:pPr>
        <w:rPr>
          <w:rFonts w:ascii="GHEA Grapalat" w:hAnsi="GHEA Grapalat"/>
          <w:sz w:val="20"/>
          <w:lang w:val="es-ES"/>
        </w:rPr>
      </w:pPr>
    </w:p>
    <w:p w14:paraId="198002CE" w14:textId="77777777" w:rsidR="00551FD1" w:rsidRPr="00A71D81" w:rsidRDefault="00551FD1" w:rsidP="00551FD1">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5EF85B25" w14:textId="77777777" w:rsidR="00551FD1" w:rsidRPr="00A71D81" w:rsidRDefault="00551FD1" w:rsidP="00551FD1">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r>
      <w:r w:rsidRPr="00A71D81">
        <w:rPr>
          <w:rFonts w:ascii="GHEA Grapalat" w:hAnsi="GHEA Grapalat" w:cs="Sylfaen"/>
          <w:vertAlign w:val="superscript"/>
          <w:lang w:val="hy-AM"/>
        </w:rPr>
        <w:t xml:space="preserve">                                              </w:t>
      </w:r>
      <w:r w:rsidRPr="00A71D81">
        <w:rPr>
          <w:rFonts w:ascii="GHEA Grapalat" w:hAnsi="GHEA Grapalat" w:cs="Sylfaen"/>
          <w:sz w:val="20"/>
          <w:vertAlign w:val="superscript"/>
          <w:lang w:val="hy-AM"/>
        </w:rPr>
        <w:t>ստորագրություն</w:t>
      </w:r>
      <w:r w:rsidRPr="00A71D81">
        <w:rPr>
          <w:rFonts w:ascii="GHEA Grapalat" w:hAnsi="GHEA Grapalat" w:cs="Sylfaen"/>
          <w:sz w:val="20"/>
          <w:lang w:val="hy-AM"/>
        </w:rPr>
        <w:t xml:space="preserve"> </w:t>
      </w:r>
    </w:p>
    <w:p w14:paraId="78CD9120" w14:textId="77777777" w:rsidR="00551FD1" w:rsidRPr="00A71D81" w:rsidRDefault="00551FD1" w:rsidP="00551FD1">
      <w:pPr>
        <w:jc w:val="right"/>
        <w:rPr>
          <w:rFonts w:ascii="GHEA Grapalat" w:hAnsi="GHEA Grapalat" w:cs="Sylfaen"/>
          <w:sz w:val="20"/>
          <w:lang w:val="hy-AM"/>
        </w:rPr>
      </w:pPr>
    </w:p>
    <w:p w14:paraId="01456E0B" w14:textId="77777777" w:rsidR="00551FD1" w:rsidRPr="006D2576" w:rsidRDefault="00551FD1" w:rsidP="00551FD1">
      <w:pPr>
        <w:jc w:val="right"/>
        <w:rPr>
          <w:rFonts w:ascii="GHEA Grapalat" w:hAnsi="GHEA Grapalat" w:cs="Sylfaen"/>
          <w:sz w:val="20"/>
          <w:lang w:val="hy-AM"/>
        </w:rPr>
      </w:pPr>
    </w:p>
    <w:p w14:paraId="5F9B4162" w14:textId="77777777" w:rsidR="00551FD1" w:rsidRPr="006D2576" w:rsidRDefault="00551FD1" w:rsidP="00551FD1">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62283EF1" w14:textId="77777777" w:rsidR="00551FD1" w:rsidRPr="006D2576" w:rsidRDefault="00551FD1" w:rsidP="00551FD1">
      <w:pPr>
        <w:jc w:val="right"/>
        <w:rPr>
          <w:rFonts w:ascii="GHEA Grapalat" w:hAnsi="GHEA Grapalat"/>
          <w:sz w:val="20"/>
          <w:lang w:val="hy-AM"/>
        </w:rPr>
      </w:pPr>
    </w:p>
    <w:p w14:paraId="3D038FE6" w14:textId="77777777" w:rsidR="00551FD1" w:rsidRPr="00A71D81" w:rsidRDefault="00551FD1" w:rsidP="00551FD1">
      <w:pPr>
        <w:jc w:val="right"/>
        <w:rPr>
          <w:rFonts w:ascii="GHEA Grapalat" w:hAnsi="GHEA Grapalat"/>
          <w:sz w:val="20"/>
          <w:lang w:val="hy-AM"/>
        </w:rPr>
      </w:pPr>
    </w:p>
    <w:p w14:paraId="4CB4370E" w14:textId="77777777" w:rsidR="00551FD1" w:rsidRPr="00A71D81" w:rsidRDefault="00551FD1" w:rsidP="00551FD1">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8B0FF62" w14:textId="77777777" w:rsidR="00551FD1" w:rsidRPr="00A71D81" w:rsidRDefault="00551FD1" w:rsidP="00551FD1">
      <w:pPr>
        <w:pStyle w:val="BodyTextIndent3"/>
        <w:spacing w:line="240" w:lineRule="auto"/>
        <w:ind w:firstLine="0"/>
        <w:jc w:val="right"/>
        <w:rPr>
          <w:rFonts w:ascii="GHEA Grapalat" w:hAnsi="GHEA Grapalat"/>
          <w:b/>
          <w:lang w:val="hy-AM"/>
        </w:rPr>
      </w:pPr>
    </w:p>
    <w:p w14:paraId="794230A2" w14:textId="77777777" w:rsidR="00551FD1" w:rsidRPr="00A71D81" w:rsidRDefault="00551FD1" w:rsidP="00551FD1">
      <w:pPr>
        <w:pStyle w:val="BodyTextIndent3"/>
        <w:spacing w:line="240" w:lineRule="auto"/>
        <w:ind w:firstLine="0"/>
        <w:jc w:val="right"/>
        <w:rPr>
          <w:rFonts w:ascii="GHEA Grapalat" w:hAnsi="GHEA Grapalat"/>
          <w:b/>
          <w:lang w:val="hy-AM"/>
        </w:rPr>
      </w:pPr>
    </w:p>
    <w:p w14:paraId="7B50B57A" w14:textId="77777777" w:rsidR="00551FD1" w:rsidRPr="00A71D81" w:rsidRDefault="00551FD1" w:rsidP="00551FD1">
      <w:pPr>
        <w:pStyle w:val="BodyTextIndent3"/>
        <w:spacing w:line="240" w:lineRule="auto"/>
        <w:ind w:firstLine="0"/>
        <w:jc w:val="right"/>
        <w:rPr>
          <w:rFonts w:ascii="GHEA Grapalat" w:hAnsi="GHEA Grapalat"/>
          <w:b/>
          <w:lang w:val="hy-AM"/>
        </w:rPr>
      </w:pPr>
    </w:p>
    <w:p w14:paraId="624F089F" w14:textId="77777777" w:rsidR="00551FD1" w:rsidRPr="00A71D81" w:rsidRDefault="00551FD1" w:rsidP="00551FD1">
      <w:pPr>
        <w:pStyle w:val="BodyTextIndent3"/>
        <w:spacing w:line="240" w:lineRule="auto"/>
        <w:ind w:firstLine="0"/>
        <w:jc w:val="right"/>
        <w:rPr>
          <w:rFonts w:ascii="GHEA Grapalat" w:hAnsi="GHEA Grapalat"/>
          <w:b/>
          <w:lang w:val="hy-AM"/>
        </w:rPr>
      </w:pPr>
    </w:p>
    <w:p w14:paraId="0D0AACFB" w14:textId="77777777" w:rsidR="00551FD1" w:rsidRPr="00A71D81" w:rsidRDefault="00551FD1" w:rsidP="00551FD1">
      <w:pPr>
        <w:pStyle w:val="BodyTextIndent3"/>
        <w:spacing w:line="240" w:lineRule="auto"/>
        <w:ind w:firstLine="0"/>
        <w:jc w:val="right"/>
        <w:rPr>
          <w:rFonts w:ascii="GHEA Grapalat" w:hAnsi="GHEA Grapalat"/>
          <w:b/>
          <w:lang w:val="hy-AM"/>
        </w:rPr>
      </w:pPr>
    </w:p>
    <w:p w14:paraId="6D9ADE44" w14:textId="77777777" w:rsidR="00551FD1" w:rsidRPr="00A71D81" w:rsidRDefault="00551FD1" w:rsidP="00551FD1">
      <w:pPr>
        <w:pStyle w:val="BodyTextIndent3"/>
        <w:spacing w:line="240" w:lineRule="auto"/>
        <w:ind w:firstLine="0"/>
        <w:jc w:val="right"/>
        <w:rPr>
          <w:rFonts w:ascii="GHEA Grapalat" w:hAnsi="GHEA Grapalat"/>
          <w:b/>
          <w:lang w:val="hy-AM"/>
        </w:rPr>
      </w:pPr>
    </w:p>
    <w:p w14:paraId="694DC2AC" w14:textId="77777777" w:rsidR="00551FD1" w:rsidRPr="00A71D81" w:rsidRDefault="00551FD1" w:rsidP="00551FD1">
      <w:pPr>
        <w:pStyle w:val="BodyTextIndent3"/>
        <w:spacing w:line="240" w:lineRule="auto"/>
        <w:ind w:firstLine="0"/>
        <w:jc w:val="right"/>
        <w:rPr>
          <w:rFonts w:ascii="GHEA Grapalat" w:hAnsi="GHEA Grapalat"/>
          <w:b/>
          <w:lang w:val="hy-AM"/>
        </w:rPr>
      </w:pPr>
    </w:p>
    <w:p w14:paraId="673236F2" w14:textId="77777777" w:rsidR="00551FD1" w:rsidRPr="00A71D81" w:rsidRDefault="00551FD1" w:rsidP="00551FD1">
      <w:pPr>
        <w:pStyle w:val="BodyTextIndent3"/>
        <w:spacing w:line="240" w:lineRule="auto"/>
        <w:ind w:firstLine="0"/>
        <w:jc w:val="right"/>
        <w:rPr>
          <w:rFonts w:ascii="GHEA Grapalat" w:hAnsi="GHEA Grapalat"/>
          <w:b/>
          <w:lang w:val="hy-AM"/>
        </w:rPr>
      </w:pPr>
    </w:p>
    <w:p w14:paraId="0C72C26D" w14:textId="77777777" w:rsidR="00551FD1" w:rsidRPr="00A71D81" w:rsidRDefault="00551FD1" w:rsidP="00551FD1">
      <w:pPr>
        <w:pStyle w:val="BodyTextIndent3"/>
        <w:spacing w:line="240" w:lineRule="auto"/>
        <w:ind w:firstLine="0"/>
        <w:jc w:val="right"/>
        <w:rPr>
          <w:rFonts w:ascii="GHEA Grapalat" w:hAnsi="GHEA Grapalat"/>
          <w:b/>
          <w:lang w:val="hy-AM"/>
        </w:rPr>
      </w:pPr>
    </w:p>
    <w:p w14:paraId="29998147" w14:textId="77777777" w:rsidR="00551FD1" w:rsidRPr="00A71D81" w:rsidRDefault="00551FD1" w:rsidP="00551FD1">
      <w:pPr>
        <w:pStyle w:val="BodyTextIndent3"/>
        <w:spacing w:line="240" w:lineRule="auto"/>
        <w:ind w:firstLine="0"/>
        <w:jc w:val="right"/>
        <w:rPr>
          <w:rFonts w:ascii="GHEA Grapalat" w:hAnsi="GHEA Grapalat"/>
          <w:b/>
          <w:lang w:val="hy-AM"/>
        </w:rPr>
      </w:pPr>
    </w:p>
    <w:p w14:paraId="28430E1C" w14:textId="5EE25ED8" w:rsidR="00CE3A99" w:rsidRDefault="00CE3A99" w:rsidP="00CE3A99">
      <w:pPr>
        <w:pStyle w:val="BodyTextIndent3"/>
        <w:spacing w:line="240" w:lineRule="auto"/>
        <w:jc w:val="right"/>
        <w:rPr>
          <w:rFonts w:ascii="GHEA Grapalat" w:hAnsi="GHEA Grapalat" w:cs="Sylfaen"/>
          <w:b/>
          <w:lang w:val="hy-AM"/>
        </w:rPr>
      </w:pPr>
    </w:p>
    <w:p w14:paraId="7C5E07E6" w14:textId="77777777" w:rsidR="00BB1BF9" w:rsidRDefault="00BB1BF9" w:rsidP="00CE3A99">
      <w:pPr>
        <w:pStyle w:val="BodyTextIndent3"/>
        <w:spacing w:line="240" w:lineRule="auto"/>
        <w:jc w:val="right"/>
        <w:rPr>
          <w:rFonts w:ascii="GHEA Grapalat" w:hAnsi="GHEA Grapalat" w:cs="Sylfaen"/>
          <w:b/>
          <w:lang w:val="hy-AM"/>
        </w:rPr>
      </w:pPr>
    </w:p>
    <w:p w14:paraId="521BF21F" w14:textId="77777777" w:rsidR="00BB1BF9" w:rsidRDefault="00BB1BF9" w:rsidP="00CE3A99">
      <w:pPr>
        <w:pStyle w:val="BodyTextIndent3"/>
        <w:spacing w:line="240" w:lineRule="auto"/>
        <w:jc w:val="right"/>
        <w:rPr>
          <w:rFonts w:ascii="GHEA Grapalat" w:hAnsi="GHEA Grapalat" w:cs="Sylfaen"/>
          <w:b/>
          <w:lang w:val="hy-AM"/>
        </w:rPr>
      </w:pPr>
    </w:p>
    <w:p w14:paraId="30DDFC3F" w14:textId="77777777" w:rsidR="00BB1BF9" w:rsidRDefault="00BB1BF9" w:rsidP="00CE3A99">
      <w:pPr>
        <w:pStyle w:val="BodyTextIndent3"/>
        <w:spacing w:line="240" w:lineRule="auto"/>
        <w:jc w:val="right"/>
        <w:rPr>
          <w:rFonts w:ascii="GHEA Grapalat" w:hAnsi="GHEA Grapalat" w:cs="Sylfaen"/>
          <w:b/>
          <w:lang w:val="hy-AM"/>
        </w:rPr>
      </w:pPr>
    </w:p>
    <w:p w14:paraId="072148E9" w14:textId="77777777" w:rsidR="00BB1BF9" w:rsidRDefault="00BB1BF9" w:rsidP="00CE3A99">
      <w:pPr>
        <w:pStyle w:val="BodyTextIndent3"/>
        <w:spacing w:line="240" w:lineRule="auto"/>
        <w:jc w:val="right"/>
        <w:rPr>
          <w:rFonts w:ascii="GHEA Grapalat" w:hAnsi="GHEA Grapalat" w:cs="Sylfaen"/>
          <w:b/>
          <w:lang w:val="hy-AM"/>
        </w:rPr>
      </w:pPr>
    </w:p>
    <w:p w14:paraId="6E86172A" w14:textId="77777777" w:rsidR="00BB1BF9" w:rsidRDefault="00BB1BF9" w:rsidP="00CE3A99">
      <w:pPr>
        <w:pStyle w:val="BodyTextIndent3"/>
        <w:spacing w:line="240" w:lineRule="auto"/>
        <w:jc w:val="right"/>
        <w:rPr>
          <w:rFonts w:ascii="GHEA Grapalat" w:hAnsi="GHEA Grapalat" w:cs="Sylfaen"/>
          <w:b/>
          <w:lang w:val="hy-AM"/>
        </w:rPr>
      </w:pPr>
    </w:p>
    <w:p w14:paraId="3E4C259E" w14:textId="77777777" w:rsidR="00BB1BF9" w:rsidRDefault="00BB1BF9" w:rsidP="00CE3A99">
      <w:pPr>
        <w:pStyle w:val="BodyTextIndent3"/>
        <w:spacing w:line="240" w:lineRule="auto"/>
        <w:jc w:val="right"/>
        <w:rPr>
          <w:rFonts w:ascii="GHEA Grapalat" w:hAnsi="GHEA Grapalat" w:cs="Sylfaen"/>
          <w:b/>
          <w:lang w:val="hy-AM"/>
        </w:rPr>
      </w:pPr>
    </w:p>
    <w:p w14:paraId="1D0F49E6" w14:textId="77777777" w:rsidR="00BB1BF9" w:rsidRDefault="00BB1BF9" w:rsidP="00CE3A99">
      <w:pPr>
        <w:pStyle w:val="BodyTextIndent3"/>
        <w:spacing w:line="240" w:lineRule="auto"/>
        <w:jc w:val="right"/>
        <w:rPr>
          <w:rFonts w:ascii="GHEA Grapalat" w:hAnsi="GHEA Grapalat" w:cs="Sylfaen"/>
          <w:b/>
          <w:lang w:val="hy-AM"/>
        </w:rPr>
      </w:pPr>
    </w:p>
    <w:p w14:paraId="0E2FC0CB" w14:textId="77777777" w:rsidR="00BB1BF9" w:rsidRDefault="00BB1BF9" w:rsidP="00CE3A99">
      <w:pPr>
        <w:pStyle w:val="BodyTextIndent3"/>
        <w:spacing w:line="240" w:lineRule="auto"/>
        <w:jc w:val="right"/>
        <w:rPr>
          <w:rFonts w:ascii="GHEA Grapalat" w:hAnsi="GHEA Grapalat" w:cs="Sylfaen"/>
          <w:b/>
          <w:lang w:val="hy-AM"/>
        </w:rPr>
      </w:pPr>
    </w:p>
    <w:p w14:paraId="07C7BAA7" w14:textId="77777777" w:rsidR="00BB1BF9" w:rsidRDefault="00BB1BF9" w:rsidP="00CE3A99">
      <w:pPr>
        <w:pStyle w:val="BodyTextIndent3"/>
        <w:spacing w:line="240" w:lineRule="auto"/>
        <w:jc w:val="right"/>
        <w:rPr>
          <w:rFonts w:ascii="GHEA Grapalat" w:hAnsi="GHEA Grapalat" w:cs="Sylfaen"/>
          <w:b/>
          <w:lang w:val="hy-AM"/>
        </w:rPr>
      </w:pPr>
    </w:p>
    <w:p w14:paraId="6A49194C" w14:textId="77777777" w:rsidR="00BB1BF9" w:rsidRDefault="00BB1BF9" w:rsidP="00CE3A99">
      <w:pPr>
        <w:pStyle w:val="BodyTextIndent3"/>
        <w:spacing w:line="240" w:lineRule="auto"/>
        <w:jc w:val="right"/>
        <w:rPr>
          <w:rFonts w:ascii="GHEA Grapalat" w:hAnsi="GHEA Grapalat" w:cs="Sylfaen"/>
          <w:b/>
          <w:lang w:val="hy-AM"/>
        </w:rPr>
      </w:pPr>
    </w:p>
    <w:p w14:paraId="210FB235" w14:textId="77777777" w:rsidR="00BB1BF9" w:rsidRDefault="00BB1BF9" w:rsidP="00CE3A99">
      <w:pPr>
        <w:pStyle w:val="BodyTextIndent3"/>
        <w:spacing w:line="240" w:lineRule="auto"/>
        <w:jc w:val="right"/>
        <w:rPr>
          <w:rFonts w:ascii="GHEA Grapalat" w:hAnsi="GHEA Grapalat" w:cs="Sylfaen"/>
          <w:b/>
          <w:lang w:val="hy-AM"/>
        </w:rPr>
      </w:pPr>
    </w:p>
    <w:p w14:paraId="5C07EA3E" w14:textId="77777777" w:rsidR="00BB1BF9" w:rsidRDefault="00BB1BF9" w:rsidP="00CE3A99">
      <w:pPr>
        <w:pStyle w:val="BodyTextIndent3"/>
        <w:spacing w:line="240" w:lineRule="auto"/>
        <w:jc w:val="right"/>
        <w:rPr>
          <w:rFonts w:ascii="GHEA Grapalat" w:hAnsi="GHEA Grapalat" w:cs="Sylfaen"/>
          <w:b/>
          <w:lang w:val="hy-AM"/>
        </w:rPr>
      </w:pPr>
    </w:p>
    <w:p w14:paraId="6C960286" w14:textId="77777777" w:rsidR="00BB1BF9" w:rsidRDefault="00BB1BF9" w:rsidP="00CE3A99">
      <w:pPr>
        <w:pStyle w:val="BodyTextIndent3"/>
        <w:spacing w:line="240" w:lineRule="auto"/>
        <w:jc w:val="right"/>
        <w:rPr>
          <w:rFonts w:ascii="GHEA Grapalat" w:hAnsi="GHEA Grapalat" w:cs="Sylfaen"/>
          <w:b/>
          <w:lang w:val="hy-AM"/>
        </w:rPr>
      </w:pPr>
    </w:p>
    <w:p w14:paraId="5A16F7C4" w14:textId="3E2C0C65" w:rsidR="00BB1BF9" w:rsidRDefault="00BB1BF9">
      <w:pPr>
        <w:rPr>
          <w:rFonts w:ascii="GHEA Grapalat" w:hAnsi="GHEA Grapalat" w:cs="Sylfaen"/>
          <w:b/>
          <w:sz w:val="20"/>
          <w:szCs w:val="20"/>
          <w:lang w:val="hy-AM"/>
        </w:rPr>
      </w:pPr>
      <w:r>
        <w:rPr>
          <w:rFonts w:ascii="GHEA Grapalat" w:hAnsi="GHEA Grapalat" w:cs="Sylfaen"/>
          <w:b/>
          <w:lang w:val="hy-AM"/>
        </w:rPr>
        <w:br w:type="page"/>
      </w:r>
    </w:p>
    <w:p w14:paraId="3AE451A3" w14:textId="77777777" w:rsidR="00BB1BF9" w:rsidRPr="00E6597C" w:rsidRDefault="00BB1BF9" w:rsidP="00CE3A99">
      <w:pPr>
        <w:pStyle w:val="BodyTextIndent3"/>
        <w:spacing w:line="240" w:lineRule="auto"/>
        <w:jc w:val="right"/>
        <w:rPr>
          <w:rFonts w:ascii="GHEA Grapalat" w:hAnsi="GHEA Grapalat" w:cs="Sylfaen"/>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6FB137C3" w:rsidR="00A52F0E" w:rsidRPr="007B5542" w:rsidRDefault="00951FD4" w:rsidP="00A52F0E">
      <w:pPr>
        <w:pStyle w:val="BodyTextIndent3"/>
        <w:spacing w:line="240" w:lineRule="auto"/>
        <w:jc w:val="right"/>
        <w:rPr>
          <w:rFonts w:ascii="GHEA Grapalat" w:hAnsi="GHEA Grapalat" w:cs="Arial"/>
          <w:b/>
          <w:lang w:val="hy-AM"/>
        </w:rPr>
      </w:pPr>
      <w:r>
        <w:rPr>
          <w:rFonts w:ascii="GHEA Grapalat" w:hAnsi="GHEA Grapalat" w:cs="Sylfaen"/>
          <w:b/>
          <w:bCs/>
          <w:lang w:val="af-ZA"/>
        </w:rPr>
        <w:t>“ԴՓԿ-ԳՀԱՊՁԲ-</w:t>
      </w:r>
      <w:r w:rsidR="005800F6">
        <w:rPr>
          <w:rFonts w:ascii="GHEA Grapalat" w:hAnsi="GHEA Grapalat" w:cs="Sylfaen"/>
          <w:b/>
          <w:bCs/>
          <w:lang w:val="af-ZA"/>
        </w:rPr>
        <w:t>25/03</w:t>
      </w:r>
      <w:r>
        <w:rPr>
          <w:rFonts w:ascii="GHEA Grapalat" w:hAnsi="GHEA Grapalat" w:cs="Sylfaen"/>
          <w:b/>
          <w:bCs/>
          <w:lang w:val="af-ZA"/>
        </w:rPr>
        <w:t xml:space="preserve">» </w:t>
      </w:r>
      <w:r w:rsidR="00BB1BF9">
        <w:rPr>
          <w:rFonts w:ascii="GHEA Grapalat" w:hAnsi="GHEA Grapalat"/>
          <w:lang w:val="af-ZA"/>
        </w:rPr>
        <w:t xml:space="preserve"> </w:t>
      </w:r>
      <w:r w:rsidR="00A52F0E" w:rsidRPr="007B5542">
        <w:rPr>
          <w:rFonts w:ascii="GHEA Grapalat" w:hAnsi="GHEA Grapalat" w:cs="Sylfaen"/>
          <w:b/>
          <w:lang w:val="hy-AM"/>
        </w:rPr>
        <w:t>ծածկագրով</w:t>
      </w:r>
    </w:p>
    <w:p w14:paraId="332656F7" w14:textId="194AF62A" w:rsidR="00A52F0E" w:rsidRPr="007B5542" w:rsidRDefault="00A52F0E" w:rsidP="00A52F0E">
      <w:pPr>
        <w:pStyle w:val="BodyTextIndent3"/>
        <w:spacing w:line="240" w:lineRule="auto"/>
        <w:jc w:val="right"/>
        <w:rPr>
          <w:rFonts w:ascii="GHEA Grapalat" w:hAnsi="GHEA Grapalat" w:cs="Arial"/>
          <w:b/>
          <w:lang w:val="hy-AM"/>
        </w:rPr>
      </w:pPr>
      <w:r w:rsidRPr="007B5542">
        <w:rPr>
          <w:rFonts w:ascii="GHEA Grapalat" w:hAnsi="GHEA Grapalat" w:cs="Arial"/>
          <w:b/>
          <w:lang w:val="hy-AM"/>
        </w:rPr>
        <w:t xml:space="preserve">մրցույթի </w:t>
      </w:r>
      <w:r w:rsidRPr="007B5542">
        <w:rPr>
          <w:rFonts w:ascii="GHEA Grapalat" w:hAnsi="GHEA Grapalat" w:cs="Sylfaen"/>
          <w:b/>
          <w:lang w:val="hy-AM"/>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w:t>
      </w:r>
      <w:r>
        <w:rPr>
          <w:rFonts w:ascii="GHEA Grapalat" w:eastAsia="GHEA Grapalat" w:hAnsi="GHEA Grapalat" w:cs="GHEA Grapalat"/>
        </w:rPr>
        <w:lastRenderedPageBreak/>
        <w:t>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w:t>
      </w:r>
      <w:r>
        <w:rPr>
          <w:rFonts w:ascii="GHEA Grapalat" w:eastAsia="GHEA Grapalat" w:hAnsi="GHEA Grapalat" w:cs="GHEA Grapalat"/>
        </w:rPr>
        <w:lastRenderedPageBreak/>
        <w:t xml:space="preserve">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4C3622C1" w:rsidR="00B2572B" w:rsidRPr="00BB1BF9" w:rsidRDefault="00951FD4" w:rsidP="00EF3662">
      <w:pPr>
        <w:pStyle w:val="BodyTextIndent3"/>
        <w:spacing w:line="240" w:lineRule="auto"/>
        <w:jc w:val="right"/>
        <w:rPr>
          <w:rFonts w:ascii="GHEA Grapalat" w:hAnsi="GHEA Grapalat" w:cs="Arial"/>
          <w:b/>
          <w:bCs/>
          <w:lang w:val="hy-AM"/>
        </w:rPr>
      </w:pPr>
      <w:r>
        <w:rPr>
          <w:rFonts w:ascii="GHEA Grapalat" w:hAnsi="GHEA Grapalat" w:cs="Sylfaen"/>
          <w:b/>
          <w:bCs/>
          <w:lang w:val="af-ZA"/>
        </w:rPr>
        <w:t>“ԴՓԿ-ԳՀԱՊՁԲ-</w:t>
      </w:r>
      <w:r w:rsidR="005800F6">
        <w:rPr>
          <w:rFonts w:ascii="GHEA Grapalat" w:hAnsi="GHEA Grapalat" w:cs="Sylfaen"/>
          <w:b/>
          <w:bCs/>
          <w:lang w:val="af-ZA"/>
        </w:rPr>
        <w:t>25/03</w:t>
      </w:r>
      <w:r>
        <w:rPr>
          <w:rFonts w:ascii="GHEA Grapalat" w:hAnsi="GHEA Grapalat" w:cs="Sylfaen"/>
          <w:b/>
          <w:bCs/>
          <w:lang w:val="af-ZA"/>
        </w:rPr>
        <w:t xml:space="preserve">» </w:t>
      </w:r>
      <w:r w:rsidR="00BB1BF9" w:rsidRPr="00BB1BF9">
        <w:rPr>
          <w:rFonts w:ascii="GHEA Grapalat" w:hAnsi="GHEA Grapalat"/>
          <w:b/>
          <w:bCs/>
          <w:lang w:val="af-ZA"/>
        </w:rPr>
        <w:t xml:space="preserve"> </w:t>
      </w:r>
      <w:r w:rsidR="00B2572B" w:rsidRPr="00BB1BF9">
        <w:rPr>
          <w:rFonts w:ascii="GHEA Grapalat" w:hAnsi="GHEA Grapalat" w:cs="Sylfaen"/>
          <w:b/>
          <w:bCs/>
          <w:lang w:val="hy-AM"/>
        </w:rPr>
        <w:t>ծածկագրով</w:t>
      </w:r>
    </w:p>
    <w:p w14:paraId="34628EDC" w14:textId="085F39B1" w:rsidR="00B2572B" w:rsidRPr="00E6597C" w:rsidRDefault="00B2572B" w:rsidP="00EF3662">
      <w:pPr>
        <w:pStyle w:val="BodyTextIndent3"/>
        <w:spacing w:line="240" w:lineRule="auto"/>
        <w:jc w:val="right"/>
        <w:rPr>
          <w:rFonts w:ascii="GHEA Grapalat" w:hAnsi="GHEA Grapalat" w:cs="Arial"/>
          <w:b/>
          <w:lang w:val="hy-AM"/>
        </w:rPr>
      </w:pPr>
      <w:r w:rsidRPr="00E6597C">
        <w:rPr>
          <w:rFonts w:ascii="GHEA Grapalat" w:hAnsi="GHEA Grapalat" w:cs="Arial"/>
          <w:b/>
          <w:lang w:val="hy-AM"/>
        </w:rPr>
        <w:t xml:space="preserve">մրցույթի </w:t>
      </w:r>
      <w:r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5750AFA8" w:rsidR="00B2572B" w:rsidRPr="00E6597C" w:rsidRDefault="00B2572B" w:rsidP="00EF3662">
      <w:pPr>
        <w:ind w:firstLine="567"/>
        <w:jc w:val="both"/>
        <w:rPr>
          <w:rFonts w:ascii="GHEA Grapalat" w:hAnsi="GHEA Grapalat" w:cs="Arial"/>
          <w:lang w:val="hy-AM"/>
        </w:rPr>
      </w:pPr>
      <w:r w:rsidRPr="00C264AA">
        <w:rPr>
          <w:rFonts w:ascii="GHEA Grapalat" w:hAnsi="GHEA Grapalat" w:cs="Arial"/>
          <w:sz w:val="20"/>
          <w:szCs w:val="20"/>
          <w:lang w:val="hy-AM"/>
        </w:rPr>
        <w:t xml:space="preserve">Ուսումնասիրելով </w:t>
      </w:r>
      <w:r w:rsidR="00951FD4">
        <w:rPr>
          <w:rFonts w:ascii="GHEA Grapalat" w:hAnsi="GHEA Grapalat" w:cs="Sylfaen"/>
          <w:sz w:val="20"/>
          <w:szCs w:val="20"/>
          <w:lang w:val="af-ZA"/>
        </w:rPr>
        <w:t>“ԴՓԿ-ԳՀԱՊՁԲ-</w:t>
      </w:r>
      <w:r w:rsidR="005800F6">
        <w:rPr>
          <w:rFonts w:ascii="GHEA Grapalat" w:hAnsi="GHEA Grapalat" w:cs="Sylfaen"/>
          <w:sz w:val="20"/>
          <w:szCs w:val="20"/>
          <w:lang w:val="af-ZA"/>
        </w:rPr>
        <w:t>25/03</w:t>
      </w:r>
      <w:r w:rsidR="00951FD4">
        <w:rPr>
          <w:rFonts w:ascii="GHEA Grapalat" w:hAnsi="GHEA Grapalat" w:cs="Sylfaen"/>
          <w:sz w:val="20"/>
          <w:szCs w:val="20"/>
          <w:lang w:val="af-ZA"/>
        </w:rPr>
        <w:t xml:space="preserve">» </w:t>
      </w:r>
      <w:r w:rsidR="00BB1BF9">
        <w:rPr>
          <w:rFonts w:ascii="GHEA Grapalat" w:hAnsi="GHEA Grapalat"/>
          <w:lang w:val="af-ZA"/>
        </w:rPr>
        <w:t xml:space="preserve"> </w:t>
      </w:r>
      <w:r w:rsidRPr="00C264AA">
        <w:rPr>
          <w:rFonts w:ascii="GHEA Grapalat" w:hAnsi="GHEA Grapalat" w:cs="Arial"/>
          <w:sz w:val="20"/>
          <w:szCs w:val="20"/>
          <w:lang w:val="hy-AM"/>
        </w:rPr>
        <w:t>ծածկագրով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C264AA">
        <w:rPr>
          <w:rFonts w:ascii="GHEA Grapalat" w:hAnsi="GHEA Grapalat" w:cs="Arial"/>
          <w:sz w:val="20"/>
          <w:szCs w:val="20"/>
          <w:lang w:val="hy-AM"/>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6" w:name="_Hlk23147299"/>
      <w:r w:rsidRPr="00E6597C">
        <w:rPr>
          <w:rFonts w:ascii="GHEA Grapalat" w:hAnsi="GHEA Grapalat" w:cs="Sylfaen"/>
          <w:vertAlign w:val="superscript"/>
          <w:lang w:val="hy-AM"/>
        </w:rPr>
        <w:t xml:space="preserve">                                                                                     մասնակցի անվանումը</w:t>
      </w:r>
    </w:p>
    <w:bookmarkEnd w:id="16"/>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F86C2B"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94BBD0" w:rsidR="0053699F" w:rsidRPr="00E6597C" w:rsidRDefault="000A2219" w:rsidP="00EF3662">
            <w:pPr>
              <w:jc w:val="center"/>
              <w:rPr>
                <w:rFonts w:ascii="GHEA Grapalat" w:hAnsi="GHEA Grapalat"/>
                <w:b/>
                <w:bCs/>
                <w:sz w:val="16"/>
                <w:szCs w:val="18"/>
                <w:lang w:val="es-ES"/>
              </w:rPr>
            </w:pPr>
            <w:r>
              <w:rPr>
                <w:rFonts w:ascii="GHEA Grapalat" w:hAnsi="GHEA Grapalat"/>
                <w:b/>
                <w:bCs/>
                <w:sz w:val="16"/>
                <w:szCs w:val="18"/>
                <w:lang w:val="es-ES"/>
              </w:rPr>
              <w:t>Ապրանքի</w:t>
            </w:r>
            <w:r w:rsidR="0053699F" w:rsidRPr="00E6597C">
              <w:rPr>
                <w:rFonts w:ascii="GHEA Grapalat" w:hAnsi="GHEA Grapalat"/>
                <w:b/>
                <w:bCs/>
                <w:sz w:val="16"/>
                <w:szCs w:val="18"/>
                <w:lang w:val="es-ES"/>
              </w:rPr>
              <w:t xml:space="preserve">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F86C2B"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F86C2B"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F86C2B"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C264AA" w:rsidRDefault="00B2572B" w:rsidP="00EF3662">
      <w:pPr>
        <w:pStyle w:val="BodyTextIndent3"/>
        <w:spacing w:line="240" w:lineRule="auto"/>
        <w:jc w:val="right"/>
        <w:rPr>
          <w:rFonts w:ascii="GHEA Grapalat" w:hAnsi="GHEA Grapalat"/>
          <w:i/>
          <w:lang w:val="hy-AM" w:eastAsia="ru-RU"/>
        </w:rPr>
      </w:pPr>
    </w:p>
    <w:p w14:paraId="2C72DF6F" w14:textId="77777777" w:rsidR="005C2A18" w:rsidRPr="00C264AA" w:rsidRDefault="005C2A18" w:rsidP="005C2A18">
      <w:pPr>
        <w:ind w:right="309"/>
        <w:jc w:val="both"/>
        <w:rPr>
          <w:rFonts w:ascii="GHEA Grapalat" w:hAnsi="GHEA Grapalat"/>
          <w:bCs/>
          <w:i/>
          <w:iCs/>
          <w:sz w:val="20"/>
          <w:lang w:val="af-ZA"/>
        </w:rPr>
      </w:pPr>
      <w:r w:rsidRPr="00C264AA">
        <w:rPr>
          <w:rFonts w:ascii="GHEA Grapalat" w:hAnsi="GHEA Grapalat"/>
          <w:bCs/>
          <w:i/>
          <w:sz w:val="18"/>
          <w:szCs w:val="18"/>
          <w:lang w:val="af-ZA"/>
        </w:rPr>
        <w:t>**</w:t>
      </w:r>
      <w:r w:rsidRPr="005508F1">
        <w:rPr>
          <w:rFonts w:ascii="GHEA Grapalat" w:hAnsi="GHEA Grapalat"/>
          <w:i/>
          <w:sz w:val="16"/>
          <w:szCs w:val="16"/>
          <w:lang w:val="hy-AM"/>
        </w:rPr>
        <w:t>եթե</w:t>
      </w:r>
      <w:r w:rsidRPr="005D7B02">
        <w:rPr>
          <w:rFonts w:ascii="GHEA Grapalat" w:hAnsi="GHEA Grapalat"/>
          <w:i/>
          <w:sz w:val="16"/>
          <w:szCs w:val="16"/>
          <w:lang w:val="af-ZA"/>
        </w:rPr>
        <w:t xml:space="preserve"> </w:t>
      </w:r>
      <w:r w:rsidRPr="005508F1">
        <w:rPr>
          <w:rFonts w:ascii="GHEA Grapalat" w:hAnsi="GHEA Grapalat"/>
          <w:i/>
          <w:sz w:val="16"/>
          <w:szCs w:val="16"/>
          <w:lang w:val="hy-AM"/>
        </w:rPr>
        <w:t>մասնակիցն</w:t>
      </w:r>
      <w:r w:rsidRPr="005D7B02">
        <w:rPr>
          <w:rFonts w:ascii="GHEA Grapalat" w:hAnsi="GHEA Grapalat"/>
          <w:i/>
          <w:sz w:val="16"/>
          <w:szCs w:val="16"/>
          <w:lang w:val="af-ZA"/>
        </w:rPr>
        <w:t xml:space="preserve"> </w:t>
      </w:r>
      <w:r w:rsidRPr="005508F1">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5508F1">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5508F1">
        <w:rPr>
          <w:rFonts w:ascii="GHEA Grapalat" w:hAnsi="GHEA Grapalat"/>
          <w:i/>
          <w:sz w:val="16"/>
          <w:szCs w:val="16"/>
          <w:lang w:val="hy-AM"/>
        </w:rPr>
        <w:t>հարկ</w:t>
      </w:r>
      <w:r w:rsidRPr="005D7B02">
        <w:rPr>
          <w:rFonts w:ascii="GHEA Grapalat" w:hAnsi="GHEA Grapalat"/>
          <w:i/>
          <w:sz w:val="16"/>
          <w:szCs w:val="16"/>
          <w:lang w:val="af-ZA"/>
        </w:rPr>
        <w:t xml:space="preserve"> </w:t>
      </w:r>
      <w:r w:rsidRPr="005508F1">
        <w:rPr>
          <w:rFonts w:ascii="GHEA Grapalat" w:hAnsi="GHEA Grapalat"/>
          <w:i/>
          <w:sz w:val="16"/>
          <w:szCs w:val="16"/>
          <w:lang w:val="hy-AM"/>
        </w:rPr>
        <w:t>վճարող</w:t>
      </w:r>
      <w:r w:rsidRPr="005D7B02">
        <w:rPr>
          <w:rFonts w:ascii="GHEA Grapalat" w:hAnsi="GHEA Grapalat"/>
          <w:i/>
          <w:sz w:val="16"/>
          <w:szCs w:val="16"/>
          <w:lang w:val="af-ZA"/>
        </w:rPr>
        <w:t xml:space="preserve"> </w:t>
      </w:r>
      <w:r w:rsidRPr="005508F1">
        <w:rPr>
          <w:rFonts w:ascii="GHEA Grapalat" w:hAnsi="GHEA Grapalat"/>
          <w:i/>
          <w:sz w:val="16"/>
          <w:szCs w:val="16"/>
          <w:lang w:val="hy-AM"/>
        </w:rPr>
        <w:t>է</w:t>
      </w:r>
      <w:r w:rsidRPr="005D7B02">
        <w:rPr>
          <w:rFonts w:ascii="GHEA Grapalat" w:hAnsi="GHEA Grapalat"/>
          <w:i/>
          <w:sz w:val="16"/>
          <w:szCs w:val="16"/>
          <w:lang w:val="af-ZA"/>
        </w:rPr>
        <w:t xml:space="preserve">, </w:t>
      </w:r>
      <w:r w:rsidRPr="005508F1">
        <w:rPr>
          <w:rFonts w:ascii="GHEA Grapalat" w:hAnsi="GHEA Grapalat"/>
          <w:i/>
          <w:sz w:val="16"/>
          <w:szCs w:val="16"/>
          <w:lang w:val="hy-AM"/>
        </w:rPr>
        <w:t>ապա</w:t>
      </w:r>
      <w:r w:rsidRPr="005D7B02">
        <w:rPr>
          <w:rFonts w:ascii="GHEA Grapalat" w:hAnsi="GHEA Grapalat"/>
          <w:i/>
          <w:sz w:val="16"/>
          <w:szCs w:val="16"/>
          <w:lang w:val="af-ZA"/>
        </w:rPr>
        <w:t xml:space="preserve"> </w:t>
      </w:r>
      <w:r w:rsidRPr="005508F1">
        <w:rPr>
          <w:rFonts w:ascii="GHEA Grapalat" w:hAnsi="GHEA Grapalat"/>
          <w:i/>
          <w:sz w:val="16"/>
          <w:szCs w:val="16"/>
          <w:lang w:val="hy-AM"/>
        </w:rPr>
        <w:t>տվյալ</w:t>
      </w:r>
      <w:r w:rsidRPr="005D7B02">
        <w:rPr>
          <w:rFonts w:ascii="GHEA Grapalat" w:hAnsi="GHEA Grapalat"/>
          <w:i/>
          <w:sz w:val="16"/>
          <w:szCs w:val="16"/>
          <w:lang w:val="af-ZA"/>
        </w:rPr>
        <w:t xml:space="preserve"> </w:t>
      </w:r>
      <w:r w:rsidRPr="005508F1">
        <w:rPr>
          <w:rFonts w:ascii="GHEA Grapalat" w:hAnsi="GHEA Grapalat"/>
          <w:i/>
          <w:sz w:val="16"/>
          <w:szCs w:val="16"/>
          <w:lang w:val="hy-AM"/>
        </w:rPr>
        <w:t>պայմանագրի</w:t>
      </w:r>
      <w:r w:rsidRPr="005D7B02">
        <w:rPr>
          <w:rFonts w:ascii="GHEA Grapalat" w:hAnsi="GHEA Grapalat"/>
          <w:i/>
          <w:sz w:val="16"/>
          <w:szCs w:val="16"/>
          <w:lang w:val="af-ZA"/>
        </w:rPr>
        <w:t xml:space="preserve"> </w:t>
      </w:r>
      <w:r w:rsidRPr="005508F1">
        <w:rPr>
          <w:rFonts w:ascii="GHEA Grapalat" w:hAnsi="GHEA Grapalat"/>
          <w:i/>
          <w:sz w:val="16"/>
          <w:szCs w:val="16"/>
          <w:lang w:val="hy-AM"/>
        </w:rPr>
        <w:t>գծով</w:t>
      </w:r>
      <w:r w:rsidRPr="005D7B02">
        <w:rPr>
          <w:rFonts w:ascii="GHEA Grapalat" w:hAnsi="GHEA Grapalat"/>
          <w:i/>
          <w:sz w:val="16"/>
          <w:szCs w:val="16"/>
          <w:lang w:val="af-ZA"/>
        </w:rPr>
        <w:t xml:space="preserve"> </w:t>
      </w:r>
      <w:r w:rsidRPr="005508F1">
        <w:rPr>
          <w:rFonts w:ascii="GHEA Grapalat" w:hAnsi="GHEA Grapalat"/>
          <w:i/>
          <w:sz w:val="16"/>
          <w:szCs w:val="16"/>
          <w:lang w:val="hy-AM"/>
        </w:rPr>
        <w:t>Հայաստանի</w:t>
      </w:r>
      <w:r w:rsidRPr="005D7B02">
        <w:rPr>
          <w:rFonts w:ascii="GHEA Grapalat" w:hAnsi="GHEA Grapalat"/>
          <w:i/>
          <w:sz w:val="16"/>
          <w:szCs w:val="16"/>
          <w:lang w:val="af-ZA"/>
        </w:rPr>
        <w:t xml:space="preserve"> </w:t>
      </w:r>
      <w:r w:rsidRPr="005508F1">
        <w:rPr>
          <w:rFonts w:ascii="GHEA Grapalat" w:hAnsi="GHEA Grapalat"/>
          <w:i/>
          <w:sz w:val="16"/>
          <w:szCs w:val="16"/>
          <w:lang w:val="hy-AM"/>
        </w:rPr>
        <w:t>Հանրապետության</w:t>
      </w:r>
      <w:r w:rsidRPr="005D7B02">
        <w:rPr>
          <w:rFonts w:ascii="GHEA Grapalat" w:hAnsi="GHEA Grapalat"/>
          <w:i/>
          <w:sz w:val="16"/>
          <w:szCs w:val="16"/>
          <w:lang w:val="af-ZA"/>
        </w:rPr>
        <w:t xml:space="preserve"> </w:t>
      </w:r>
      <w:r w:rsidRPr="005508F1">
        <w:rPr>
          <w:rFonts w:ascii="GHEA Grapalat" w:hAnsi="GHEA Grapalat"/>
          <w:i/>
          <w:sz w:val="16"/>
          <w:szCs w:val="16"/>
          <w:lang w:val="hy-AM"/>
        </w:rPr>
        <w:t>պետական</w:t>
      </w:r>
      <w:r w:rsidRPr="005D7B02">
        <w:rPr>
          <w:rFonts w:ascii="GHEA Grapalat" w:hAnsi="GHEA Grapalat"/>
          <w:i/>
          <w:sz w:val="16"/>
          <w:szCs w:val="16"/>
          <w:lang w:val="af-ZA"/>
        </w:rPr>
        <w:t xml:space="preserve"> </w:t>
      </w:r>
      <w:r w:rsidRPr="005508F1">
        <w:rPr>
          <w:rFonts w:ascii="GHEA Grapalat" w:hAnsi="GHEA Grapalat"/>
          <w:i/>
          <w:sz w:val="16"/>
          <w:szCs w:val="16"/>
          <w:lang w:val="hy-AM"/>
        </w:rPr>
        <w:t>բյուջե</w:t>
      </w:r>
      <w:r w:rsidRPr="005D7B02">
        <w:rPr>
          <w:rFonts w:ascii="GHEA Grapalat" w:hAnsi="GHEA Grapalat"/>
          <w:i/>
          <w:sz w:val="16"/>
          <w:szCs w:val="16"/>
          <w:lang w:val="af-ZA"/>
        </w:rPr>
        <w:t xml:space="preserve"> </w:t>
      </w:r>
      <w:r w:rsidRPr="005508F1">
        <w:rPr>
          <w:rFonts w:ascii="GHEA Grapalat" w:hAnsi="GHEA Grapalat"/>
          <w:i/>
          <w:sz w:val="16"/>
          <w:szCs w:val="16"/>
          <w:lang w:val="hy-AM"/>
        </w:rPr>
        <w:t>վճարվելիք</w:t>
      </w:r>
      <w:r w:rsidRPr="005D7B02">
        <w:rPr>
          <w:rFonts w:ascii="GHEA Grapalat" w:hAnsi="GHEA Grapalat"/>
          <w:i/>
          <w:sz w:val="16"/>
          <w:szCs w:val="16"/>
          <w:lang w:val="af-ZA"/>
        </w:rPr>
        <w:t xml:space="preserve"> </w:t>
      </w:r>
      <w:r w:rsidRPr="005508F1">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5508F1">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5508F1">
        <w:rPr>
          <w:rFonts w:ascii="GHEA Grapalat" w:hAnsi="GHEA Grapalat"/>
          <w:i/>
          <w:sz w:val="16"/>
          <w:szCs w:val="16"/>
          <w:lang w:val="hy-AM"/>
        </w:rPr>
        <w:t>հարկի</w:t>
      </w:r>
      <w:r w:rsidRPr="005D7B02">
        <w:rPr>
          <w:rFonts w:ascii="GHEA Grapalat" w:hAnsi="GHEA Grapalat"/>
          <w:i/>
          <w:sz w:val="16"/>
          <w:szCs w:val="16"/>
          <w:lang w:val="af-ZA"/>
        </w:rPr>
        <w:t xml:space="preserve"> </w:t>
      </w:r>
      <w:r w:rsidRPr="005508F1">
        <w:rPr>
          <w:rFonts w:ascii="GHEA Grapalat" w:hAnsi="GHEA Grapalat"/>
          <w:i/>
          <w:sz w:val="16"/>
          <w:szCs w:val="16"/>
          <w:lang w:val="hy-AM"/>
        </w:rPr>
        <w:t>գումարը</w:t>
      </w:r>
      <w:r w:rsidRPr="005D7B02">
        <w:rPr>
          <w:rFonts w:ascii="GHEA Grapalat" w:hAnsi="GHEA Grapalat"/>
          <w:i/>
          <w:sz w:val="16"/>
          <w:szCs w:val="16"/>
          <w:lang w:val="af-ZA"/>
        </w:rPr>
        <w:t xml:space="preserve"> </w:t>
      </w:r>
      <w:r w:rsidRPr="005508F1">
        <w:rPr>
          <w:rFonts w:ascii="GHEA Grapalat" w:hAnsi="GHEA Grapalat"/>
          <w:i/>
          <w:sz w:val="16"/>
          <w:szCs w:val="16"/>
          <w:lang w:val="hy-AM"/>
        </w:rPr>
        <w:t>նշվում</w:t>
      </w:r>
      <w:r w:rsidRPr="005D7B02">
        <w:rPr>
          <w:rFonts w:ascii="GHEA Grapalat" w:hAnsi="GHEA Grapalat"/>
          <w:i/>
          <w:sz w:val="16"/>
          <w:szCs w:val="16"/>
          <w:lang w:val="af-ZA"/>
        </w:rPr>
        <w:t xml:space="preserve"> </w:t>
      </w:r>
      <w:r w:rsidRPr="005508F1">
        <w:rPr>
          <w:rFonts w:ascii="GHEA Grapalat" w:hAnsi="GHEA Grapalat"/>
          <w:i/>
          <w:sz w:val="16"/>
          <w:szCs w:val="16"/>
          <w:lang w:val="hy-AM"/>
        </w:rPr>
        <w:t>է</w:t>
      </w:r>
      <w:r w:rsidRPr="005D7B02">
        <w:rPr>
          <w:rFonts w:ascii="GHEA Grapalat" w:hAnsi="GHEA Grapalat"/>
          <w:i/>
          <w:sz w:val="16"/>
          <w:szCs w:val="16"/>
          <w:lang w:val="af-ZA"/>
        </w:rPr>
        <w:t xml:space="preserve"> 4-</w:t>
      </w:r>
      <w:r w:rsidRPr="005508F1">
        <w:rPr>
          <w:rFonts w:ascii="GHEA Grapalat" w:hAnsi="GHEA Grapalat"/>
          <w:i/>
          <w:sz w:val="16"/>
          <w:szCs w:val="16"/>
          <w:lang w:val="hy-AM"/>
        </w:rPr>
        <w:t>րդ</w:t>
      </w:r>
      <w:r w:rsidRPr="005D7B02">
        <w:rPr>
          <w:rFonts w:ascii="GHEA Grapalat" w:hAnsi="GHEA Grapalat"/>
          <w:i/>
          <w:sz w:val="16"/>
          <w:szCs w:val="16"/>
          <w:lang w:val="af-ZA"/>
        </w:rPr>
        <w:t xml:space="preserve"> </w:t>
      </w:r>
      <w:r w:rsidRPr="005508F1">
        <w:rPr>
          <w:rFonts w:ascii="GHEA Grapalat" w:hAnsi="GHEA Grapalat"/>
          <w:i/>
          <w:sz w:val="16"/>
          <w:szCs w:val="16"/>
          <w:lang w:val="hy-AM"/>
        </w:rPr>
        <w:t>սյունակում։</w:t>
      </w:r>
    </w:p>
    <w:p w14:paraId="2B3A9498" w14:textId="77777777" w:rsidR="000B1088" w:rsidRPr="00C264AA" w:rsidDel="000B1088" w:rsidRDefault="00B2572B" w:rsidP="000B1088">
      <w:pPr>
        <w:pStyle w:val="BodyTextIndent3"/>
        <w:spacing w:line="240" w:lineRule="auto"/>
        <w:jc w:val="right"/>
        <w:rPr>
          <w:rFonts w:ascii="GHEA Grapalat" w:hAnsi="GHEA Grapalat"/>
          <w:i/>
          <w:lang w:val="af-ZA" w:eastAsia="ru-RU"/>
        </w:rPr>
      </w:pPr>
      <w:r w:rsidRPr="00C264AA">
        <w:rPr>
          <w:rFonts w:ascii="GHEA Grapalat" w:hAnsi="GHEA Grapalat"/>
          <w:i/>
          <w:lang w:val="af-ZA" w:eastAsia="ru-RU"/>
        </w:rPr>
        <w:br w:type="page"/>
      </w:r>
    </w:p>
    <w:p w14:paraId="0C6D7D8A" w14:textId="77777777" w:rsidR="00954080" w:rsidRPr="00A71D81" w:rsidRDefault="00954080" w:rsidP="00954080">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3</w:t>
      </w:r>
    </w:p>
    <w:p w14:paraId="5F75C31D" w14:textId="62540CD8" w:rsidR="00954080" w:rsidRPr="00A71D81" w:rsidRDefault="003D0130" w:rsidP="00954080">
      <w:pPr>
        <w:pStyle w:val="BodyTextIndent3"/>
        <w:spacing w:line="240" w:lineRule="auto"/>
        <w:jc w:val="right"/>
        <w:rPr>
          <w:rFonts w:ascii="GHEA Grapalat" w:hAnsi="GHEA Grapalat" w:cs="Arial"/>
          <w:b/>
          <w:lang w:val="hy-AM"/>
        </w:rPr>
      </w:pPr>
      <w:r>
        <w:rPr>
          <w:rFonts w:ascii="GHEA Grapalat" w:hAnsi="GHEA Grapalat"/>
          <w:sz w:val="24"/>
          <w:szCs w:val="24"/>
          <w:lang w:val="hy-AM"/>
        </w:rPr>
        <w:t>ԴՓԿ-ԳՀԱՊՁԲ-25/03</w:t>
      </w:r>
      <w:r w:rsidR="00954080" w:rsidRPr="00A71D81">
        <w:rPr>
          <w:rFonts w:ascii="GHEA Grapalat" w:hAnsi="GHEA Grapalat"/>
          <w:b/>
          <w:lang w:val="hy-AM"/>
        </w:rPr>
        <w:t xml:space="preserve">  </w:t>
      </w:r>
      <w:r w:rsidR="00954080" w:rsidRPr="00A71D81">
        <w:rPr>
          <w:rFonts w:ascii="GHEA Grapalat" w:hAnsi="GHEA Grapalat" w:cs="Sylfaen"/>
          <w:b/>
          <w:lang w:val="hy-AM"/>
        </w:rPr>
        <w:t>ծածկագրով</w:t>
      </w:r>
    </w:p>
    <w:p w14:paraId="43CB2147" w14:textId="77777777" w:rsidR="00954080" w:rsidRPr="00A71D81" w:rsidRDefault="00954080" w:rsidP="00954080">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բաց</w:t>
      </w:r>
      <w:r w:rsidRPr="00A71D81">
        <w:rPr>
          <w:rFonts w:ascii="GHEA Grapalat" w:hAnsi="GHEA Grapalat" w:cs="Arial"/>
          <w:b/>
          <w:lang w:val="hy-AM"/>
        </w:rPr>
        <w:t xml:space="preserve"> մրցույթի </w:t>
      </w:r>
      <w:r w:rsidRPr="00A71D81">
        <w:rPr>
          <w:rFonts w:ascii="GHEA Grapalat" w:hAnsi="GHEA Grapalat" w:cs="Sylfaen"/>
          <w:b/>
          <w:lang w:val="hy-AM"/>
        </w:rPr>
        <w:t>հրավերի</w:t>
      </w:r>
    </w:p>
    <w:p w14:paraId="62C8704A" w14:textId="77777777" w:rsidR="00954080" w:rsidRPr="00A71D81" w:rsidRDefault="00954080" w:rsidP="00954080">
      <w:pPr>
        <w:pStyle w:val="BodyTextIndent3"/>
        <w:spacing w:line="240" w:lineRule="auto"/>
        <w:jc w:val="right"/>
        <w:rPr>
          <w:rFonts w:ascii="GHEA Grapalat" w:hAnsi="GHEA Grapalat" w:cs="Sylfaen"/>
          <w:b/>
          <w:lang w:val="hy-AM"/>
        </w:rPr>
      </w:pPr>
    </w:p>
    <w:p w14:paraId="3E88BC5F" w14:textId="77777777" w:rsidR="00954080" w:rsidRPr="00A71D81" w:rsidRDefault="00954080" w:rsidP="00954080">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1EAF5B29" w14:textId="77777777" w:rsidR="00954080" w:rsidRPr="00A71D81" w:rsidRDefault="00954080" w:rsidP="00954080">
      <w:pPr>
        <w:pStyle w:val="NormalWeb"/>
        <w:shd w:val="clear" w:color="auto" w:fill="FFFFFF"/>
        <w:spacing w:before="0" w:beforeAutospacing="0" w:after="0" w:afterAutospacing="0"/>
        <w:ind w:firstLine="375"/>
        <w:rPr>
          <w:rStyle w:val="Strong"/>
          <w:lang w:val="hy-AM"/>
        </w:rPr>
      </w:pPr>
    </w:p>
    <w:p w14:paraId="4848F4C8" w14:textId="77777777" w:rsidR="00954080" w:rsidRPr="00A71D81" w:rsidRDefault="00954080" w:rsidP="00954080">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1E38209" w14:textId="77777777" w:rsidR="00954080" w:rsidRPr="00A71D81" w:rsidRDefault="00954080" w:rsidP="00954080">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000063E6" w14:textId="77777777" w:rsidR="00954080" w:rsidRPr="00A71D81" w:rsidRDefault="00954080" w:rsidP="00954080">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2A050CC1" w14:textId="77777777" w:rsidR="00954080" w:rsidRPr="00A71D81" w:rsidRDefault="00954080" w:rsidP="00954080">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ընթացակարգին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պրի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մասնակցելուց </w:t>
      </w:r>
    </w:p>
    <w:p w14:paraId="1EC7034F" w14:textId="77777777" w:rsidR="00954080" w:rsidRPr="00A71D81" w:rsidRDefault="00954080" w:rsidP="00954080">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53D6C1FE" w14:textId="77777777" w:rsidR="00954080" w:rsidRPr="00A71D81" w:rsidRDefault="00954080" w:rsidP="00954080">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70DD145F" w14:textId="77777777" w:rsidR="00954080" w:rsidRPr="00A71D81" w:rsidRDefault="00954080" w:rsidP="00954080">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6C637E50" w14:textId="77777777" w:rsidR="00954080" w:rsidRPr="00A71D81" w:rsidRDefault="00954080" w:rsidP="00954080">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3FF1C25E" w14:textId="77777777" w:rsidR="00954080" w:rsidRPr="00A71D81" w:rsidRDefault="00954080" w:rsidP="00954080">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8BA5B01" w14:textId="77777777" w:rsidR="00954080" w:rsidRPr="00A71D81" w:rsidRDefault="00954080" w:rsidP="00954080">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6041FA72" w14:textId="77777777" w:rsidR="00954080" w:rsidRPr="00A71D81" w:rsidRDefault="00954080" w:rsidP="00954080">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5E31D362" w14:textId="77777777" w:rsidR="00954080" w:rsidRPr="00A71D81" w:rsidRDefault="00954080" w:rsidP="00954080">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38874CFD" w14:textId="77777777" w:rsidR="00954080" w:rsidRPr="00A71D81" w:rsidRDefault="00954080" w:rsidP="0095408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9A15F73" w14:textId="77777777" w:rsidR="00954080" w:rsidRPr="00A71D81" w:rsidRDefault="00954080" w:rsidP="0095408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ED79AF0" w14:textId="77777777" w:rsidR="00954080"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կողմից </w:t>
      </w:r>
    </w:p>
    <w:p w14:paraId="305FD310"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6730D99D" w14:textId="77777777" w:rsidR="00954080" w:rsidRPr="00A71D81" w:rsidRDefault="00954080" w:rsidP="00954080">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58193CD7" w14:textId="77777777" w:rsidR="00954080" w:rsidRDefault="00954080" w:rsidP="00954080">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Pr="00A71D81">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A71D81">
        <w:rPr>
          <w:rFonts w:ascii="GHEA Grapalat" w:eastAsia="Calibri" w:hAnsi="GHEA Grapalat"/>
          <w:color w:val="000000"/>
          <w:sz w:val="20"/>
          <w:szCs w:val="20"/>
          <w:lang w:val="hy-AM"/>
        </w:rPr>
        <w:t xml:space="preserve">գնահատող հանձնաժողովի </w:t>
      </w:r>
      <w:r w:rsidRPr="00A71D81">
        <w:rPr>
          <w:rFonts w:ascii="GHEA Grapalat" w:hAnsi="GHEA Grapalat"/>
          <w:color w:val="000000"/>
          <w:sz w:val="20"/>
          <w:szCs w:val="20"/>
          <w:lang w:val="hy-AM"/>
        </w:rPr>
        <w:t>քարտուղարի</w:t>
      </w:r>
      <w:r>
        <w:rPr>
          <w:rFonts w:ascii="GHEA Grapalat" w:hAnsi="GHEA Grapalat"/>
          <w:color w:val="000000"/>
          <w:sz w:val="20"/>
          <w:szCs w:val="20"/>
          <w:lang w:val="hy-AM"/>
        </w:rPr>
        <w:t>՝</w:t>
      </w:r>
    </w:p>
    <w:p w14:paraId="5B3FF805" w14:textId="77777777" w:rsidR="00954080" w:rsidRDefault="00954080" w:rsidP="00954080">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401AB195" w14:textId="77777777" w:rsidR="00954080" w:rsidRPr="00DF7255" w:rsidRDefault="00954080" w:rsidP="00954080">
      <w:pPr>
        <w:pStyle w:val="ListParagraph"/>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5B1B6BD5" w14:textId="77777777" w:rsidR="00954080" w:rsidRDefault="00954080" w:rsidP="00954080">
      <w:pPr>
        <w:pStyle w:val="ListParagraph"/>
        <w:tabs>
          <w:tab w:val="left" w:pos="0"/>
        </w:tabs>
        <w:ind w:left="0"/>
        <w:mirrorIndents/>
        <w:jc w:val="both"/>
        <w:rPr>
          <w:rFonts w:ascii="GHEA Grapalat" w:hAnsi="GHEA Grapalat"/>
          <w:color w:val="000000"/>
          <w:sz w:val="20"/>
          <w:szCs w:val="20"/>
          <w:lang w:val="hy-AM"/>
        </w:rPr>
      </w:pPr>
    </w:p>
    <w:p w14:paraId="4604A7E4" w14:textId="77777777" w:rsidR="00954080" w:rsidRPr="00A71D81" w:rsidRDefault="00954080" w:rsidP="00954080">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3BA9A3AE" w14:textId="77777777" w:rsidR="00954080" w:rsidRPr="00BC5B58" w:rsidRDefault="00954080" w:rsidP="0095408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է հայտը մերժելու մասին գնահատող հանձնաժողովի նիստի արձանագրության պատճենը </w:t>
      </w:r>
    </w:p>
    <w:p w14:paraId="75F9197B"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0538AA0" w14:textId="77777777" w:rsidR="00954080" w:rsidRPr="00A71D81" w:rsidRDefault="00954080" w:rsidP="0095408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4FFA2192"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E6CB36" w14:textId="77777777" w:rsidR="00954080" w:rsidRPr="00A71D81" w:rsidRDefault="00954080" w:rsidP="0095408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360EA30C"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A91C153"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4B26F4E"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C650196"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9FADA3E"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7935504"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A3141C9"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B592DD"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6CFEFC4" w14:textId="77777777" w:rsidR="00954080" w:rsidRDefault="00954080" w:rsidP="0095408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22E16FC" w14:textId="77777777" w:rsidR="00954080" w:rsidRDefault="00954080" w:rsidP="00954080">
      <w:pPr>
        <w:pStyle w:val="FootnoteText"/>
        <w:ind w:firstLine="142"/>
        <w:rPr>
          <w:rFonts w:ascii="GHEA Grapalat" w:hAnsi="GHEA Grapalat"/>
          <w:i/>
          <w:sz w:val="16"/>
          <w:szCs w:val="16"/>
          <w:lang w:val="hy-AM"/>
        </w:rPr>
      </w:pPr>
    </w:p>
    <w:p w14:paraId="3D3480C9" w14:textId="77777777" w:rsidR="00954080" w:rsidRDefault="00954080" w:rsidP="00954080">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23D848D" w14:textId="77777777" w:rsidR="00954080" w:rsidRPr="00A71D81" w:rsidRDefault="00954080" w:rsidP="00954080">
      <w:pPr>
        <w:pStyle w:val="NormalWeb"/>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2D12E46C" w14:textId="77777777" w:rsidR="00954080" w:rsidRPr="00A71D81" w:rsidRDefault="00954080" w:rsidP="00954080">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48D1DCD9" w14:textId="57F0627A" w:rsidR="00954080" w:rsidRPr="00A71D81" w:rsidRDefault="003D0130" w:rsidP="00954080">
      <w:pPr>
        <w:pStyle w:val="BodyTextIndent3"/>
        <w:spacing w:line="240" w:lineRule="auto"/>
        <w:jc w:val="right"/>
        <w:rPr>
          <w:rFonts w:ascii="GHEA Grapalat" w:hAnsi="GHEA Grapalat" w:cs="Arial"/>
          <w:b/>
          <w:lang w:val="hy-AM"/>
        </w:rPr>
      </w:pPr>
      <w:r>
        <w:rPr>
          <w:rFonts w:ascii="GHEA Grapalat" w:hAnsi="GHEA Grapalat"/>
          <w:sz w:val="24"/>
          <w:szCs w:val="24"/>
          <w:lang w:val="hy-AM"/>
        </w:rPr>
        <w:t>ԴՓԿ-ԳՀԱՊՁԲ-25/03</w:t>
      </w:r>
      <w:r w:rsidR="00954080" w:rsidRPr="00A71D81">
        <w:rPr>
          <w:rFonts w:ascii="GHEA Grapalat" w:hAnsi="GHEA Grapalat"/>
          <w:b/>
          <w:lang w:val="hy-AM"/>
        </w:rPr>
        <w:t xml:space="preserve">  </w:t>
      </w:r>
      <w:r w:rsidR="00954080" w:rsidRPr="00A71D81">
        <w:rPr>
          <w:rFonts w:ascii="GHEA Grapalat" w:hAnsi="GHEA Grapalat" w:cs="Sylfaen"/>
          <w:b/>
          <w:lang w:val="hy-AM"/>
        </w:rPr>
        <w:t>ծածկագրով</w:t>
      </w:r>
    </w:p>
    <w:p w14:paraId="361253F7" w14:textId="77777777" w:rsidR="00954080" w:rsidRPr="00A71D81" w:rsidRDefault="00954080" w:rsidP="00954080">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բաց</w:t>
      </w:r>
      <w:r w:rsidRPr="00A71D81">
        <w:rPr>
          <w:rFonts w:ascii="GHEA Grapalat" w:hAnsi="GHEA Grapalat" w:cs="Arial"/>
          <w:b/>
          <w:lang w:val="hy-AM"/>
        </w:rPr>
        <w:t xml:space="preserve"> մրցույթի </w:t>
      </w:r>
      <w:r w:rsidRPr="00A71D81">
        <w:rPr>
          <w:rFonts w:ascii="GHEA Grapalat" w:hAnsi="GHEA Grapalat" w:cs="Sylfaen"/>
          <w:b/>
          <w:lang w:val="hy-AM"/>
        </w:rPr>
        <w:t>հրավերի</w:t>
      </w:r>
    </w:p>
    <w:p w14:paraId="782BEA1E" w14:textId="77777777" w:rsidR="00954080" w:rsidRPr="00A71D81" w:rsidRDefault="00954080" w:rsidP="00954080">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47C1745D" w14:textId="77777777" w:rsidR="00954080" w:rsidRPr="00A71D81" w:rsidRDefault="00954080" w:rsidP="00954080">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6399EA2D" w14:textId="77777777" w:rsidR="00954080" w:rsidRPr="00A71D81" w:rsidRDefault="00954080" w:rsidP="00954080">
      <w:pPr>
        <w:pStyle w:val="NormalWeb"/>
        <w:shd w:val="clear" w:color="auto" w:fill="FFFFFF"/>
        <w:spacing w:before="0" w:beforeAutospacing="0" w:after="0" w:afterAutospacing="0"/>
        <w:ind w:firstLine="375"/>
        <w:rPr>
          <w:rStyle w:val="Strong"/>
          <w:lang w:val="hy-AM"/>
        </w:rPr>
      </w:pPr>
    </w:p>
    <w:p w14:paraId="22B9AABF" w14:textId="77777777" w:rsidR="00954080" w:rsidRPr="00A71D81" w:rsidRDefault="00954080" w:rsidP="00954080">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47D83887" w14:textId="77777777" w:rsidR="00954080" w:rsidRPr="00A71D81" w:rsidRDefault="00954080" w:rsidP="00954080">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4CFD7666" w14:textId="77777777" w:rsidR="00954080" w:rsidRPr="00A71D81" w:rsidRDefault="00954080" w:rsidP="00954080">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32B3FB5A" w14:textId="77777777" w:rsidR="00954080" w:rsidRPr="00A71D81" w:rsidRDefault="00954080" w:rsidP="00954080">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3DBE6C6F" w14:textId="77777777" w:rsidR="00954080" w:rsidRPr="00A71D81" w:rsidRDefault="00954080" w:rsidP="00954080">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D52B5C4" w14:textId="77777777" w:rsidR="00954080" w:rsidRPr="00A71D81" w:rsidRDefault="00954080" w:rsidP="00954080">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913F911" w14:textId="77777777" w:rsidR="00954080" w:rsidRPr="00A71D81" w:rsidRDefault="00954080" w:rsidP="00954080">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0E46EB5A" w14:textId="77777777" w:rsidR="00954080" w:rsidRPr="00A71D81" w:rsidRDefault="00954080" w:rsidP="00954080">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51BF9E02" w14:textId="77777777" w:rsidR="00954080" w:rsidRPr="00A71D81" w:rsidRDefault="00954080" w:rsidP="00954080">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3F1D830D" w14:textId="77777777" w:rsidR="00954080" w:rsidRPr="00A71D81" w:rsidRDefault="00954080" w:rsidP="00954080">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6A3958C5" w14:textId="77777777" w:rsidR="00954080" w:rsidRPr="00A71D81" w:rsidRDefault="00954080" w:rsidP="00954080">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350F6F9C" w14:textId="77777777" w:rsidR="00954080" w:rsidRPr="00A71D81" w:rsidRDefault="00954080" w:rsidP="00954080">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2C3978AF" w14:textId="77777777" w:rsidR="00954080" w:rsidRPr="00A71D81" w:rsidRDefault="00954080" w:rsidP="00954080">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33D79037" w14:textId="77777777" w:rsidR="00954080" w:rsidRPr="00A71D81" w:rsidRDefault="00954080" w:rsidP="00954080">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6FC4621F" w14:textId="77777777" w:rsidR="00954080" w:rsidRPr="00A71D81" w:rsidRDefault="00954080" w:rsidP="00954080">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5BF53ECA" w14:textId="77777777" w:rsidR="00954080" w:rsidRPr="00A71D81" w:rsidRDefault="00954080" w:rsidP="00954080">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A76AB37" w14:textId="77777777" w:rsidR="00954080" w:rsidRPr="00A71D81" w:rsidRDefault="00954080" w:rsidP="00954080">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65934308" w14:textId="77777777" w:rsidR="00954080" w:rsidRPr="00A71D81" w:rsidRDefault="00954080" w:rsidP="00954080">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7F72E1" w14:textId="77777777" w:rsidR="00954080" w:rsidRPr="00A71D81" w:rsidRDefault="00954080" w:rsidP="00954080">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7D670DEE" w14:textId="77777777" w:rsidR="00954080" w:rsidRPr="00A71D81" w:rsidRDefault="00954080" w:rsidP="00954080">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58E6EC0" w14:textId="77777777" w:rsidR="00954080" w:rsidRPr="00A71D81" w:rsidRDefault="00954080" w:rsidP="00954080">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մատակարարման վերջնաժամկետը </w:t>
      </w:r>
    </w:p>
    <w:p w14:paraId="743BAF5D" w14:textId="77777777" w:rsidR="00954080" w:rsidRPr="003750DF" w:rsidRDefault="00954080" w:rsidP="00954080">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30C3671E" w14:textId="77777777" w:rsidR="00954080" w:rsidRPr="003750DF" w:rsidRDefault="00954080" w:rsidP="00954080">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5357A5C4" w14:textId="77777777" w:rsidR="00954080" w:rsidRPr="00A71D81" w:rsidRDefault="00954080" w:rsidP="00954080">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647F2F0F" w14:textId="77777777" w:rsidR="00954080" w:rsidRPr="00A71D81" w:rsidRDefault="00954080" w:rsidP="0095408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E3D5100" w14:textId="77777777" w:rsidR="00954080" w:rsidRPr="00A71D81" w:rsidRDefault="00954080" w:rsidP="0095408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11596530" w14:textId="77777777" w:rsidR="00954080" w:rsidRPr="00A71D81" w:rsidRDefault="00954080" w:rsidP="0095408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2D8BA367" w14:textId="77777777" w:rsidR="00954080" w:rsidRPr="00A71D81" w:rsidRDefault="00954080" w:rsidP="0095408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61086C66"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1B3377EC"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08C5DAC" w14:textId="77777777" w:rsidR="00954080" w:rsidRPr="00A71D81" w:rsidRDefault="00954080" w:rsidP="0095408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43F24728"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A0A1CC" w14:textId="77777777" w:rsidR="00954080" w:rsidRPr="00A71D81" w:rsidRDefault="00954080" w:rsidP="0095408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6D6BE7E6"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FAC45C2"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EFD1032"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D633D81"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33B7B11"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ED2918"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44E6977" w14:textId="77777777" w:rsidR="00954080" w:rsidRPr="00A71D81" w:rsidRDefault="00954080" w:rsidP="0095408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F30DBDC" w14:textId="77777777" w:rsidR="00954080" w:rsidRDefault="00954080" w:rsidP="00954080">
      <w:pPr>
        <w:pStyle w:val="FootnoteText"/>
        <w:ind w:firstLine="142"/>
        <w:rPr>
          <w:rFonts w:ascii="GHEA Grapalat" w:hAnsi="GHEA Grapalat"/>
          <w:i/>
          <w:sz w:val="16"/>
          <w:szCs w:val="16"/>
          <w:lang w:val="hy-AM"/>
        </w:rPr>
      </w:pPr>
    </w:p>
    <w:p w14:paraId="706F7AC2" w14:textId="77777777" w:rsidR="00954080" w:rsidRDefault="00954080" w:rsidP="00954080">
      <w:pPr>
        <w:pStyle w:val="FootnoteText"/>
        <w:ind w:firstLine="142"/>
        <w:rPr>
          <w:rFonts w:ascii="GHEA Grapalat" w:hAnsi="GHEA Grapalat"/>
          <w:i/>
          <w:sz w:val="16"/>
          <w:szCs w:val="16"/>
          <w:lang w:val="hy-AM"/>
        </w:rPr>
      </w:pPr>
    </w:p>
    <w:p w14:paraId="7FC55DA2" w14:textId="77777777" w:rsidR="00954080" w:rsidRDefault="00954080" w:rsidP="00954080">
      <w:pPr>
        <w:pStyle w:val="FootnoteText"/>
        <w:ind w:firstLine="142"/>
        <w:rPr>
          <w:rFonts w:ascii="GHEA Grapalat" w:hAnsi="GHEA Grapalat"/>
          <w:i/>
          <w:sz w:val="16"/>
          <w:szCs w:val="16"/>
          <w:lang w:val="hy-AM"/>
        </w:rPr>
      </w:pPr>
    </w:p>
    <w:p w14:paraId="51A6051D" w14:textId="77777777" w:rsidR="00954080" w:rsidRDefault="00954080" w:rsidP="00954080">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91F0DB6" w14:textId="77777777" w:rsidR="00954080" w:rsidRPr="00A71D81" w:rsidRDefault="00954080" w:rsidP="00954080">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4.1</w:t>
      </w:r>
    </w:p>
    <w:p w14:paraId="675DF9B3" w14:textId="77777777" w:rsidR="00954080" w:rsidRPr="00A71D81" w:rsidRDefault="00954080" w:rsidP="00954080">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A71D81">
        <w:rPr>
          <w:rFonts w:ascii="GHEA Grapalat" w:hAnsi="GHEA Grapalat"/>
          <w:b/>
          <w:lang w:val="hy-AM"/>
        </w:rPr>
        <w:t>---</w:t>
      </w:r>
      <w:r w:rsidRPr="00A71D81">
        <w:rPr>
          <w:rFonts w:ascii="GHEA Grapalat" w:hAnsi="GHEA Grapalat" w:cs="Sylfaen"/>
          <w:b/>
          <w:lang w:val="hy-AM"/>
        </w:rPr>
        <w:t>ԲՄԱՊՁԲ</w:t>
      </w:r>
      <w:r w:rsidRPr="00A71D81">
        <w:rPr>
          <w:rFonts w:ascii="GHEA Grapalat" w:hAnsi="GHEA Grapalat" w:cs="Arial"/>
          <w:b/>
          <w:lang w:val="hy-AM"/>
        </w:rPr>
        <w:t>---/---</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1B41282A" w14:textId="77777777" w:rsidR="00954080" w:rsidRPr="00A71D81" w:rsidRDefault="00954080" w:rsidP="00954080">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բաց</w:t>
      </w:r>
      <w:r w:rsidRPr="00A71D81">
        <w:rPr>
          <w:rFonts w:ascii="GHEA Grapalat" w:hAnsi="GHEA Grapalat" w:cs="Arial"/>
          <w:b/>
          <w:lang w:val="hy-AM"/>
        </w:rPr>
        <w:t xml:space="preserve"> մրցույթի </w:t>
      </w:r>
      <w:r w:rsidRPr="00A71D81">
        <w:rPr>
          <w:rFonts w:ascii="GHEA Grapalat" w:hAnsi="GHEA Grapalat" w:cs="Sylfaen"/>
          <w:b/>
          <w:lang w:val="hy-AM"/>
        </w:rPr>
        <w:t>հրավերի</w:t>
      </w:r>
    </w:p>
    <w:p w14:paraId="2DAE8875" w14:textId="77777777" w:rsidR="00954080" w:rsidRPr="00A71D81" w:rsidRDefault="00954080" w:rsidP="00954080">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1BB5C8FF" w14:textId="77777777" w:rsidR="00954080" w:rsidRPr="00A71D81" w:rsidRDefault="00954080" w:rsidP="00954080">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27ECA5F8" w14:textId="77777777" w:rsidR="00954080" w:rsidRPr="00A71D81" w:rsidRDefault="00954080" w:rsidP="00954080">
      <w:pPr>
        <w:pStyle w:val="NormalWeb"/>
        <w:shd w:val="clear" w:color="auto" w:fill="FFFFFF"/>
        <w:spacing w:before="0" w:beforeAutospacing="0" w:after="0" w:afterAutospacing="0"/>
        <w:ind w:firstLine="375"/>
        <w:rPr>
          <w:rStyle w:val="Strong"/>
          <w:lang w:val="hy-AM"/>
        </w:rPr>
      </w:pPr>
    </w:p>
    <w:p w14:paraId="3CA7F1F0" w14:textId="77777777" w:rsidR="00954080" w:rsidRPr="00A71D81" w:rsidRDefault="00954080" w:rsidP="00954080">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11F94BAC" w14:textId="77777777" w:rsidR="00954080" w:rsidRPr="00A71D81" w:rsidRDefault="00954080" w:rsidP="00954080">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23D8C3E7" w14:textId="77777777" w:rsidR="00954080" w:rsidRPr="00A71D81" w:rsidRDefault="00954080" w:rsidP="00954080">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4DE03428" w14:textId="77777777" w:rsidR="00954080" w:rsidRPr="00A71D81" w:rsidRDefault="00954080" w:rsidP="00954080">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2D3DC810" w14:textId="77777777" w:rsidR="00954080" w:rsidRPr="00A71D81" w:rsidRDefault="00954080" w:rsidP="00954080">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3630C602" w14:textId="77777777" w:rsidR="00954080" w:rsidRPr="00A71D81" w:rsidRDefault="00954080" w:rsidP="00954080">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08291D69" w14:textId="77777777" w:rsidR="00954080" w:rsidRPr="00A71D81" w:rsidRDefault="00954080" w:rsidP="00954080">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2C5A0117" w14:textId="77777777" w:rsidR="00954080" w:rsidRPr="00A71D81" w:rsidRDefault="00954080" w:rsidP="00954080">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3E88ED3" w14:textId="77777777" w:rsidR="00954080" w:rsidRPr="00A71D81" w:rsidRDefault="00954080" w:rsidP="00954080">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BBBE25B" w14:textId="77777777" w:rsidR="00954080" w:rsidRPr="00A71D81" w:rsidRDefault="00954080" w:rsidP="00954080">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51E7B59E" w14:textId="77777777" w:rsidR="00954080" w:rsidRPr="00A71D81" w:rsidRDefault="00954080" w:rsidP="00954080">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12F5234" w14:textId="77777777" w:rsidR="00954080" w:rsidRPr="00A71D81" w:rsidRDefault="00954080" w:rsidP="00954080">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4F716CA2" w14:textId="77777777" w:rsidR="00954080" w:rsidRPr="00A71D81" w:rsidRDefault="00954080" w:rsidP="00954080">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4D61513A" w14:textId="77777777" w:rsidR="00954080" w:rsidRPr="00A71D81" w:rsidRDefault="00954080" w:rsidP="00954080">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2975F7C3" w14:textId="77777777" w:rsidR="00954080" w:rsidRPr="00A71D81" w:rsidRDefault="00954080" w:rsidP="00954080">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DAEB794" w14:textId="77777777" w:rsidR="00954080" w:rsidRPr="00A71D81" w:rsidRDefault="00954080" w:rsidP="00954080">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2C56409" w14:textId="77777777" w:rsidR="00954080" w:rsidRPr="00A71D81" w:rsidRDefault="00954080" w:rsidP="00954080">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099B7AC0" w14:textId="77777777" w:rsidR="00954080" w:rsidRPr="00A71D81" w:rsidRDefault="00954080" w:rsidP="00954080">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2CC0C42F" w14:textId="77777777" w:rsidR="00954080" w:rsidRPr="00A71D81" w:rsidRDefault="00954080" w:rsidP="00954080">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7A330DE5" w14:textId="77777777" w:rsidR="00954080" w:rsidRDefault="00954080" w:rsidP="00954080">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13A90DB2" w14:textId="77777777" w:rsidR="00954080" w:rsidRPr="003750DF" w:rsidRDefault="00954080" w:rsidP="00954080">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577F10BF" w14:textId="77777777" w:rsidR="00954080" w:rsidRPr="00A71D81" w:rsidRDefault="00954080" w:rsidP="00954080">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0B25A3C" w14:textId="77777777" w:rsidR="00954080" w:rsidRPr="00A71D81" w:rsidRDefault="00954080" w:rsidP="0095408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53C8A63" w14:textId="77777777" w:rsidR="00954080" w:rsidRPr="00A71D81" w:rsidRDefault="00954080" w:rsidP="0095408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4E95C298" w14:textId="77777777" w:rsidR="00954080" w:rsidRPr="00A71D81" w:rsidRDefault="00954080" w:rsidP="0095408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625717C2" w14:textId="77777777" w:rsidR="00954080" w:rsidRPr="00A71D81" w:rsidRDefault="00954080" w:rsidP="0095408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23765D0"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6249AB76"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3F43B1F9"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0F6AB6" w14:textId="77777777" w:rsidR="00954080" w:rsidRPr="00A71D81" w:rsidRDefault="00954080" w:rsidP="0095408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17D8603"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78AD5EA" w14:textId="77777777" w:rsidR="00954080" w:rsidRPr="00A71D81" w:rsidRDefault="00954080" w:rsidP="0095408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43D4E05"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E6F1C1"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CD54E16"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E2154B7"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BBEF90"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7E21D30" w14:textId="77777777" w:rsidR="00954080" w:rsidRPr="00A71D81" w:rsidRDefault="00954080" w:rsidP="0095408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88684EA" w14:textId="77777777" w:rsidR="00954080" w:rsidRPr="00A71D81" w:rsidRDefault="00954080" w:rsidP="0095408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BA5F3FA" w14:textId="77777777" w:rsidR="00954080" w:rsidRDefault="00954080" w:rsidP="00954080">
      <w:pPr>
        <w:pStyle w:val="FootnoteText"/>
        <w:ind w:firstLine="142"/>
        <w:rPr>
          <w:rFonts w:ascii="GHEA Grapalat" w:hAnsi="GHEA Grapalat"/>
          <w:i/>
          <w:sz w:val="16"/>
          <w:szCs w:val="16"/>
          <w:lang w:val="hy-AM"/>
        </w:rPr>
      </w:pPr>
    </w:p>
    <w:p w14:paraId="088D981D" w14:textId="77777777" w:rsidR="00954080" w:rsidRDefault="00954080" w:rsidP="00954080">
      <w:pPr>
        <w:pStyle w:val="FootnoteText"/>
        <w:ind w:firstLine="142"/>
        <w:rPr>
          <w:rFonts w:ascii="GHEA Grapalat" w:hAnsi="GHEA Grapalat"/>
          <w:i/>
          <w:sz w:val="16"/>
          <w:szCs w:val="16"/>
          <w:lang w:val="hy-AM"/>
        </w:rPr>
      </w:pPr>
    </w:p>
    <w:p w14:paraId="3B113F4B" w14:textId="77777777" w:rsidR="00954080" w:rsidRDefault="00954080" w:rsidP="00954080">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1FB5E0E9" w14:textId="77777777" w:rsidR="00954080" w:rsidRPr="00A71D81" w:rsidRDefault="00954080" w:rsidP="00954080">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1F821B1F" w14:textId="3AC0F1D0" w:rsidR="00954080" w:rsidRPr="00A71D81" w:rsidRDefault="003D0130" w:rsidP="00954080">
      <w:pPr>
        <w:pStyle w:val="BodyTextIndent3"/>
        <w:spacing w:line="240" w:lineRule="auto"/>
        <w:jc w:val="right"/>
        <w:rPr>
          <w:rFonts w:ascii="GHEA Grapalat" w:hAnsi="GHEA Grapalat" w:cs="Arial"/>
          <w:b/>
          <w:lang w:val="hy-AM"/>
        </w:rPr>
      </w:pPr>
      <w:r>
        <w:rPr>
          <w:rFonts w:ascii="GHEA Grapalat" w:hAnsi="GHEA Grapalat"/>
          <w:sz w:val="24"/>
          <w:szCs w:val="24"/>
          <w:lang w:val="hy-AM"/>
        </w:rPr>
        <w:t>ԴՓԿ-ԳՀԱՊՁԲ-25/03</w:t>
      </w:r>
      <w:r w:rsidR="00954080" w:rsidRPr="00A71D81">
        <w:rPr>
          <w:rFonts w:ascii="GHEA Grapalat" w:hAnsi="GHEA Grapalat"/>
          <w:b/>
          <w:lang w:val="hy-AM"/>
        </w:rPr>
        <w:t xml:space="preserve">  </w:t>
      </w:r>
      <w:r w:rsidR="00954080" w:rsidRPr="00A71D81">
        <w:rPr>
          <w:rFonts w:ascii="GHEA Grapalat" w:hAnsi="GHEA Grapalat" w:cs="Sylfaen"/>
          <w:b/>
          <w:lang w:val="hy-AM"/>
        </w:rPr>
        <w:t>ծածկագրով</w:t>
      </w:r>
    </w:p>
    <w:p w14:paraId="5D572AE2" w14:textId="77777777" w:rsidR="00954080" w:rsidRPr="00A71D81" w:rsidRDefault="00954080" w:rsidP="00954080">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բաց</w:t>
      </w:r>
      <w:r w:rsidRPr="00A71D81">
        <w:rPr>
          <w:rFonts w:ascii="GHEA Grapalat" w:hAnsi="GHEA Grapalat" w:cs="Arial"/>
          <w:b/>
          <w:lang w:val="hy-AM"/>
        </w:rPr>
        <w:t xml:space="preserve"> մրցույթի </w:t>
      </w:r>
      <w:r w:rsidRPr="00A71D81">
        <w:rPr>
          <w:rFonts w:ascii="GHEA Grapalat" w:hAnsi="GHEA Grapalat" w:cs="Sylfaen"/>
          <w:b/>
          <w:lang w:val="hy-AM"/>
        </w:rPr>
        <w:t>հրավերի</w:t>
      </w:r>
    </w:p>
    <w:p w14:paraId="741509E6" w14:textId="77777777" w:rsidR="00954080" w:rsidRPr="00A71D81" w:rsidRDefault="00954080" w:rsidP="00954080">
      <w:pPr>
        <w:pStyle w:val="BodyTextIndent3"/>
        <w:spacing w:line="240" w:lineRule="auto"/>
        <w:jc w:val="right"/>
        <w:rPr>
          <w:rFonts w:ascii="GHEA Grapalat" w:hAnsi="GHEA Grapalat" w:cs="Sylfaen"/>
          <w:b/>
          <w:lang w:val="hy-AM"/>
        </w:rPr>
      </w:pPr>
    </w:p>
    <w:p w14:paraId="6629A8AD" w14:textId="77777777" w:rsidR="00954080" w:rsidRPr="00A71D81" w:rsidRDefault="00954080" w:rsidP="0095408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6738D2E1" w14:textId="77777777" w:rsidR="00954080" w:rsidRPr="00A71D81" w:rsidRDefault="00954080" w:rsidP="0095408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09FF005F" w14:textId="77777777" w:rsidR="00954080" w:rsidRPr="00A71D81" w:rsidRDefault="00954080" w:rsidP="00954080">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16BDEEF1" w14:textId="77777777" w:rsidR="00954080" w:rsidRPr="00A71D81" w:rsidRDefault="00954080" w:rsidP="00954080">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F845065" w14:textId="77777777" w:rsidR="00954080" w:rsidRPr="00A71D81" w:rsidRDefault="00954080" w:rsidP="00954080">
      <w:pPr>
        <w:rPr>
          <w:rFonts w:ascii="GHEA Grapalat" w:hAnsi="GHEA Grapalat" w:cs="GHEA Grapalat"/>
          <w:sz w:val="20"/>
          <w:szCs w:val="20"/>
          <w:lang w:val="hy-AM"/>
        </w:rPr>
      </w:pPr>
    </w:p>
    <w:p w14:paraId="620CF90C" w14:textId="77777777" w:rsidR="00954080" w:rsidRPr="00A71D81" w:rsidRDefault="00954080" w:rsidP="00954080">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6BB30B4" w14:textId="77777777" w:rsidR="00954080" w:rsidRPr="00A71D81" w:rsidRDefault="00954080" w:rsidP="00954080">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6484014" w14:textId="77777777" w:rsidR="00954080" w:rsidRPr="00A71D81" w:rsidRDefault="00954080" w:rsidP="00954080">
      <w:pPr>
        <w:ind w:firstLine="708"/>
        <w:jc w:val="both"/>
        <w:rPr>
          <w:rFonts w:ascii="GHEA Grapalat" w:hAnsi="GHEA Grapalat" w:cs="GHEA Grapalat"/>
          <w:sz w:val="20"/>
          <w:szCs w:val="20"/>
          <w:lang w:val="hy-AM"/>
        </w:rPr>
      </w:pPr>
    </w:p>
    <w:p w14:paraId="4CCF4589" w14:textId="77777777" w:rsidR="00954080" w:rsidRPr="00A71D81" w:rsidRDefault="00954080" w:rsidP="00954080">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6AB85CA" w14:textId="77777777" w:rsidR="00954080" w:rsidRPr="00A71D81" w:rsidRDefault="00954080" w:rsidP="00954080">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D387B3D" w14:textId="77777777" w:rsidR="00954080" w:rsidRPr="00A71D81" w:rsidRDefault="00954080" w:rsidP="00954080">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ADC995E" w14:textId="77777777" w:rsidR="00954080" w:rsidRPr="00A71D81" w:rsidRDefault="00954080" w:rsidP="00954080">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3BF48C8E" w14:textId="77777777" w:rsidR="00954080" w:rsidRPr="00A71D81" w:rsidRDefault="00954080" w:rsidP="00954080">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2FC10285" w14:textId="77777777" w:rsidR="00954080" w:rsidRPr="00A71D81" w:rsidRDefault="00954080" w:rsidP="00954080">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1A8A877A" w14:textId="77777777" w:rsidR="00954080" w:rsidRPr="00A71D81" w:rsidRDefault="00954080" w:rsidP="00954080">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F7C2105" w14:textId="77777777" w:rsidR="00954080" w:rsidRPr="00A71D81" w:rsidRDefault="00954080" w:rsidP="00954080">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80BA484" w14:textId="77777777" w:rsidR="00954080" w:rsidRPr="00A71D81" w:rsidRDefault="00954080" w:rsidP="0095408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1B344C8" w14:textId="77777777" w:rsidR="00954080" w:rsidRPr="00A71D81" w:rsidRDefault="00954080" w:rsidP="0095408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562648D" w14:textId="77777777" w:rsidR="00954080" w:rsidRPr="00A71D81" w:rsidRDefault="00954080" w:rsidP="0095408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AB86264" w14:textId="77777777" w:rsidR="00954080" w:rsidRPr="00A71D81" w:rsidRDefault="00954080" w:rsidP="00954080">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EA38931" w14:textId="77777777" w:rsidR="00954080" w:rsidRPr="00A71D81" w:rsidRDefault="00954080" w:rsidP="0095408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2D3081A" w14:textId="77777777" w:rsidR="00954080" w:rsidRPr="00A71D81" w:rsidRDefault="00954080" w:rsidP="00954080">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4EA851E" w14:textId="77777777" w:rsidR="00954080" w:rsidRPr="00A71D81" w:rsidRDefault="00954080" w:rsidP="00954080">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401A829" w14:textId="77777777" w:rsidR="00954080" w:rsidRPr="00A71D81" w:rsidRDefault="00954080" w:rsidP="00954080">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E9D2C0B" w14:textId="77777777" w:rsidR="00954080" w:rsidRPr="00A71D81" w:rsidRDefault="00954080" w:rsidP="00954080">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6EAFABA3" w14:textId="77777777" w:rsidR="00954080" w:rsidRPr="00A71D81" w:rsidRDefault="00954080" w:rsidP="00954080">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64587FFA" w14:textId="77777777" w:rsidR="00954080" w:rsidRPr="00A71D81" w:rsidRDefault="00954080" w:rsidP="00954080">
      <w:pPr>
        <w:jc w:val="both"/>
        <w:rPr>
          <w:rFonts w:ascii="GHEA Grapalat" w:hAnsi="GHEA Grapalat" w:cs="GHEA Grapalat"/>
          <w:sz w:val="20"/>
          <w:szCs w:val="20"/>
          <w:lang w:val="hy-AM"/>
        </w:rPr>
      </w:pPr>
    </w:p>
    <w:p w14:paraId="32328C16" w14:textId="77777777" w:rsidR="00954080" w:rsidRPr="00A71D81" w:rsidRDefault="00954080" w:rsidP="00954080">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583501E8" w14:textId="77777777" w:rsidR="00954080" w:rsidRPr="00A71D81" w:rsidRDefault="00954080" w:rsidP="00954080">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0496F9ED" w14:textId="77777777" w:rsidR="00954080" w:rsidRPr="00A71D81" w:rsidRDefault="00954080" w:rsidP="0095408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2EFEA801" w14:textId="77777777" w:rsidR="00954080" w:rsidRPr="00A71D81" w:rsidRDefault="00954080" w:rsidP="0095408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A7FFCF6" w14:textId="77777777" w:rsidR="00954080" w:rsidRPr="00A71D81" w:rsidDel="00A13215" w:rsidRDefault="00954080" w:rsidP="0095408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B1857F7" w14:textId="77777777" w:rsidR="00954080" w:rsidRPr="00A71D81" w:rsidRDefault="00954080" w:rsidP="0095408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FF3561B" w14:textId="77777777" w:rsidR="00954080" w:rsidRPr="00A71D81" w:rsidRDefault="00954080" w:rsidP="00954080">
      <w:pPr>
        <w:ind w:firstLine="567"/>
        <w:jc w:val="both"/>
        <w:rPr>
          <w:rFonts w:ascii="GHEA Grapalat" w:hAnsi="GHEA Grapalat" w:cs="GHEA Grapalat"/>
          <w:sz w:val="20"/>
          <w:szCs w:val="20"/>
          <w:lang w:val="hy-AM"/>
        </w:rPr>
      </w:pPr>
    </w:p>
    <w:p w14:paraId="053B0634" w14:textId="77777777" w:rsidR="00954080" w:rsidRPr="00A71D81" w:rsidRDefault="00954080" w:rsidP="0095408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469BBCD" w14:textId="77777777" w:rsidR="00954080" w:rsidRPr="00A71D81" w:rsidRDefault="00954080" w:rsidP="0095408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756892E" w14:textId="77777777" w:rsidR="00954080" w:rsidRPr="00A71D81" w:rsidRDefault="00954080" w:rsidP="00954080">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3DD97E28" w14:textId="77777777" w:rsidR="00954080" w:rsidRPr="00A71D81" w:rsidRDefault="00954080" w:rsidP="00954080">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5BC99334" w14:textId="77777777" w:rsidR="00954080" w:rsidRPr="00A71D81" w:rsidRDefault="00954080" w:rsidP="00954080">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5F212774" w14:textId="77777777" w:rsidR="00954080" w:rsidRPr="00A71D81" w:rsidRDefault="00954080" w:rsidP="00954080">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5F366C2" w14:textId="77777777" w:rsidR="00954080" w:rsidRPr="00A71D81" w:rsidRDefault="00954080" w:rsidP="00954080">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5B9DD3F" w14:textId="77777777" w:rsidR="00954080" w:rsidRPr="00A71D81" w:rsidRDefault="00954080" w:rsidP="00954080">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36697947" w14:textId="77777777" w:rsidR="00954080" w:rsidRPr="00A71D81" w:rsidRDefault="00954080" w:rsidP="00954080">
      <w:pPr>
        <w:jc w:val="both"/>
        <w:rPr>
          <w:rFonts w:ascii="GHEA Grapalat" w:hAnsi="GHEA Grapalat"/>
          <w:sz w:val="18"/>
          <w:szCs w:val="18"/>
          <w:u w:val="single"/>
          <w:vertAlign w:val="superscript"/>
          <w:lang w:val="hy-AM"/>
        </w:rPr>
      </w:pPr>
    </w:p>
    <w:p w14:paraId="075E65E6" w14:textId="77777777" w:rsidR="00954080" w:rsidRPr="00A71D81" w:rsidRDefault="00954080" w:rsidP="00954080">
      <w:pPr>
        <w:jc w:val="both"/>
        <w:rPr>
          <w:rFonts w:ascii="GHEA Grapalat" w:hAnsi="GHEA Grapalat"/>
          <w:sz w:val="20"/>
          <w:szCs w:val="20"/>
          <w:lang w:val="hy-AM"/>
        </w:rPr>
      </w:pPr>
      <w:r w:rsidRPr="00A71D81">
        <w:rPr>
          <w:rFonts w:ascii="GHEA Grapalat" w:hAnsi="GHEA Grapalat"/>
          <w:sz w:val="20"/>
          <w:szCs w:val="20"/>
          <w:lang w:val="hy-AM"/>
        </w:rPr>
        <w:t>Կ.Տ</w:t>
      </w:r>
    </w:p>
    <w:p w14:paraId="4B77D882" w14:textId="77777777" w:rsidR="00954080" w:rsidRPr="00A71D81" w:rsidRDefault="00954080" w:rsidP="00954080">
      <w:pPr>
        <w:jc w:val="both"/>
        <w:rPr>
          <w:rFonts w:ascii="GHEA Grapalat" w:hAnsi="GHEA Grapalat"/>
          <w:sz w:val="20"/>
          <w:szCs w:val="20"/>
          <w:lang w:val="hy-AM"/>
        </w:rPr>
      </w:pPr>
    </w:p>
    <w:p w14:paraId="4FB9D6A8" w14:textId="77777777" w:rsidR="00954080" w:rsidRPr="00A71D81" w:rsidRDefault="00954080" w:rsidP="00954080">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276CC64C" w14:textId="77777777" w:rsidR="00954080" w:rsidRPr="00A71D81" w:rsidRDefault="00954080" w:rsidP="00954080">
      <w:pPr>
        <w:jc w:val="both"/>
        <w:rPr>
          <w:rFonts w:ascii="GHEA Grapalat" w:hAnsi="GHEA Grapalat"/>
          <w:sz w:val="18"/>
          <w:szCs w:val="18"/>
          <w:vertAlign w:val="superscript"/>
          <w:lang w:val="hy-AM"/>
        </w:rPr>
      </w:pPr>
    </w:p>
    <w:p w14:paraId="13000E3B" w14:textId="77777777" w:rsidR="00954080" w:rsidRPr="00A71D81" w:rsidRDefault="00954080" w:rsidP="00954080">
      <w:pPr>
        <w:jc w:val="both"/>
        <w:rPr>
          <w:rFonts w:ascii="GHEA Grapalat" w:hAnsi="GHEA Grapalat" w:cs="GHEA Grapalat"/>
          <w:i/>
          <w:sz w:val="18"/>
          <w:szCs w:val="18"/>
          <w:lang w:val="hy-AM"/>
        </w:rPr>
      </w:pPr>
    </w:p>
    <w:p w14:paraId="042E9EE4" w14:textId="77777777" w:rsidR="00954080" w:rsidRPr="00A71D81" w:rsidRDefault="00954080" w:rsidP="0095408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522402" w:rsidRDefault="00595213" w:rsidP="00CB0ADE">
            <w:pPr>
              <w:rPr>
                <w:rFonts w:ascii="GHEA Grapalat" w:hAnsi="GHEA Grapalat" w:cs="Sylfaen"/>
                <w:sz w:val="20"/>
                <w:szCs w:val="20"/>
                <w:lang w:val="hy-AM"/>
              </w:rPr>
            </w:pPr>
            <w:r w:rsidRPr="00522402">
              <w:rPr>
                <w:rFonts w:ascii="GHEA Grapalat" w:hAnsi="GHEA Grapalat" w:cs="Sylfaen"/>
                <w:sz w:val="20"/>
                <w:szCs w:val="20"/>
                <w:lang w:val="hy-AM"/>
              </w:rPr>
              <w:t>2</w:t>
            </w:r>
            <w:r w:rsidRPr="00522402">
              <w:rPr>
                <w:rFonts w:ascii="GHEA Grapalat" w:hAnsi="GHEA Grapalat" w:cs="Sylfaen"/>
                <w:sz w:val="20"/>
                <w:szCs w:val="20"/>
              </w:rPr>
              <w:t>.</w:t>
            </w:r>
            <w:r w:rsidRPr="00522402">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522402" w:rsidRDefault="00595213" w:rsidP="00CB0ADE">
            <w:pPr>
              <w:rPr>
                <w:rFonts w:ascii="GHEA Grapalat" w:hAnsi="GHEA Grapalat" w:cs="Sylfaen"/>
                <w:sz w:val="20"/>
                <w:szCs w:val="20"/>
              </w:rPr>
            </w:pPr>
            <w:r w:rsidRPr="00522402">
              <w:rPr>
                <w:rFonts w:ascii="GHEA Grapalat" w:hAnsi="GHEA Grapalat" w:cs="Sylfaen"/>
                <w:sz w:val="20"/>
                <w:szCs w:val="20"/>
                <w:lang w:val="hy-AM"/>
              </w:rPr>
              <w:t>3</w:t>
            </w:r>
            <w:r w:rsidRPr="00522402">
              <w:rPr>
                <w:rFonts w:ascii="GHEA Grapalat" w:hAnsi="GHEA Grapalat" w:cs="Sylfaen"/>
                <w:sz w:val="20"/>
                <w:szCs w:val="20"/>
              </w:rPr>
              <w:t>.                                                         Ներկայացման</w:t>
            </w:r>
            <w:r w:rsidRPr="00522402">
              <w:rPr>
                <w:rFonts w:ascii="GHEA Grapalat" w:hAnsi="GHEA Grapalat" w:cs="Arial"/>
                <w:sz w:val="20"/>
                <w:szCs w:val="20"/>
              </w:rPr>
              <w:t xml:space="preserve"> </w:t>
            </w:r>
            <w:r w:rsidRPr="00522402">
              <w:rPr>
                <w:rFonts w:ascii="GHEA Grapalat" w:hAnsi="GHEA Grapalat" w:cs="Sylfaen"/>
                <w:sz w:val="20"/>
                <w:szCs w:val="20"/>
              </w:rPr>
              <w:t>ամսաթիվը</w:t>
            </w:r>
            <w:r w:rsidRPr="00522402">
              <w:rPr>
                <w:rFonts w:ascii="GHEA Grapalat" w:hAnsi="GHEA Grapalat" w:cs="Arial"/>
                <w:sz w:val="20"/>
                <w:szCs w:val="20"/>
              </w:rPr>
              <w:t xml:space="preserve">` </w:t>
            </w:r>
            <w:r w:rsidRPr="00522402">
              <w:rPr>
                <w:rFonts w:ascii="GHEA Grapalat" w:hAnsi="GHEA Grapalat" w:cs="Tahoma"/>
                <w:color w:val="000000"/>
                <w:sz w:val="20"/>
                <w:szCs w:val="20"/>
              </w:rPr>
              <w:t xml:space="preserve">"___" </w:t>
            </w:r>
            <w:r w:rsidRPr="00522402">
              <w:rPr>
                <w:rFonts w:ascii="GHEA Grapalat" w:hAnsi="GHEA Grapalat" w:cs="Sylfaen"/>
                <w:color w:val="000000"/>
                <w:sz w:val="20"/>
                <w:szCs w:val="20"/>
              </w:rPr>
              <w:t xml:space="preserve">___ </w:t>
            </w:r>
            <w:r w:rsidRPr="00522402">
              <w:rPr>
                <w:rFonts w:ascii="GHEA Grapalat" w:hAnsi="GHEA Grapalat" w:cs="Tahoma"/>
                <w:color w:val="000000"/>
                <w:sz w:val="20"/>
                <w:szCs w:val="20"/>
              </w:rPr>
              <w:t>20___</w:t>
            </w:r>
            <w:r w:rsidRPr="00522402">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522402" w:rsidRDefault="00595213" w:rsidP="00CB0ADE">
            <w:pPr>
              <w:rPr>
                <w:rFonts w:ascii="GHEA Grapalat" w:hAnsi="GHEA Grapalat" w:cs="Arial"/>
                <w:sz w:val="20"/>
                <w:szCs w:val="20"/>
              </w:rPr>
            </w:pPr>
            <w:r w:rsidRPr="00522402">
              <w:rPr>
                <w:rFonts w:ascii="GHEA Grapalat" w:hAnsi="GHEA Grapalat" w:cs="Sylfaen"/>
                <w:sz w:val="20"/>
                <w:szCs w:val="20"/>
                <w:lang w:val="hy-AM"/>
              </w:rPr>
              <w:t>4</w:t>
            </w:r>
            <w:r w:rsidRPr="00522402">
              <w:rPr>
                <w:rFonts w:ascii="GHEA Grapalat" w:hAnsi="GHEA Grapalat" w:cs="Sylfaen"/>
                <w:sz w:val="20"/>
                <w:szCs w:val="20"/>
              </w:rPr>
              <w:t xml:space="preserve">. </w:t>
            </w:r>
            <w:r w:rsidRPr="00522402">
              <w:rPr>
                <w:rFonts w:ascii="GHEA Grapalat" w:hAnsi="GHEA Grapalat" w:cs="Sylfaen"/>
                <w:sz w:val="20"/>
                <w:szCs w:val="20"/>
                <w:lang w:val="hy-AM"/>
              </w:rPr>
              <w:t>Վճարողի անվանումը</w:t>
            </w:r>
            <w:r w:rsidRPr="00522402">
              <w:rPr>
                <w:rFonts w:ascii="GHEA Grapalat" w:hAnsi="GHEA Grapalat" w:cs="Sylfaen"/>
                <w:sz w:val="20"/>
                <w:szCs w:val="20"/>
              </w:rPr>
              <w:t>,</w:t>
            </w:r>
            <w:r w:rsidRPr="00522402">
              <w:rPr>
                <w:rFonts w:ascii="GHEA Grapalat" w:hAnsi="GHEA Grapalat" w:cs="Sylfaen"/>
                <w:sz w:val="20"/>
                <w:szCs w:val="20"/>
                <w:lang w:val="hy-AM"/>
              </w:rPr>
              <w:t xml:space="preserve"> կամ անուն ազգանուն </w:t>
            </w:r>
            <w:r w:rsidRPr="00522402">
              <w:rPr>
                <w:rFonts w:ascii="GHEA Grapalat" w:hAnsi="GHEA Grapalat" w:cs="Sylfaen"/>
                <w:sz w:val="20"/>
                <w:szCs w:val="20"/>
              </w:rPr>
              <w:t xml:space="preserve">(Ընկերություն </w:t>
            </w:r>
            <w:r w:rsidRPr="00522402">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522402" w:rsidRDefault="00595213" w:rsidP="00CB0ADE">
            <w:pPr>
              <w:rPr>
                <w:rFonts w:ascii="GHEA Grapalat" w:hAnsi="GHEA Grapalat" w:cs="Arial"/>
                <w:sz w:val="20"/>
                <w:szCs w:val="20"/>
              </w:rPr>
            </w:pPr>
            <w:r w:rsidRPr="00522402">
              <w:rPr>
                <w:rFonts w:ascii="GHEA Grapalat" w:hAnsi="GHEA Grapalat" w:cs="Sylfaen"/>
                <w:sz w:val="20"/>
                <w:szCs w:val="20"/>
                <w:lang w:val="hy-AM"/>
              </w:rPr>
              <w:t>5</w:t>
            </w:r>
            <w:r w:rsidRPr="00522402">
              <w:rPr>
                <w:rFonts w:ascii="GHEA Grapalat" w:hAnsi="GHEA Grapalat" w:cs="Sylfaen"/>
                <w:sz w:val="20"/>
                <w:szCs w:val="20"/>
              </w:rPr>
              <w:t>. Վճարողի</w:t>
            </w:r>
            <w:r w:rsidRPr="00522402">
              <w:rPr>
                <w:rFonts w:ascii="GHEA Grapalat" w:hAnsi="GHEA Grapalat" w:cs="Sylfaen"/>
                <w:sz w:val="20"/>
                <w:szCs w:val="20"/>
                <w:lang w:val="hy-AM"/>
              </w:rPr>
              <w:t xml:space="preserve">ն սպասարկող Ֆինանսական կազմակերպություն </w:t>
            </w:r>
            <w:r w:rsidRPr="00522402">
              <w:rPr>
                <w:rFonts w:ascii="GHEA Grapalat" w:hAnsi="GHEA Grapalat" w:cs="Sylfaen"/>
                <w:sz w:val="20"/>
                <w:szCs w:val="20"/>
              </w:rPr>
              <w:t>(</w:t>
            </w:r>
            <w:r w:rsidRPr="00522402">
              <w:rPr>
                <w:rFonts w:ascii="GHEA Grapalat" w:hAnsi="GHEA Grapalat" w:cs="Arial"/>
                <w:sz w:val="20"/>
                <w:szCs w:val="20"/>
              </w:rPr>
              <w:t xml:space="preserve"> </w:t>
            </w:r>
            <w:r w:rsidRPr="00522402">
              <w:rPr>
                <w:rFonts w:ascii="GHEA Grapalat" w:hAnsi="GHEA Grapalat" w:cs="Sylfaen"/>
                <w:sz w:val="20"/>
                <w:szCs w:val="20"/>
              </w:rPr>
              <w:t>բանկ)</w:t>
            </w:r>
            <w:r w:rsidRPr="00522402">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522402" w:rsidRDefault="00595213" w:rsidP="00CB0ADE">
            <w:pPr>
              <w:rPr>
                <w:rFonts w:ascii="GHEA Grapalat" w:hAnsi="GHEA Grapalat" w:cs="Arial"/>
                <w:sz w:val="20"/>
                <w:szCs w:val="20"/>
              </w:rPr>
            </w:pPr>
            <w:r w:rsidRPr="00522402">
              <w:rPr>
                <w:rFonts w:ascii="GHEA Grapalat" w:hAnsi="GHEA Grapalat" w:cs="Sylfaen"/>
                <w:sz w:val="20"/>
                <w:szCs w:val="20"/>
                <w:lang w:val="hy-AM"/>
              </w:rPr>
              <w:t>6</w:t>
            </w:r>
            <w:r w:rsidRPr="00522402">
              <w:rPr>
                <w:rFonts w:ascii="GHEA Grapalat" w:hAnsi="GHEA Grapalat" w:cs="Sylfaen"/>
                <w:sz w:val="20"/>
                <w:szCs w:val="20"/>
              </w:rPr>
              <w:t>. Վճարողի</w:t>
            </w:r>
            <w:r w:rsidRPr="00522402">
              <w:rPr>
                <w:rFonts w:ascii="GHEA Grapalat" w:hAnsi="GHEA Grapalat" w:cs="Sylfaen"/>
                <w:sz w:val="20"/>
                <w:szCs w:val="20"/>
                <w:lang w:val="hy-AM"/>
              </w:rPr>
              <w:t xml:space="preserve"> </w:t>
            </w:r>
            <w:r w:rsidRPr="00522402">
              <w:rPr>
                <w:rFonts w:ascii="GHEA Grapalat" w:hAnsi="GHEA Grapalat" w:cs="Sylfaen"/>
                <w:sz w:val="20"/>
                <w:szCs w:val="20"/>
              </w:rPr>
              <w:t>հաշվի</w:t>
            </w:r>
            <w:r w:rsidRPr="00522402">
              <w:rPr>
                <w:rFonts w:ascii="GHEA Grapalat" w:hAnsi="GHEA Grapalat" w:cs="Arial"/>
                <w:sz w:val="20"/>
                <w:szCs w:val="20"/>
              </w:rPr>
              <w:t xml:space="preserve"> </w:t>
            </w:r>
            <w:r w:rsidRPr="00522402">
              <w:rPr>
                <w:rFonts w:ascii="GHEA Grapalat" w:hAnsi="GHEA Grapalat" w:cs="Sylfaen"/>
                <w:sz w:val="20"/>
                <w:szCs w:val="20"/>
              </w:rPr>
              <w:t>համարը</w:t>
            </w:r>
            <w:r w:rsidRPr="00522402">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522402" w:rsidRDefault="00595213" w:rsidP="00CB0ADE">
            <w:pPr>
              <w:rPr>
                <w:rFonts w:ascii="GHEA Grapalat" w:hAnsi="GHEA Grapalat" w:cs="Arial"/>
                <w:sz w:val="20"/>
                <w:szCs w:val="20"/>
              </w:rPr>
            </w:pPr>
            <w:r w:rsidRPr="00522402">
              <w:rPr>
                <w:rFonts w:ascii="GHEA Grapalat" w:hAnsi="GHEA Grapalat" w:cs="Sylfaen"/>
                <w:sz w:val="20"/>
                <w:szCs w:val="20"/>
                <w:lang w:val="hy-AM"/>
              </w:rPr>
              <w:t>7</w:t>
            </w:r>
            <w:r w:rsidRPr="00522402">
              <w:rPr>
                <w:rFonts w:ascii="GHEA Grapalat" w:hAnsi="GHEA Grapalat" w:cs="Sylfaen"/>
                <w:sz w:val="20"/>
                <w:szCs w:val="20"/>
              </w:rPr>
              <w:t>. Վճարողի</w:t>
            </w:r>
            <w:r w:rsidRPr="00522402">
              <w:rPr>
                <w:rFonts w:ascii="GHEA Grapalat" w:hAnsi="GHEA Grapalat" w:cs="Arial"/>
                <w:sz w:val="20"/>
                <w:szCs w:val="20"/>
              </w:rPr>
              <w:t xml:space="preserve"> </w:t>
            </w:r>
            <w:r w:rsidRPr="00522402">
              <w:rPr>
                <w:rFonts w:ascii="GHEA Grapalat" w:hAnsi="GHEA Grapalat" w:cs="Sylfaen"/>
                <w:sz w:val="20"/>
                <w:szCs w:val="20"/>
              </w:rPr>
              <w:t>ՀՎՀՀ</w:t>
            </w:r>
            <w:r w:rsidRPr="00522402">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522402" w:rsidRDefault="00595213" w:rsidP="00CB0ADE">
            <w:pPr>
              <w:rPr>
                <w:rFonts w:ascii="GHEA Grapalat" w:hAnsi="GHEA Grapalat" w:cs="Arial"/>
                <w:sz w:val="20"/>
                <w:szCs w:val="20"/>
              </w:rPr>
            </w:pPr>
            <w:r w:rsidRPr="00522402">
              <w:rPr>
                <w:rFonts w:ascii="GHEA Grapalat" w:hAnsi="GHEA Grapalat" w:cs="Sylfaen"/>
                <w:sz w:val="20"/>
                <w:szCs w:val="20"/>
                <w:lang w:val="hy-AM"/>
              </w:rPr>
              <w:t>8</w:t>
            </w:r>
            <w:r w:rsidRPr="00522402">
              <w:rPr>
                <w:rFonts w:ascii="GHEA Grapalat" w:hAnsi="GHEA Grapalat" w:cs="Sylfaen"/>
                <w:sz w:val="20"/>
                <w:szCs w:val="20"/>
              </w:rPr>
              <w:t>. Վճարողի</w:t>
            </w:r>
            <w:r w:rsidRPr="00522402">
              <w:rPr>
                <w:rFonts w:ascii="GHEA Grapalat" w:hAnsi="GHEA Grapalat" w:cs="Arial"/>
                <w:sz w:val="20"/>
                <w:szCs w:val="20"/>
              </w:rPr>
              <w:t xml:space="preserve"> </w:t>
            </w:r>
            <w:r w:rsidRPr="00522402">
              <w:rPr>
                <w:rFonts w:ascii="GHEA Grapalat" w:hAnsi="GHEA Grapalat" w:cs="Sylfaen"/>
                <w:sz w:val="20"/>
                <w:szCs w:val="20"/>
              </w:rPr>
              <w:t>ՀԾՀ</w:t>
            </w:r>
            <w:r w:rsidRPr="00522402">
              <w:rPr>
                <w:rFonts w:ascii="GHEA Grapalat" w:hAnsi="GHEA Grapalat" w:cs="Arial"/>
                <w:sz w:val="20"/>
                <w:szCs w:val="20"/>
              </w:rPr>
              <w:t>`</w:t>
            </w:r>
          </w:p>
        </w:tc>
      </w:tr>
      <w:tr w:rsidR="00595213"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520B787E" w:rsidR="00595213" w:rsidRPr="00522402" w:rsidRDefault="00595213" w:rsidP="00CB0ADE">
            <w:pPr>
              <w:rPr>
                <w:rFonts w:ascii="GHEA Grapalat" w:hAnsi="GHEA Grapalat" w:cs="Arial"/>
                <w:sz w:val="20"/>
                <w:szCs w:val="20"/>
              </w:rPr>
            </w:pPr>
            <w:r w:rsidRPr="00522402">
              <w:rPr>
                <w:rFonts w:ascii="GHEA Grapalat" w:hAnsi="GHEA Grapalat" w:cs="Sylfaen"/>
                <w:sz w:val="20"/>
                <w:szCs w:val="20"/>
                <w:lang w:val="hy-AM"/>
              </w:rPr>
              <w:t>9</w:t>
            </w:r>
            <w:r w:rsidRPr="00522402">
              <w:rPr>
                <w:rFonts w:ascii="GHEA Grapalat" w:hAnsi="GHEA Grapalat" w:cs="Sylfaen"/>
                <w:sz w:val="20"/>
                <w:szCs w:val="20"/>
              </w:rPr>
              <w:t>. Շահառու</w:t>
            </w:r>
            <w:r w:rsidRPr="00522402">
              <w:rPr>
                <w:rFonts w:ascii="GHEA Grapalat" w:hAnsi="GHEA Grapalat" w:cs="Sylfaen"/>
                <w:sz w:val="20"/>
                <w:szCs w:val="20"/>
                <w:lang w:val="hy-AM"/>
              </w:rPr>
              <w:t>ի  անվանումը</w:t>
            </w:r>
            <w:r w:rsidRPr="00522402">
              <w:rPr>
                <w:rFonts w:ascii="GHEA Grapalat" w:hAnsi="GHEA Grapalat" w:cs="Sylfaen"/>
                <w:sz w:val="20"/>
                <w:szCs w:val="20"/>
              </w:rPr>
              <w:t>,</w:t>
            </w:r>
            <w:r w:rsidRPr="00522402">
              <w:rPr>
                <w:rFonts w:ascii="GHEA Grapalat" w:hAnsi="GHEA Grapalat" w:cs="Sylfaen"/>
                <w:sz w:val="20"/>
                <w:szCs w:val="20"/>
                <w:lang w:val="hy-AM"/>
              </w:rPr>
              <w:t xml:space="preserve"> կամ անուն ազգանուն </w:t>
            </w:r>
            <w:r w:rsidRPr="00522402">
              <w:rPr>
                <w:rFonts w:ascii="GHEA Grapalat" w:hAnsi="GHEA Grapalat" w:cs="Arial"/>
                <w:sz w:val="20"/>
                <w:szCs w:val="20"/>
              </w:rPr>
              <w:t>`</w:t>
            </w:r>
            <w:r w:rsidR="00522402" w:rsidRPr="00522402">
              <w:rPr>
                <w:rFonts w:ascii="GHEA Grapalat" w:hAnsi="GHEA Grapalat" w:cs="Sylfaen"/>
                <w:sz w:val="20"/>
                <w:lang w:val="hy-AM"/>
              </w:rPr>
              <w:t xml:space="preserve"> «Դեղերի և բժշկական տեխնոլոգիաների փորձագիտական կենտրոն» ՊՈԱԿ</w:t>
            </w:r>
          </w:p>
        </w:tc>
      </w:tr>
      <w:tr w:rsidR="00595213"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77777777" w:rsidR="00595213" w:rsidRPr="00522402" w:rsidRDefault="00595213" w:rsidP="00CB0ADE">
            <w:pPr>
              <w:rPr>
                <w:rFonts w:ascii="GHEA Grapalat" w:hAnsi="GHEA Grapalat" w:cs="Sylfaen"/>
                <w:sz w:val="20"/>
                <w:szCs w:val="20"/>
                <w:lang w:val="ru-RU"/>
              </w:rPr>
            </w:pPr>
            <w:r w:rsidRPr="00522402">
              <w:rPr>
                <w:rFonts w:ascii="GHEA Grapalat" w:hAnsi="GHEA Grapalat" w:cs="Sylfaen"/>
                <w:sz w:val="20"/>
                <w:szCs w:val="20"/>
                <w:lang w:val="ru-RU"/>
              </w:rPr>
              <w:t xml:space="preserve">10. </w:t>
            </w:r>
            <w:r w:rsidRPr="00522402">
              <w:rPr>
                <w:rFonts w:ascii="GHEA Grapalat" w:hAnsi="GHEA Grapalat" w:cs="Sylfaen"/>
                <w:sz w:val="20"/>
                <w:szCs w:val="20"/>
              </w:rPr>
              <w:t xml:space="preserve"> Շահառուի</w:t>
            </w:r>
            <w:r w:rsidRPr="00522402">
              <w:rPr>
                <w:rFonts w:ascii="GHEA Grapalat" w:hAnsi="GHEA Grapalat" w:cs="Arial"/>
                <w:sz w:val="20"/>
                <w:szCs w:val="20"/>
              </w:rPr>
              <w:t xml:space="preserve"> </w:t>
            </w:r>
            <w:r w:rsidRPr="00522402">
              <w:rPr>
                <w:rFonts w:ascii="GHEA Grapalat" w:hAnsi="GHEA Grapalat" w:cs="Sylfaen"/>
                <w:sz w:val="20"/>
                <w:szCs w:val="20"/>
              </w:rPr>
              <w:t xml:space="preserve"> ՀԾՀ</w:t>
            </w:r>
            <w:r w:rsidRPr="00522402">
              <w:rPr>
                <w:rFonts w:ascii="GHEA Grapalat" w:hAnsi="GHEA Grapalat" w:cs="Sylfaen"/>
                <w:sz w:val="20"/>
                <w:szCs w:val="20"/>
                <w:lang w:val="ru-RU"/>
              </w:rPr>
              <w:t xml:space="preserve"> (</w:t>
            </w:r>
            <w:r w:rsidRPr="00522402">
              <w:rPr>
                <w:rFonts w:ascii="GHEA Grapalat" w:hAnsi="GHEA Grapalat" w:cs="Sylfaen"/>
                <w:sz w:val="20"/>
                <w:szCs w:val="20"/>
                <w:lang w:val="hy-AM"/>
              </w:rPr>
              <w:t>չի լրացվում</w:t>
            </w:r>
            <w:r w:rsidRPr="00522402">
              <w:rPr>
                <w:rFonts w:ascii="GHEA Grapalat" w:hAnsi="GHEA Grapalat" w:cs="Sylfaen"/>
                <w:sz w:val="20"/>
                <w:szCs w:val="20"/>
                <w:lang w:val="ru-RU"/>
              </w:rPr>
              <w:t>)</w:t>
            </w:r>
          </w:p>
        </w:tc>
      </w:tr>
      <w:tr w:rsidR="00595213"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4E076EF5" w:rsidR="00595213" w:rsidRPr="00522402" w:rsidRDefault="00595213" w:rsidP="00CB0ADE">
            <w:pPr>
              <w:rPr>
                <w:rFonts w:ascii="GHEA Grapalat" w:hAnsi="GHEA Grapalat" w:cs="Arial"/>
                <w:sz w:val="20"/>
                <w:szCs w:val="20"/>
              </w:rPr>
            </w:pPr>
            <w:r w:rsidRPr="00522402">
              <w:rPr>
                <w:rFonts w:ascii="GHEA Grapalat" w:hAnsi="GHEA Grapalat" w:cs="Sylfaen"/>
                <w:sz w:val="20"/>
                <w:szCs w:val="20"/>
                <w:lang w:val="hy-AM"/>
              </w:rPr>
              <w:t>11</w:t>
            </w:r>
            <w:r w:rsidRPr="00522402">
              <w:rPr>
                <w:rFonts w:ascii="GHEA Grapalat" w:hAnsi="GHEA Grapalat" w:cs="Sylfaen"/>
                <w:sz w:val="20"/>
                <w:szCs w:val="20"/>
              </w:rPr>
              <w:t>. Շահառուի</w:t>
            </w:r>
            <w:r w:rsidRPr="00522402">
              <w:rPr>
                <w:rFonts w:ascii="GHEA Grapalat" w:hAnsi="GHEA Grapalat" w:cs="Arial"/>
                <w:sz w:val="20"/>
                <w:szCs w:val="20"/>
              </w:rPr>
              <w:t xml:space="preserve"> </w:t>
            </w:r>
            <w:r w:rsidRPr="00522402">
              <w:rPr>
                <w:rFonts w:ascii="GHEA Grapalat" w:hAnsi="GHEA Grapalat" w:cs="Sylfaen"/>
                <w:sz w:val="20"/>
                <w:szCs w:val="20"/>
              </w:rPr>
              <w:t>ՀՎՀՀ</w:t>
            </w:r>
            <w:r w:rsidRPr="00522402">
              <w:rPr>
                <w:rFonts w:ascii="GHEA Grapalat" w:hAnsi="GHEA Grapalat" w:cs="Arial"/>
                <w:sz w:val="20"/>
                <w:szCs w:val="20"/>
              </w:rPr>
              <w:t>`</w:t>
            </w:r>
            <w:r w:rsidR="00522402" w:rsidRPr="00522402">
              <w:rPr>
                <w:rFonts w:ascii="GHEA Grapalat" w:hAnsi="GHEA Grapalat" w:cs="Arial"/>
                <w:sz w:val="20"/>
                <w:szCs w:val="20"/>
              </w:rPr>
              <w:t xml:space="preserve"> </w:t>
            </w:r>
            <w:r w:rsidR="00522402" w:rsidRPr="00522402">
              <w:rPr>
                <w:rFonts w:ascii="GHEA Grapalat" w:hAnsi="GHEA Grapalat"/>
                <w:sz w:val="20"/>
                <w:lang w:val="hy-AM"/>
              </w:rPr>
              <w:t>08275442</w:t>
            </w:r>
          </w:p>
        </w:tc>
      </w:tr>
      <w:tr w:rsidR="00595213"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3F029C32" w:rsidR="00595213" w:rsidRPr="00522402" w:rsidRDefault="00595213" w:rsidP="00CB0ADE">
            <w:pPr>
              <w:rPr>
                <w:rFonts w:ascii="GHEA Grapalat" w:hAnsi="GHEA Grapalat" w:cs="Arial"/>
                <w:sz w:val="20"/>
                <w:szCs w:val="20"/>
              </w:rPr>
            </w:pPr>
            <w:r w:rsidRPr="00522402">
              <w:rPr>
                <w:rFonts w:ascii="GHEA Grapalat" w:hAnsi="GHEA Grapalat" w:cs="Sylfaen"/>
                <w:sz w:val="20"/>
                <w:szCs w:val="20"/>
              </w:rPr>
              <w:t>1</w:t>
            </w:r>
            <w:r w:rsidRPr="00522402">
              <w:rPr>
                <w:rFonts w:ascii="GHEA Grapalat" w:hAnsi="GHEA Grapalat" w:cs="Sylfaen"/>
                <w:sz w:val="20"/>
                <w:szCs w:val="20"/>
                <w:lang w:val="hy-AM"/>
              </w:rPr>
              <w:t>2</w:t>
            </w:r>
            <w:r w:rsidRPr="00522402">
              <w:rPr>
                <w:rFonts w:ascii="GHEA Grapalat" w:hAnsi="GHEA Grapalat" w:cs="Sylfaen"/>
                <w:sz w:val="20"/>
                <w:szCs w:val="20"/>
              </w:rPr>
              <w:t>.Շահառուի</w:t>
            </w:r>
            <w:r w:rsidRPr="00522402">
              <w:rPr>
                <w:rFonts w:ascii="GHEA Grapalat" w:hAnsi="GHEA Grapalat" w:cs="Sylfaen"/>
                <w:sz w:val="20"/>
                <w:szCs w:val="20"/>
                <w:lang w:val="hy-AM"/>
              </w:rPr>
              <w:t>ն</w:t>
            </w:r>
            <w:r w:rsidRPr="00522402">
              <w:rPr>
                <w:rFonts w:ascii="GHEA Grapalat" w:hAnsi="GHEA Grapalat" w:cs="Arial"/>
                <w:sz w:val="20"/>
                <w:szCs w:val="20"/>
              </w:rPr>
              <w:t xml:space="preserve"> </w:t>
            </w:r>
            <w:r w:rsidRPr="00522402">
              <w:rPr>
                <w:rFonts w:ascii="GHEA Grapalat" w:hAnsi="GHEA Grapalat" w:cs="Sylfaen"/>
                <w:sz w:val="20"/>
                <w:szCs w:val="20"/>
                <w:lang w:val="hy-AM"/>
              </w:rPr>
              <w:t xml:space="preserve"> սպասարկող Ֆինանսական կազմակերպություն</w:t>
            </w:r>
            <w:r w:rsidRPr="00522402">
              <w:rPr>
                <w:rFonts w:ascii="GHEA Grapalat" w:hAnsi="GHEA Grapalat" w:cs="Sylfaen"/>
                <w:sz w:val="20"/>
                <w:szCs w:val="20"/>
              </w:rPr>
              <w:t xml:space="preserve"> (բանկ)</w:t>
            </w:r>
            <w:r w:rsidRPr="00522402">
              <w:rPr>
                <w:rFonts w:ascii="GHEA Grapalat" w:hAnsi="GHEA Grapalat" w:cs="Arial"/>
                <w:sz w:val="20"/>
                <w:szCs w:val="20"/>
              </w:rPr>
              <w:t>`</w:t>
            </w:r>
            <w:r w:rsidR="00522402" w:rsidRPr="00522402">
              <w:rPr>
                <w:rFonts w:ascii="GHEA Grapalat" w:hAnsi="GHEA Grapalat" w:cs="Arial"/>
                <w:sz w:val="20"/>
                <w:szCs w:val="20"/>
              </w:rPr>
              <w:t>-</w:t>
            </w:r>
            <w:r w:rsidR="00522402" w:rsidRPr="00522402">
              <w:rPr>
                <w:rFonts w:ascii="GHEA Grapalat" w:hAnsi="GHEA Grapalat"/>
                <w:sz w:val="20"/>
                <w:szCs w:val="20"/>
              </w:rPr>
              <w:t xml:space="preserve"> ՀՀ ՖՆ աշխատակազմի գործառնական վարչություն</w:t>
            </w:r>
          </w:p>
        </w:tc>
      </w:tr>
      <w:tr w:rsidR="00595213" w:rsidRPr="00E6597C"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0888C0FB" w:rsidR="00595213" w:rsidRPr="00522402" w:rsidRDefault="00595213" w:rsidP="00CB0ADE">
            <w:pPr>
              <w:rPr>
                <w:rFonts w:ascii="GHEA Grapalat" w:hAnsi="GHEA Grapalat" w:cs="Arial"/>
                <w:sz w:val="20"/>
                <w:szCs w:val="20"/>
              </w:rPr>
            </w:pPr>
            <w:r w:rsidRPr="00522402">
              <w:rPr>
                <w:rFonts w:ascii="GHEA Grapalat" w:hAnsi="GHEA Grapalat" w:cs="Sylfaen"/>
                <w:sz w:val="20"/>
                <w:szCs w:val="20"/>
              </w:rPr>
              <w:t>1</w:t>
            </w:r>
            <w:r w:rsidRPr="00522402">
              <w:rPr>
                <w:rFonts w:ascii="GHEA Grapalat" w:hAnsi="GHEA Grapalat" w:cs="Sylfaen"/>
                <w:sz w:val="20"/>
                <w:szCs w:val="20"/>
                <w:lang w:val="hy-AM"/>
              </w:rPr>
              <w:t>3</w:t>
            </w:r>
            <w:r w:rsidRPr="00522402">
              <w:rPr>
                <w:rFonts w:ascii="GHEA Grapalat" w:hAnsi="GHEA Grapalat" w:cs="Sylfaen"/>
                <w:sz w:val="20"/>
                <w:szCs w:val="20"/>
              </w:rPr>
              <w:t>.Շահառուի</w:t>
            </w:r>
            <w:r w:rsidRPr="00522402">
              <w:rPr>
                <w:rFonts w:ascii="GHEA Grapalat" w:hAnsi="GHEA Grapalat" w:cs="Arial"/>
                <w:sz w:val="20"/>
                <w:szCs w:val="20"/>
              </w:rPr>
              <w:t xml:space="preserve"> </w:t>
            </w:r>
            <w:r w:rsidRPr="00522402">
              <w:rPr>
                <w:rFonts w:ascii="GHEA Grapalat" w:hAnsi="GHEA Grapalat" w:cs="Sylfaen"/>
                <w:sz w:val="20"/>
                <w:szCs w:val="20"/>
              </w:rPr>
              <w:t>հաշվի</w:t>
            </w:r>
            <w:r w:rsidRPr="00522402">
              <w:rPr>
                <w:rFonts w:ascii="GHEA Grapalat" w:hAnsi="GHEA Grapalat" w:cs="Arial"/>
                <w:sz w:val="20"/>
                <w:szCs w:val="20"/>
              </w:rPr>
              <w:t xml:space="preserve"> </w:t>
            </w:r>
            <w:r w:rsidRPr="00522402">
              <w:rPr>
                <w:rFonts w:ascii="GHEA Grapalat" w:hAnsi="GHEA Grapalat" w:cs="Sylfaen"/>
                <w:sz w:val="20"/>
                <w:szCs w:val="20"/>
              </w:rPr>
              <w:t>համարը</w:t>
            </w:r>
            <w:r w:rsidRPr="00522402">
              <w:rPr>
                <w:rFonts w:ascii="GHEA Grapalat" w:hAnsi="GHEA Grapalat" w:cs="Arial"/>
                <w:sz w:val="20"/>
                <w:szCs w:val="20"/>
              </w:rPr>
              <w:t xml:space="preserve"> (</w:t>
            </w:r>
            <w:r w:rsidRPr="00522402">
              <w:rPr>
                <w:rFonts w:ascii="GHEA Grapalat" w:hAnsi="GHEA Grapalat" w:cs="Sylfaen"/>
                <w:sz w:val="20"/>
                <w:szCs w:val="20"/>
              </w:rPr>
              <w:t>հշ</w:t>
            </w:r>
            <w:r w:rsidRPr="00522402">
              <w:rPr>
                <w:rFonts w:ascii="GHEA Grapalat" w:hAnsi="GHEA Grapalat" w:cs="Arial"/>
                <w:sz w:val="20"/>
                <w:szCs w:val="20"/>
              </w:rPr>
              <w:t>.N)</w:t>
            </w:r>
            <w:r w:rsidR="00522402" w:rsidRPr="00522402">
              <w:rPr>
                <w:rFonts w:ascii="GHEA Grapalat" w:hAnsi="GHEA Grapalat" w:cs="Arial"/>
                <w:sz w:val="20"/>
                <w:szCs w:val="20"/>
              </w:rPr>
              <w:t xml:space="preserve"> 900018009804</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522402" w:rsidRDefault="00595213" w:rsidP="00CB0ADE">
            <w:pPr>
              <w:rPr>
                <w:rFonts w:ascii="GHEA Grapalat" w:hAnsi="GHEA Grapalat" w:cs="Arial"/>
                <w:sz w:val="20"/>
                <w:szCs w:val="20"/>
              </w:rPr>
            </w:pPr>
            <w:r w:rsidRPr="00522402">
              <w:rPr>
                <w:rFonts w:ascii="GHEA Grapalat" w:hAnsi="GHEA Grapalat" w:cs="Sylfaen"/>
                <w:sz w:val="20"/>
                <w:szCs w:val="20"/>
              </w:rPr>
              <w:t>1</w:t>
            </w:r>
            <w:r w:rsidRPr="00522402">
              <w:rPr>
                <w:rFonts w:ascii="GHEA Grapalat" w:hAnsi="GHEA Grapalat" w:cs="Sylfaen"/>
                <w:sz w:val="20"/>
                <w:szCs w:val="20"/>
                <w:lang w:val="hy-AM"/>
              </w:rPr>
              <w:t>4</w:t>
            </w:r>
            <w:r w:rsidRPr="00522402">
              <w:rPr>
                <w:rFonts w:ascii="GHEA Grapalat" w:hAnsi="GHEA Grapalat" w:cs="Sylfaen"/>
                <w:sz w:val="20"/>
                <w:szCs w:val="20"/>
              </w:rPr>
              <w:t>.Գումարը</w:t>
            </w:r>
            <w:r w:rsidRPr="00522402">
              <w:rPr>
                <w:rFonts w:ascii="GHEA Grapalat" w:hAnsi="GHEA Grapalat" w:cs="Arial"/>
                <w:sz w:val="20"/>
                <w:szCs w:val="20"/>
              </w:rPr>
              <w:t xml:space="preserve"> </w:t>
            </w:r>
            <w:r w:rsidRPr="00522402">
              <w:rPr>
                <w:rFonts w:ascii="GHEA Grapalat" w:hAnsi="GHEA Grapalat" w:cs="Arial"/>
                <w:sz w:val="20"/>
                <w:szCs w:val="20"/>
                <w:lang w:val="ru-RU"/>
              </w:rPr>
              <w:t>(</w:t>
            </w:r>
            <w:r w:rsidRPr="00522402">
              <w:rPr>
                <w:rFonts w:ascii="GHEA Grapalat" w:hAnsi="GHEA Grapalat" w:cs="Sylfaen"/>
                <w:sz w:val="20"/>
                <w:szCs w:val="20"/>
              </w:rPr>
              <w:t>թվերով</w:t>
            </w:r>
            <w:r w:rsidRPr="00522402">
              <w:rPr>
                <w:rFonts w:ascii="GHEA Grapalat" w:hAnsi="GHEA Grapalat" w:cs="Arial"/>
                <w:sz w:val="20"/>
                <w:szCs w:val="20"/>
              </w:rPr>
              <w:t xml:space="preserve"> </w:t>
            </w:r>
            <w:r w:rsidRPr="00522402">
              <w:rPr>
                <w:rFonts w:ascii="GHEA Grapalat" w:hAnsi="GHEA Grapalat" w:cs="Sylfaen"/>
                <w:sz w:val="20"/>
                <w:szCs w:val="20"/>
              </w:rPr>
              <w:t>և</w:t>
            </w:r>
            <w:r w:rsidRPr="00522402">
              <w:rPr>
                <w:rFonts w:ascii="GHEA Grapalat" w:hAnsi="GHEA Grapalat" w:cs="Arial"/>
                <w:sz w:val="20"/>
                <w:szCs w:val="20"/>
              </w:rPr>
              <w:t xml:space="preserve"> </w:t>
            </w:r>
            <w:r w:rsidRPr="00522402">
              <w:rPr>
                <w:rFonts w:ascii="GHEA Grapalat" w:hAnsi="GHEA Grapalat" w:cs="Sylfaen"/>
                <w:sz w:val="20"/>
                <w:szCs w:val="20"/>
              </w:rPr>
              <w:t>բառերով</w:t>
            </w:r>
            <w:r w:rsidRPr="00522402">
              <w:rPr>
                <w:rFonts w:ascii="GHEA Grapalat" w:hAnsi="GHEA Grapalat" w:cs="Sylfaen"/>
                <w:sz w:val="20"/>
                <w:szCs w:val="20"/>
                <w:lang w:val="ru-RU"/>
              </w:rPr>
              <w:t>)</w:t>
            </w:r>
            <w:r w:rsidRPr="00522402">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8B6DACC" w14:textId="56E3F6CC"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tc>
      </w:tr>
      <w:tr w:rsidR="00595213" w:rsidRPr="00E6597C" w14:paraId="52758A43" w14:textId="77777777" w:rsidTr="00522402">
        <w:trPr>
          <w:trHeight w:val="70"/>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F86C2B"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F86C2B"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F86C2B"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F86C2B"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F86C2B"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16F7756E" w14:textId="3CD10ADE" w:rsidR="00091EBC" w:rsidRPr="008768C5" w:rsidRDefault="00631658" w:rsidP="00265A5A">
      <w:pPr>
        <w:pStyle w:val="BodyTextIndent3"/>
        <w:spacing w:line="240" w:lineRule="auto"/>
        <w:ind w:firstLine="0"/>
        <w:jc w:val="right"/>
        <w:rPr>
          <w:rFonts w:ascii="GHEA Grapalat" w:hAnsi="GHEA Grapalat" w:cs="Arial"/>
          <w:b/>
          <w:lang w:val="hy-AM"/>
        </w:rPr>
      </w:pPr>
      <w:r w:rsidRPr="00E6597C">
        <w:rPr>
          <w:rFonts w:ascii="GHEA Grapalat" w:hAnsi="GHEA Grapalat"/>
          <w:b/>
          <w:lang w:val="hy-AM"/>
        </w:rPr>
        <w:br w:type="page"/>
      </w:r>
      <w:r w:rsidR="00091EBC" w:rsidRPr="008768C5">
        <w:rPr>
          <w:rFonts w:ascii="GHEA Grapalat" w:hAnsi="GHEA Grapalat" w:cs="Sylfaen"/>
          <w:b/>
          <w:lang w:val="hy-AM"/>
        </w:rPr>
        <w:lastRenderedPageBreak/>
        <w:t>Հավելված</w:t>
      </w:r>
      <w:r w:rsidR="00091EBC" w:rsidRPr="008768C5">
        <w:rPr>
          <w:rFonts w:ascii="GHEA Grapalat" w:hAnsi="GHEA Grapalat" w:cs="Arial"/>
          <w:b/>
          <w:lang w:val="hy-AM"/>
        </w:rPr>
        <w:t xml:space="preserve"> </w:t>
      </w:r>
      <w:r w:rsidR="00BF7D70" w:rsidRPr="008768C5">
        <w:rPr>
          <w:rFonts w:ascii="GHEA Grapalat" w:hAnsi="GHEA Grapalat" w:cs="Arial"/>
          <w:b/>
          <w:lang w:val="hy-AM"/>
        </w:rPr>
        <w:t>5</w:t>
      </w:r>
    </w:p>
    <w:p w14:paraId="2E60AD24" w14:textId="1AB3A06F" w:rsidR="00091EBC" w:rsidRPr="008768C5" w:rsidRDefault="00951FD4" w:rsidP="00091EBC">
      <w:pPr>
        <w:pStyle w:val="BodyTextIndent3"/>
        <w:spacing w:line="240" w:lineRule="auto"/>
        <w:jc w:val="right"/>
        <w:rPr>
          <w:rFonts w:ascii="GHEA Grapalat" w:hAnsi="GHEA Grapalat" w:cs="Arial"/>
          <w:b/>
          <w:lang w:val="hy-AM"/>
        </w:rPr>
      </w:pPr>
      <w:r>
        <w:rPr>
          <w:rFonts w:ascii="GHEA Grapalat" w:hAnsi="GHEA Grapalat" w:cs="Sylfaen"/>
          <w:b/>
          <w:bCs/>
          <w:lang w:val="af-ZA"/>
        </w:rPr>
        <w:t>“ԴՓԿ-ԳՀԱՊՁԲ-</w:t>
      </w:r>
      <w:r w:rsidR="005800F6">
        <w:rPr>
          <w:rFonts w:ascii="GHEA Grapalat" w:hAnsi="GHEA Grapalat" w:cs="Sylfaen"/>
          <w:b/>
          <w:bCs/>
          <w:lang w:val="af-ZA"/>
        </w:rPr>
        <w:t>25/03</w:t>
      </w:r>
      <w:r>
        <w:rPr>
          <w:rFonts w:ascii="GHEA Grapalat" w:hAnsi="GHEA Grapalat" w:cs="Sylfaen"/>
          <w:b/>
          <w:bCs/>
          <w:lang w:val="af-ZA"/>
        </w:rPr>
        <w:t xml:space="preserve">» </w:t>
      </w:r>
      <w:r w:rsidR="008768C5">
        <w:rPr>
          <w:rFonts w:ascii="GHEA Grapalat" w:hAnsi="GHEA Grapalat"/>
          <w:lang w:val="af-ZA"/>
        </w:rPr>
        <w:t xml:space="preserve"> </w:t>
      </w:r>
      <w:r w:rsidR="00091EBC" w:rsidRPr="008768C5">
        <w:rPr>
          <w:rFonts w:ascii="GHEA Grapalat" w:hAnsi="GHEA Grapalat"/>
          <w:b/>
          <w:lang w:val="hy-AM"/>
        </w:rPr>
        <w:t xml:space="preserve"> </w:t>
      </w:r>
      <w:r w:rsidR="00091EBC" w:rsidRPr="008768C5">
        <w:rPr>
          <w:rFonts w:ascii="GHEA Grapalat" w:hAnsi="GHEA Grapalat" w:cs="Sylfaen"/>
          <w:b/>
          <w:lang w:val="hy-AM"/>
        </w:rPr>
        <w:t>ծածկագրով</w:t>
      </w:r>
    </w:p>
    <w:p w14:paraId="4DDF100D" w14:textId="647EB076" w:rsidR="00091EBC" w:rsidRPr="008768C5" w:rsidRDefault="00091EBC" w:rsidP="00091EBC">
      <w:pPr>
        <w:pStyle w:val="BodyTextIndent3"/>
        <w:spacing w:line="240" w:lineRule="auto"/>
        <w:jc w:val="right"/>
        <w:rPr>
          <w:rFonts w:ascii="GHEA Grapalat" w:hAnsi="GHEA Grapalat" w:cs="Sylfaen"/>
          <w:b/>
          <w:lang w:val="hy-AM"/>
        </w:rPr>
      </w:pPr>
      <w:r w:rsidRPr="008768C5">
        <w:rPr>
          <w:rFonts w:ascii="GHEA Grapalat" w:hAnsi="GHEA Grapalat" w:cs="Arial"/>
          <w:b/>
          <w:lang w:val="hy-AM"/>
        </w:rPr>
        <w:t xml:space="preserve">մրցույթի </w:t>
      </w:r>
      <w:r w:rsidRPr="008768C5">
        <w:rPr>
          <w:rFonts w:ascii="GHEA Grapalat" w:hAnsi="GHEA Grapalat" w:cs="Sylfaen"/>
          <w:b/>
          <w:lang w:val="hy-AM"/>
        </w:rPr>
        <w:t>հրավերի</w:t>
      </w:r>
    </w:p>
    <w:p w14:paraId="017791A0" w14:textId="77777777" w:rsidR="00091EBC" w:rsidRPr="008768C5" w:rsidRDefault="00091EBC" w:rsidP="00091EBC">
      <w:pPr>
        <w:pStyle w:val="BodyTextIndent3"/>
        <w:spacing w:line="240" w:lineRule="auto"/>
        <w:jc w:val="right"/>
        <w:rPr>
          <w:rFonts w:ascii="GHEA Grapalat" w:hAnsi="GHEA Grapalat" w:cs="Sylfaen"/>
          <w:b/>
          <w:lang w:val="hy-AM"/>
        </w:rPr>
      </w:pPr>
    </w:p>
    <w:p w14:paraId="631A64DD" w14:textId="77777777" w:rsidR="00091EBC" w:rsidRPr="008768C5"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8768C5">
        <w:rPr>
          <w:rStyle w:val="Strong"/>
          <w:rFonts w:ascii="GHEA Grapalat" w:hAnsi="GHEA Grapalat"/>
          <w:color w:val="000000"/>
          <w:sz w:val="20"/>
          <w:szCs w:val="20"/>
          <w:lang w:val="hy-AM"/>
        </w:rPr>
        <w:t>ԵՐԱՇԽԻՔ N __________</w:t>
      </w:r>
    </w:p>
    <w:p w14:paraId="069C65E8" w14:textId="77777777" w:rsidR="001C7C1A" w:rsidRPr="008768C5" w:rsidRDefault="001C7C1A" w:rsidP="001C7C1A">
      <w:pPr>
        <w:jc w:val="center"/>
        <w:rPr>
          <w:rFonts w:ascii="GHEA Grapalat" w:hAnsi="GHEA Grapalat" w:cs="GHEA Grapalat"/>
          <w:b/>
          <w:sz w:val="20"/>
          <w:szCs w:val="20"/>
          <w:lang w:val="hy-AM"/>
        </w:rPr>
      </w:pPr>
      <w:r w:rsidRPr="008768C5">
        <w:rPr>
          <w:rFonts w:ascii="GHEA Grapalat" w:hAnsi="GHEA Grapalat" w:cs="GHEA Grapalat"/>
          <w:b/>
          <w:sz w:val="18"/>
          <w:szCs w:val="18"/>
          <w:lang w:val="hy-AM"/>
        </w:rPr>
        <w:t xml:space="preserve">         (պայմանագրի ապահովում)</w:t>
      </w:r>
    </w:p>
    <w:p w14:paraId="38FE1846" w14:textId="77777777" w:rsidR="00091EBC" w:rsidRPr="008768C5" w:rsidRDefault="00091EBC" w:rsidP="00091EBC">
      <w:pPr>
        <w:pStyle w:val="NormalWeb"/>
        <w:shd w:val="clear" w:color="auto" w:fill="FFFFFF"/>
        <w:spacing w:before="0" w:beforeAutospacing="0" w:after="0" w:afterAutospacing="0"/>
        <w:ind w:firstLine="375"/>
        <w:rPr>
          <w:rStyle w:val="Strong"/>
          <w:lang w:val="hy-AM"/>
        </w:rPr>
      </w:pPr>
    </w:p>
    <w:p w14:paraId="5D4CAAC7" w14:textId="4AB387CE" w:rsidR="00091EBC" w:rsidRPr="00FB4B1D" w:rsidRDefault="00091EBC" w:rsidP="00FB4B1D">
      <w:pPr>
        <w:pStyle w:val="NormalWeb"/>
        <w:shd w:val="clear" w:color="auto" w:fill="FFFFFF"/>
        <w:spacing w:before="0" w:beforeAutospacing="0" w:after="0" w:afterAutospacing="0"/>
        <w:ind w:firstLine="375"/>
        <w:rPr>
          <w:rFonts w:ascii="GHEA Grapalat" w:hAnsi="GHEA Grapalat" w:cs="Sylfaen"/>
          <w:vertAlign w:val="superscript"/>
          <w:lang w:val="hy-AM"/>
        </w:rPr>
      </w:pPr>
      <w:r w:rsidRPr="008768C5">
        <w:rPr>
          <w:rStyle w:val="Strong"/>
          <w:rFonts w:ascii="GHEA Grapalat" w:hAnsi="GHEA Grapalat"/>
          <w:b w:val="0"/>
          <w:bCs w:val="0"/>
          <w:sz w:val="20"/>
          <w:szCs w:val="20"/>
          <w:lang w:val="hy-AM"/>
        </w:rPr>
        <w:tab/>
        <w:t xml:space="preserve">1.Սույն երաշխիքը (այսուհետ՝ երաշխիք) հանդիսանում է </w:t>
      </w:r>
      <w:r w:rsidR="00FB4B1D" w:rsidRPr="00FB4B1D">
        <w:rPr>
          <w:rStyle w:val="Strong"/>
          <w:rFonts w:ascii="GHEA Grapalat" w:hAnsi="GHEA Grapalat"/>
          <w:b w:val="0"/>
          <w:bCs w:val="0"/>
          <w:sz w:val="20"/>
          <w:szCs w:val="20"/>
          <w:lang w:val="hy-AM"/>
        </w:rPr>
        <w:t>«Դեղերի և բժշկական տեխնոլոգիաների փորձագիտական կենտրոն» ՊՈԱԿ</w:t>
      </w:r>
      <w:r w:rsidR="00FB4B1D" w:rsidRPr="00FB4B1D">
        <w:rPr>
          <w:rStyle w:val="Strong"/>
          <w:sz w:val="20"/>
          <w:szCs w:val="20"/>
          <w:lang w:val="hy-AM"/>
        </w:rPr>
        <w:t xml:space="preserve">-ի </w:t>
      </w:r>
      <w:r w:rsidRPr="00FB4B1D">
        <w:rPr>
          <w:rStyle w:val="Strong"/>
          <w:rFonts w:ascii="GHEA Grapalat" w:hAnsi="GHEA Grapalat"/>
          <w:b w:val="0"/>
          <w:bCs w:val="0"/>
          <w:sz w:val="20"/>
          <w:szCs w:val="20"/>
          <w:lang w:val="hy-AM"/>
        </w:rPr>
        <w:t xml:space="preserve">(այսուհետ՝ բենեֆիցիար) և </w:t>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00265A5A" w:rsidRPr="00FB4B1D">
        <w:rPr>
          <w:rStyle w:val="Strong"/>
          <w:rFonts w:ascii="GHEA Grapalat" w:hAnsi="GHEA Grapalat"/>
          <w:b w:val="0"/>
          <w:bCs w:val="0"/>
          <w:sz w:val="20"/>
          <w:szCs w:val="20"/>
          <w:u w:val="single"/>
          <w:lang w:val="hy-AM"/>
        </w:rPr>
        <w:t xml:space="preserve"> </w:t>
      </w:r>
      <w:r w:rsidR="0034164E" w:rsidRPr="00FB4B1D">
        <w:rPr>
          <w:rStyle w:val="Strong"/>
          <w:rFonts w:ascii="GHEA Grapalat" w:hAnsi="GHEA Grapalat"/>
          <w:b w:val="0"/>
          <w:bCs w:val="0"/>
          <w:sz w:val="20"/>
          <w:szCs w:val="20"/>
          <w:lang w:val="hy-AM"/>
        </w:rPr>
        <w:t xml:space="preserve">(այսուհետ՝ պրինցիպալ) </w:t>
      </w:r>
      <w:r w:rsidRPr="00FB4B1D">
        <w:rPr>
          <w:rStyle w:val="Strong"/>
          <w:rFonts w:ascii="GHEA Grapalat" w:hAnsi="GHEA Grapalat"/>
          <w:b w:val="0"/>
          <w:bCs w:val="0"/>
          <w:sz w:val="20"/>
          <w:szCs w:val="20"/>
          <w:lang w:val="hy-AM"/>
        </w:rPr>
        <w:t xml:space="preserve"> միջև</w:t>
      </w:r>
      <w:r w:rsidRPr="00FB4B1D">
        <w:rPr>
          <w:rFonts w:cs="Sylfaen"/>
          <w:vertAlign w:val="superscript"/>
          <w:lang w:val="hy-AM"/>
        </w:rPr>
        <w:t xml:space="preserve">                     </w:t>
      </w:r>
      <w:r w:rsidRPr="00FB4B1D">
        <w:rPr>
          <w:rFonts w:cs="Sylfaen"/>
          <w:vertAlign w:val="superscript"/>
          <w:lang w:val="hy-AM"/>
        </w:rPr>
        <w:tab/>
      </w:r>
      <w:r w:rsidRPr="00FB4B1D">
        <w:rPr>
          <w:rFonts w:cs="Sylfaen"/>
          <w:vertAlign w:val="superscript"/>
          <w:lang w:val="hy-AM"/>
        </w:rPr>
        <w:tab/>
      </w:r>
      <w:r w:rsidRPr="00FB4B1D">
        <w:rPr>
          <w:rFonts w:cs="Sylfaen"/>
          <w:vertAlign w:val="superscript"/>
          <w:lang w:val="hy-AM"/>
        </w:rPr>
        <w:tab/>
      </w:r>
      <w:r w:rsidRPr="00FB4B1D">
        <w:rPr>
          <w:rFonts w:ascii="GHEA Grapalat" w:hAnsi="GHEA Grapalat" w:cs="Sylfaen"/>
          <w:vertAlign w:val="superscript"/>
          <w:lang w:val="hy-AM"/>
        </w:rPr>
        <w:t xml:space="preserve">ընտրված մասնակցի անվանումը </w:t>
      </w:r>
    </w:p>
    <w:p w14:paraId="3CB78136" w14:textId="439A0B25" w:rsidR="00091EBC" w:rsidRPr="00FB4B1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FB4B1D">
        <w:rPr>
          <w:rStyle w:val="Strong"/>
          <w:rFonts w:ascii="GHEA Grapalat" w:hAnsi="GHEA Grapalat"/>
          <w:b w:val="0"/>
          <w:bCs w:val="0"/>
          <w:sz w:val="20"/>
          <w:szCs w:val="20"/>
          <w:lang w:val="hy-AM"/>
        </w:rPr>
        <w:t xml:space="preserve">կնքվելիք N </w:t>
      </w:r>
      <w:r w:rsidR="00951FD4">
        <w:rPr>
          <w:rStyle w:val="Strong"/>
          <w:rFonts w:ascii="GHEA Grapalat" w:hAnsi="GHEA Grapalat"/>
          <w:b w:val="0"/>
          <w:bCs w:val="0"/>
          <w:sz w:val="20"/>
          <w:szCs w:val="20"/>
          <w:lang w:val="hy-AM"/>
        </w:rPr>
        <w:t>“ԴՓԿ-ԳՀԱՊՁԲ-</w:t>
      </w:r>
      <w:r w:rsidR="005800F6">
        <w:rPr>
          <w:rStyle w:val="Strong"/>
          <w:rFonts w:ascii="GHEA Grapalat" w:hAnsi="GHEA Grapalat"/>
          <w:b w:val="0"/>
          <w:bCs w:val="0"/>
          <w:sz w:val="20"/>
          <w:szCs w:val="20"/>
          <w:lang w:val="hy-AM"/>
        </w:rPr>
        <w:t>25/03</w:t>
      </w:r>
      <w:r w:rsidR="00951FD4">
        <w:rPr>
          <w:rStyle w:val="Strong"/>
          <w:rFonts w:ascii="GHEA Grapalat" w:hAnsi="GHEA Grapalat"/>
          <w:b w:val="0"/>
          <w:bCs w:val="0"/>
          <w:sz w:val="20"/>
          <w:szCs w:val="20"/>
          <w:lang w:val="hy-AM"/>
        </w:rPr>
        <w:t xml:space="preserve">» </w:t>
      </w:r>
      <w:r w:rsidR="00FB4B1D" w:rsidRPr="00FB4B1D">
        <w:rPr>
          <w:rStyle w:val="Strong"/>
          <w:rFonts w:ascii="GHEA Grapalat" w:hAnsi="GHEA Grapalat"/>
          <w:b w:val="0"/>
          <w:bCs w:val="0"/>
          <w:sz w:val="20"/>
          <w:szCs w:val="20"/>
          <w:lang w:val="hy-AM"/>
        </w:rPr>
        <w:t xml:space="preserve">  </w:t>
      </w:r>
      <w:r w:rsidRPr="00FB4B1D">
        <w:rPr>
          <w:rStyle w:val="Strong"/>
          <w:rFonts w:ascii="GHEA Grapalat" w:hAnsi="GHEA Grapalat"/>
          <w:b w:val="0"/>
          <w:bCs w:val="0"/>
          <w:sz w:val="20"/>
          <w:szCs w:val="20"/>
          <w:lang w:val="hy-AM"/>
        </w:rPr>
        <w:t xml:space="preserve">  պայմանագրից բխող պրինցիպալի պարտավորությունների (այսուհետ՝ երաշխավորված պարտավորություններ) կատարման ապահով</w:t>
      </w:r>
      <w:r w:rsidR="00194C6E" w:rsidRPr="00FB4B1D">
        <w:rPr>
          <w:rStyle w:val="Strong"/>
          <w:rFonts w:ascii="GHEA Grapalat" w:hAnsi="GHEA Grapalat"/>
          <w:b w:val="0"/>
          <w:bCs w:val="0"/>
          <w:sz w:val="20"/>
          <w:szCs w:val="20"/>
          <w:lang w:val="hy-AM"/>
        </w:rPr>
        <w:t>ում</w:t>
      </w:r>
      <w:r w:rsidRPr="00FB4B1D">
        <w:rPr>
          <w:rStyle w:val="Strong"/>
          <w:rFonts w:ascii="GHEA Grapalat" w:hAnsi="GHEA Grapalat"/>
          <w:b w:val="0"/>
          <w:bCs w:val="0"/>
          <w:sz w:val="20"/>
          <w:szCs w:val="20"/>
          <w:lang w:val="hy-AM"/>
        </w:rPr>
        <w:t xml:space="preserve">: </w:t>
      </w:r>
    </w:p>
    <w:p w14:paraId="66E4C83C" w14:textId="77777777" w:rsidR="00091EBC" w:rsidRPr="00FB4B1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FB4B1D">
        <w:rPr>
          <w:rStyle w:val="Strong"/>
          <w:rFonts w:ascii="GHEA Grapalat" w:hAnsi="GHEA Grapalat"/>
          <w:b w:val="0"/>
          <w:bCs w:val="0"/>
          <w:sz w:val="20"/>
          <w:szCs w:val="20"/>
          <w:lang w:val="hy-AM"/>
        </w:rPr>
        <w:t xml:space="preserve">2. Երաշխիքով </w:t>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lang w:val="hy-AM"/>
        </w:rPr>
        <w:t xml:space="preserve"> (այսուհետ՝ երաշխիք տվող </w:t>
      </w:r>
    </w:p>
    <w:p w14:paraId="71E29AE8" w14:textId="77777777" w:rsidR="00091EBC" w:rsidRPr="00FB4B1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FB4B1D">
        <w:rPr>
          <w:rStyle w:val="Strong"/>
          <w:rFonts w:ascii="GHEA Grapalat" w:hAnsi="GHEA Grapalat"/>
          <w:b w:val="0"/>
          <w:bCs w:val="0"/>
          <w:sz w:val="20"/>
          <w:szCs w:val="20"/>
          <w:lang w:val="hy-AM"/>
        </w:rPr>
        <w:tab/>
      </w:r>
      <w:r w:rsidRPr="00FB4B1D">
        <w:rPr>
          <w:rStyle w:val="Strong"/>
          <w:rFonts w:ascii="GHEA Grapalat" w:hAnsi="GHEA Grapalat"/>
          <w:b w:val="0"/>
          <w:bCs w:val="0"/>
          <w:sz w:val="20"/>
          <w:szCs w:val="20"/>
          <w:lang w:val="hy-AM"/>
        </w:rPr>
        <w:tab/>
      </w:r>
      <w:r w:rsidRPr="00FB4B1D">
        <w:rPr>
          <w:rStyle w:val="Strong"/>
          <w:rFonts w:ascii="GHEA Grapalat" w:hAnsi="GHEA Grapalat"/>
          <w:b w:val="0"/>
          <w:bCs w:val="0"/>
          <w:sz w:val="20"/>
          <w:szCs w:val="20"/>
          <w:lang w:val="hy-AM"/>
        </w:rPr>
        <w:tab/>
        <w:t xml:space="preserve">                         </w:t>
      </w:r>
      <w:r w:rsidRPr="00FB4B1D">
        <w:rPr>
          <w:rFonts w:ascii="GHEA Grapalat" w:hAnsi="GHEA Grapalat" w:cs="Sylfaen"/>
          <w:vertAlign w:val="superscript"/>
          <w:lang w:val="hy-AM"/>
        </w:rPr>
        <w:t>երաշխիքը տվող բանկի անվանումը</w:t>
      </w:r>
    </w:p>
    <w:p w14:paraId="1D5DB2D1" w14:textId="77777777" w:rsidR="00091EBC" w:rsidRPr="00FB4B1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FB4B1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r w:rsidRPr="00FB4B1D">
        <w:rPr>
          <w:rStyle w:val="Strong"/>
          <w:rFonts w:ascii="GHEA Grapalat" w:hAnsi="GHEA Grapalat"/>
          <w:b w:val="0"/>
          <w:bCs w:val="0"/>
          <w:sz w:val="20"/>
          <w:szCs w:val="20"/>
          <w:u w:val="single"/>
          <w:lang w:val="hy-AM"/>
        </w:rPr>
        <w:tab/>
      </w:r>
    </w:p>
    <w:p w14:paraId="2EA1AB35" w14:textId="77777777" w:rsidR="00091EBC" w:rsidRPr="00FB4B1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FB4B1D">
        <w:rPr>
          <w:rFonts w:ascii="GHEA Grapalat" w:hAnsi="GHEA Grapalat" w:cs="Sylfaen"/>
          <w:vertAlign w:val="superscript"/>
          <w:lang w:val="hy-AM"/>
        </w:rPr>
        <w:t xml:space="preserve">   գումարը թվերով և տառերով</w:t>
      </w:r>
    </w:p>
    <w:p w14:paraId="0B31DB56" w14:textId="07F6F1F1" w:rsidR="00091EBC" w:rsidRPr="00E210FA"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FB4B1D">
        <w:rPr>
          <w:rStyle w:val="Strong"/>
          <w:rFonts w:ascii="GHEA Grapalat" w:hAnsi="GHEA Grapalat"/>
          <w:b w:val="0"/>
          <w:bCs w:val="0"/>
          <w:sz w:val="20"/>
          <w:szCs w:val="20"/>
          <w:lang w:val="hy-AM"/>
        </w:rPr>
        <w:t xml:space="preserve">(այսուհետ՝ երաշխիքի գումար)՝ պահանջն ստանալուց </w:t>
      </w:r>
      <w:r w:rsidR="00C8399F" w:rsidRPr="00FB4B1D">
        <w:rPr>
          <w:rStyle w:val="Strong"/>
          <w:rFonts w:ascii="GHEA Grapalat" w:hAnsi="GHEA Grapalat"/>
          <w:b w:val="0"/>
          <w:bCs w:val="0"/>
          <w:sz w:val="20"/>
          <w:szCs w:val="20"/>
          <w:lang w:val="hy-AM"/>
        </w:rPr>
        <w:t>հինգ</w:t>
      </w:r>
      <w:r w:rsidRPr="00FB4B1D">
        <w:rPr>
          <w:rStyle w:val="Strong"/>
          <w:rFonts w:ascii="GHEA Grapalat" w:hAnsi="GHEA Grapalat"/>
          <w:b w:val="0"/>
          <w:bCs w:val="0"/>
          <w:sz w:val="20"/>
          <w:szCs w:val="20"/>
          <w:lang w:val="hy-AM"/>
        </w:rPr>
        <w:t xml:space="preserve"> աշխատանքային օրվա ընթացքում:   Վճարումը  </w:t>
      </w:r>
      <w:r w:rsidRPr="00E210FA">
        <w:rPr>
          <w:rStyle w:val="Strong"/>
          <w:rFonts w:ascii="GHEA Grapalat" w:hAnsi="GHEA Grapalat"/>
          <w:b w:val="0"/>
          <w:bCs w:val="0"/>
          <w:sz w:val="20"/>
          <w:szCs w:val="20"/>
          <w:lang w:val="hy-AM"/>
        </w:rPr>
        <w:t xml:space="preserve">կատարվում է բենեֆիցիարի </w:t>
      </w:r>
      <w:r w:rsidR="00E210FA" w:rsidRPr="00E210FA">
        <w:rPr>
          <w:rStyle w:val="Strong"/>
          <w:rFonts w:ascii="GHEA Grapalat" w:hAnsi="GHEA Grapalat"/>
          <w:b w:val="0"/>
          <w:bCs w:val="0"/>
          <w:sz w:val="20"/>
          <w:szCs w:val="20"/>
          <w:lang w:val="hy-AM"/>
        </w:rPr>
        <w:t xml:space="preserve">900018009804 </w:t>
      </w:r>
      <w:r w:rsidRPr="00E210FA">
        <w:rPr>
          <w:rStyle w:val="Strong"/>
          <w:rFonts w:ascii="GHEA Grapalat" w:hAnsi="GHEA Grapalat"/>
          <w:b w:val="0"/>
          <w:bCs w:val="0"/>
          <w:sz w:val="20"/>
          <w:szCs w:val="20"/>
          <w:lang w:val="hy-AM"/>
        </w:rPr>
        <w:t>հաշվեհամարին փոխանցման միջոցով:</w:t>
      </w:r>
    </w:p>
    <w:p w14:paraId="3D919542" w14:textId="77777777" w:rsidR="00091EBC" w:rsidRPr="00FB4B1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FB4B1D">
        <w:rPr>
          <w:rFonts w:ascii="GHEA Grapalat" w:hAnsi="GHEA Grapalat"/>
          <w:color w:val="000000"/>
          <w:sz w:val="20"/>
          <w:szCs w:val="20"/>
          <w:lang w:val="hy-AM"/>
        </w:rPr>
        <w:t>3. Սույն երաշխիքն անհետկանչելի է:</w:t>
      </w:r>
    </w:p>
    <w:p w14:paraId="1517D620" w14:textId="77777777" w:rsidR="00091EBC" w:rsidRPr="00FB4B1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FB4B1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E10C87C" w14:textId="2ECA7059" w:rsidR="00FB4B1D" w:rsidRDefault="0024041A" w:rsidP="00FB4B1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FB4B1D">
        <w:rPr>
          <w:rFonts w:ascii="GHEA Grapalat" w:hAnsi="GHEA Grapalat"/>
          <w:color w:val="000000"/>
          <w:sz w:val="20"/>
          <w:szCs w:val="20"/>
          <w:lang w:val="hy-AM"/>
        </w:rPr>
        <w:t xml:space="preserve">5. </w:t>
      </w:r>
      <w:r w:rsidR="006C4836" w:rsidRPr="00FB4B1D">
        <w:rPr>
          <w:rFonts w:ascii="GHEA Grapalat" w:hAnsi="GHEA Grapalat"/>
          <w:color w:val="000000"/>
          <w:sz w:val="20"/>
          <w:szCs w:val="20"/>
          <w:lang w:val="hy-AM"/>
        </w:rPr>
        <w:t xml:space="preserve">Երաշխիքը գործում է </w:t>
      </w:r>
      <w:r w:rsidR="00C53834" w:rsidRPr="00FB4B1D">
        <w:rPr>
          <w:rFonts w:ascii="GHEA Grapalat" w:hAnsi="GHEA Grapalat"/>
          <w:color w:val="000000"/>
          <w:sz w:val="20"/>
          <w:szCs w:val="20"/>
          <w:lang w:val="hy-AM"/>
        </w:rPr>
        <w:t xml:space="preserve">թողարկման պահից և </w:t>
      </w:r>
      <w:r w:rsidR="009065B6" w:rsidRPr="00FB4B1D">
        <w:rPr>
          <w:rFonts w:ascii="GHEA Grapalat" w:hAnsi="GHEA Grapalat"/>
          <w:color w:val="000000"/>
          <w:sz w:val="20"/>
          <w:szCs w:val="20"/>
          <w:lang w:val="hy-AM"/>
        </w:rPr>
        <w:t>ուժի մեջ</w:t>
      </w:r>
      <w:r w:rsidR="00C53834" w:rsidRPr="00FB4B1D">
        <w:rPr>
          <w:rFonts w:ascii="GHEA Grapalat" w:hAnsi="GHEA Grapalat"/>
          <w:color w:val="000000"/>
          <w:sz w:val="20"/>
          <w:szCs w:val="20"/>
          <w:lang w:val="hy-AM"/>
        </w:rPr>
        <w:t xml:space="preserve"> է </w:t>
      </w:r>
      <w:r w:rsidR="006C4836" w:rsidRPr="00FB4B1D">
        <w:rPr>
          <w:rFonts w:ascii="GHEA Grapalat" w:hAnsi="GHEA Grapalat"/>
          <w:color w:val="000000"/>
          <w:sz w:val="20"/>
          <w:szCs w:val="20"/>
          <w:lang w:val="hy-AM"/>
        </w:rPr>
        <w:t>բենեֆիցիարի և պրիցիպալի միջև կնքվելիքN</w:t>
      </w:r>
      <w:r w:rsidR="006C4836" w:rsidRPr="008768C5">
        <w:rPr>
          <w:rFonts w:ascii="GHEA Grapalat" w:hAnsi="GHEA Grapalat"/>
          <w:color w:val="000000"/>
          <w:sz w:val="20"/>
          <w:szCs w:val="20"/>
          <w:lang w:val="hy-AM"/>
        </w:rPr>
        <w:t xml:space="preserve"> </w:t>
      </w:r>
      <w:r w:rsidR="00951FD4">
        <w:rPr>
          <w:rFonts w:ascii="GHEA Grapalat" w:hAnsi="GHEA Grapalat"/>
          <w:color w:val="000000"/>
          <w:sz w:val="20"/>
          <w:szCs w:val="20"/>
          <w:lang w:val="hy-AM"/>
        </w:rPr>
        <w:t>“ԴՓԿ-ԳՀԱՊՁԲ-</w:t>
      </w:r>
      <w:r w:rsidR="005800F6">
        <w:rPr>
          <w:rFonts w:ascii="GHEA Grapalat" w:hAnsi="GHEA Grapalat"/>
          <w:color w:val="000000"/>
          <w:sz w:val="20"/>
          <w:szCs w:val="20"/>
          <w:lang w:val="hy-AM"/>
        </w:rPr>
        <w:t>25/03</w:t>
      </w:r>
      <w:r w:rsidR="00951FD4">
        <w:rPr>
          <w:rFonts w:ascii="GHEA Grapalat" w:hAnsi="GHEA Grapalat"/>
          <w:color w:val="000000"/>
          <w:sz w:val="20"/>
          <w:szCs w:val="20"/>
          <w:lang w:val="hy-AM"/>
        </w:rPr>
        <w:t xml:space="preserve">» </w:t>
      </w:r>
      <w:r w:rsidR="00FB4B1D" w:rsidRPr="00FB4B1D">
        <w:rPr>
          <w:rFonts w:ascii="GHEA Grapalat" w:hAnsi="GHEA Grapalat"/>
          <w:color w:val="000000"/>
          <w:sz w:val="20"/>
          <w:szCs w:val="20"/>
          <w:lang w:val="hy-AM"/>
        </w:rPr>
        <w:t xml:space="preserve">  </w:t>
      </w:r>
      <w:r w:rsidR="006C4836" w:rsidRPr="00FB4B1D">
        <w:rPr>
          <w:rFonts w:ascii="GHEA Grapalat" w:hAnsi="GHEA Grapalat"/>
          <w:color w:val="000000"/>
          <w:sz w:val="20"/>
          <w:szCs w:val="20"/>
          <w:lang w:val="hy-AM"/>
        </w:rPr>
        <w:t xml:space="preserve">պայմանագիրն ուժի մեջ մտնելու </w:t>
      </w:r>
      <w:r w:rsidR="006C4836" w:rsidRPr="008768C5">
        <w:rPr>
          <w:rFonts w:ascii="GHEA Grapalat" w:hAnsi="GHEA Grapalat"/>
          <w:color w:val="000000"/>
          <w:sz w:val="20"/>
          <w:szCs w:val="20"/>
          <w:lang w:val="hy-AM"/>
        </w:rPr>
        <w:t xml:space="preserve">օրվանից մինչև </w:t>
      </w:r>
    </w:p>
    <w:p w14:paraId="50735CD1" w14:textId="77777777" w:rsidR="00FB4B1D" w:rsidRDefault="006C4836" w:rsidP="00FB4B1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p>
    <w:p w14:paraId="59668629" w14:textId="04E7ECC8" w:rsidR="006C4836" w:rsidRPr="008768C5" w:rsidRDefault="006C4836" w:rsidP="00FB4B1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8768C5">
        <w:rPr>
          <w:rFonts w:ascii="GHEA Grapalat" w:hAnsi="GHEA Grapalat" w:cs="Sylfaen"/>
          <w:vertAlign w:val="superscript"/>
          <w:lang w:val="hy-AM"/>
        </w:rPr>
        <w:t xml:space="preserve">կնքվելիք պայմանագրով </w:t>
      </w:r>
      <w:r w:rsidR="00807F72" w:rsidRPr="008768C5">
        <w:rPr>
          <w:rFonts w:ascii="GHEA Grapalat" w:hAnsi="GHEA Grapalat" w:cs="Sylfaen"/>
          <w:vertAlign w:val="superscript"/>
          <w:lang w:val="hy-AM"/>
        </w:rPr>
        <w:t>նախատեսված</w:t>
      </w:r>
      <w:r w:rsidRPr="008768C5">
        <w:rPr>
          <w:rFonts w:ascii="GHEA Grapalat" w:hAnsi="GHEA Grapalat" w:cs="Sylfaen"/>
          <w:vertAlign w:val="superscript"/>
          <w:lang w:val="hy-AM"/>
        </w:rPr>
        <w:t xml:space="preserve"> աշխատանքի կատարման վերջնաժամկետը, ներառյալ երաշխիքային ժամկետը</w:t>
      </w:r>
    </w:p>
    <w:p w14:paraId="4D35B786" w14:textId="307F3E17" w:rsidR="006C4836" w:rsidRPr="008768C5" w:rsidRDefault="006C4836" w:rsidP="006C4836">
      <w:pPr>
        <w:pStyle w:val="ListParagraph"/>
        <w:tabs>
          <w:tab w:val="left" w:pos="0"/>
        </w:tabs>
        <w:ind w:left="0"/>
        <w:mirrorIndents/>
        <w:jc w:val="both"/>
        <w:rPr>
          <w:rFonts w:ascii="GHEA Grapalat" w:hAnsi="GHEA Grapalat"/>
          <w:color w:val="000000"/>
          <w:sz w:val="20"/>
          <w:szCs w:val="20"/>
          <w:lang w:val="hy-AM"/>
        </w:rPr>
      </w:pPr>
      <w:r w:rsidRPr="008768C5">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sidRPr="008768C5">
        <w:rPr>
          <w:rFonts w:ascii="GHEA Grapalat" w:hAnsi="GHEA Grapalat"/>
          <w:color w:val="000000"/>
          <w:sz w:val="20"/>
          <w:szCs w:val="20"/>
          <w:lang w:val="hy-AM"/>
        </w:rPr>
        <w:t>՝</w:t>
      </w:r>
      <w:r w:rsidR="00FB4B1D">
        <w:rPr>
          <w:rFonts w:ascii="GHEA Grapalat" w:hAnsi="GHEA Grapalat"/>
          <w:color w:val="000000"/>
          <w:sz w:val="20"/>
          <w:szCs w:val="20"/>
          <w:lang w:val="hy-AM"/>
        </w:rPr>
        <w:t xml:space="preserve"> </w:t>
      </w:r>
      <w:r w:rsidR="002A7A0F" w:rsidRPr="00476306">
        <w:rPr>
          <w:rFonts w:ascii="GHEA Grapalat" w:hAnsi="GHEA Grapalat"/>
          <w:color w:val="000000"/>
          <w:sz w:val="20"/>
          <w:szCs w:val="20"/>
          <w:lang w:val="hy-AM"/>
        </w:rPr>
        <w:t>petmar.gnumner@mail.ru</w:t>
      </w:r>
      <w:r w:rsidR="002A7A0F" w:rsidRPr="00EF0AAD">
        <w:rPr>
          <w:rFonts w:ascii="GHEA Grapalat" w:hAnsi="GHEA Grapalat"/>
          <w:color w:val="000000"/>
          <w:sz w:val="20"/>
          <w:szCs w:val="20"/>
          <w:lang w:val="hy-AM"/>
        </w:rPr>
        <w:t xml:space="preserve">  </w:t>
      </w:r>
      <w:r w:rsidRPr="008768C5">
        <w:rPr>
          <w:rFonts w:ascii="GHEA Grapalat" w:hAnsi="GHEA Grapalat"/>
          <w:color w:val="000000"/>
          <w:sz w:val="20"/>
          <w:szCs w:val="20"/>
          <w:lang w:val="hy-AM"/>
        </w:rPr>
        <w:t xml:space="preserve">էլեկտրոնային փոստի հասցեին։     </w:t>
      </w:r>
    </w:p>
    <w:p w14:paraId="20CE6759" w14:textId="77777777" w:rsidR="00091EBC" w:rsidRPr="008768C5" w:rsidRDefault="00091EBC" w:rsidP="00807F72">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768C5">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9F1D52" w14:textId="15003033" w:rsidR="00DC3470" w:rsidRPr="008768C5" w:rsidRDefault="00DC3470" w:rsidP="00FB4B1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768C5">
        <w:rPr>
          <w:rFonts w:ascii="GHEA Grapalat" w:hAnsi="GHEA Grapalat"/>
          <w:color w:val="000000"/>
          <w:sz w:val="20"/>
          <w:szCs w:val="20"/>
          <w:lang w:val="hy-AM"/>
        </w:rPr>
        <w:t xml:space="preserve">1) </w:t>
      </w:r>
      <w:r w:rsidR="0091775C" w:rsidRPr="008768C5">
        <w:rPr>
          <w:rFonts w:ascii="GHEA Grapalat" w:hAnsi="GHEA Grapalat"/>
          <w:color w:val="000000"/>
          <w:sz w:val="20"/>
          <w:szCs w:val="20"/>
          <w:lang w:val="hy-AM"/>
        </w:rPr>
        <w:t xml:space="preserve">N </w:t>
      </w:r>
      <w:r w:rsidR="00951FD4">
        <w:rPr>
          <w:rFonts w:ascii="GHEA Grapalat" w:hAnsi="GHEA Grapalat"/>
          <w:color w:val="000000"/>
          <w:sz w:val="20"/>
          <w:szCs w:val="20"/>
          <w:lang w:val="hy-AM"/>
        </w:rPr>
        <w:t>“ԴՓԿ-ԳՀԱՊՁԲ-</w:t>
      </w:r>
      <w:r w:rsidR="005800F6">
        <w:rPr>
          <w:rFonts w:ascii="GHEA Grapalat" w:hAnsi="GHEA Grapalat"/>
          <w:color w:val="000000"/>
          <w:sz w:val="20"/>
          <w:szCs w:val="20"/>
          <w:lang w:val="hy-AM"/>
        </w:rPr>
        <w:t>25/03</w:t>
      </w:r>
      <w:r w:rsidR="00951FD4">
        <w:rPr>
          <w:rFonts w:ascii="GHEA Grapalat" w:hAnsi="GHEA Grapalat"/>
          <w:color w:val="000000"/>
          <w:sz w:val="20"/>
          <w:szCs w:val="20"/>
          <w:lang w:val="hy-AM"/>
        </w:rPr>
        <w:t xml:space="preserve">» </w:t>
      </w:r>
      <w:r w:rsidR="00FB4B1D" w:rsidRPr="00FB4B1D">
        <w:rPr>
          <w:rFonts w:ascii="GHEA Grapalat" w:hAnsi="GHEA Grapalat"/>
          <w:color w:val="000000"/>
          <w:sz w:val="20"/>
          <w:szCs w:val="20"/>
          <w:lang w:val="hy-AM"/>
        </w:rPr>
        <w:t xml:space="preserve">  </w:t>
      </w:r>
      <w:r w:rsidRPr="008768C5">
        <w:rPr>
          <w:rFonts w:ascii="GHEA Grapalat" w:hAnsi="GHEA Grapalat"/>
          <w:color w:val="000000"/>
          <w:sz w:val="20"/>
          <w:szCs w:val="20"/>
          <w:lang w:val="hy-AM"/>
        </w:rPr>
        <w:t xml:space="preserve">պայմանագրի, ներառյալ նաև դրանում </w:t>
      </w:r>
      <w:r w:rsidR="0091775C" w:rsidRPr="008768C5">
        <w:rPr>
          <w:rFonts w:ascii="GHEA Grapalat" w:hAnsi="GHEA Grapalat"/>
          <w:color w:val="000000"/>
          <w:sz w:val="20"/>
          <w:szCs w:val="20"/>
          <w:lang w:val="hy-AM"/>
        </w:rPr>
        <w:t>կատարված</w:t>
      </w:r>
      <w:r w:rsidR="00FB4B1D">
        <w:rPr>
          <w:rFonts w:ascii="GHEA Grapalat" w:hAnsi="GHEA Grapalat"/>
          <w:color w:val="000000"/>
          <w:sz w:val="20"/>
          <w:szCs w:val="20"/>
          <w:lang w:val="hy-AM"/>
        </w:rPr>
        <w:t xml:space="preserve"> </w:t>
      </w:r>
      <w:r w:rsidRPr="008768C5">
        <w:rPr>
          <w:rFonts w:ascii="GHEA Grapalat" w:hAnsi="GHEA Grapalat"/>
          <w:color w:val="000000"/>
          <w:sz w:val="20"/>
          <w:szCs w:val="20"/>
          <w:lang w:val="hy-AM"/>
        </w:rPr>
        <w:t>փոփոխությունների, լրացուցիչ համաձայնագրերի պատճենները.</w:t>
      </w:r>
    </w:p>
    <w:p w14:paraId="0FAFC7B3" w14:textId="77777777" w:rsidR="000A2219" w:rsidRPr="008768C5" w:rsidRDefault="000A2219" w:rsidP="000A2219">
      <w:pPr>
        <w:pStyle w:val="NormalWeb"/>
        <w:shd w:val="clear" w:color="auto" w:fill="FFFFFF"/>
        <w:spacing w:before="0" w:beforeAutospacing="0" w:after="0" w:afterAutospacing="0"/>
        <w:ind w:firstLine="375"/>
        <w:jc w:val="both"/>
        <w:rPr>
          <w:ins w:id="17" w:author="User" w:date="2025-02-28T14:39:00Z"/>
          <w:rFonts w:ascii="GHEA Grapalat" w:hAnsi="GHEA Grapalat"/>
          <w:color w:val="000000"/>
          <w:sz w:val="20"/>
          <w:szCs w:val="20"/>
          <w:lang w:val="hy-AM"/>
        </w:rPr>
      </w:pPr>
      <w:moveToRangeStart w:id="18" w:author="User" w:date="2025-02-28T14:39:00Z" w:name="move191645990"/>
      <w:ins w:id="19" w:author="User" w:date="2025-02-28T14:39:00Z">
        <w:r w:rsidRPr="008768C5">
          <w:rPr>
            <w:rFonts w:ascii="GHEA Grapalat" w:hAnsi="GHEA Grapalat"/>
            <w:color w:val="000000"/>
            <w:sz w:val="20"/>
            <w:szCs w:val="20"/>
            <w:lang w:val="hy-AM"/>
          </w:rPr>
          <w:t xml:space="preserve">2) բենեֆիցիարի կողմից պայմանագիրը միակողմանի լուծելու մասին </w:t>
        </w:r>
        <w:r w:rsidRPr="000A2219">
          <w:rPr>
            <w:rFonts w:ascii="GHEA Grapalat" w:hAnsi="GHEA Grapalat"/>
            <w:color w:val="000000"/>
            <w:sz w:val="20"/>
            <w:szCs w:val="20"/>
            <w:lang w:val="hy-AM"/>
          </w:rPr>
          <w:fldChar w:fldCharType="begin"/>
        </w:r>
        <w:r w:rsidRPr="000A2219">
          <w:rPr>
            <w:rFonts w:ascii="GHEA Grapalat" w:hAnsi="GHEA Grapalat"/>
            <w:color w:val="000000"/>
            <w:sz w:val="20"/>
            <w:szCs w:val="20"/>
            <w:lang w:val="hy-AM"/>
            <w:rPrChange w:id="20" w:author="User" w:date="2025-02-28T14:39:00Z">
              <w:rPr>
                <w:lang w:val="hy-AM"/>
              </w:rPr>
            </w:rPrChange>
          </w:rPr>
          <w:instrText xml:space="preserve"> HYPERLINK "http://www.procurement.am" </w:instrText>
        </w:r>
        <w:r w:rsidRPr="000A2219">
          <w:rPr>
            <w:rFonts w:ascii="GHEA Grapalat" w:hAnsi="GHEA Grapalat"/>
            <w:color w:val="000000"/>
            <w:sz w:val="20"/>
            <w:szCs w:val="20"/>
            <w:lang w:val="hy-AM"/>
          </w:rPr>
          <w:fldChar w:fldCharType="separate"/>
        </w:r>
        <w:r w:rsidRPr="00107900">
          <w:rPr>
            <w:color w:val="000000"/>
            <w:lang w:val="hy-AM"/>
          </w:rPr>
          <w:t>www.procurement.am</w:t>
        </w:r>
        <w:r w:rsidRPr="000A2219">
          <w:rPr>
            <w:color w:val="000000"/>
          </w:rPr>
          <w:fldChar w:fldCharType="end"/>
        </w:r>
        <w:r w:rsidRPr="008768C5">
          <w:rPr>
            <w:rFonts w:ascii="GHEA Grapalat" w:hAnsi="GHEA Grapalat"/>
            <w:color w:val="000000"/>
            <w:sz w:val="20"/>
            <w:szCs w:val="20"/>
            <w:lang w:val="hy-AM"/>
          </w:rPr>
          <w:t xml:space="preserve"> հասցեով գործող տեղեկագրում հրապարակած ծանուցումը:</w:t>
        </w:r>
      </w:ins>
    </w:p>
    <w:p w14:paraId="658CE8F4" w14:textId="77777777" w:rsidR="000A2219" w:rsidRPr="008768C5" w:rsidRDefault="000A2219" w:rsidP="000A2219">
      <w:pPr>
        <w:pStyle w:val="NormalWeb"/>
        <w:shd w:val="clear" w:color="auto" w:fill="FFFFFF"/>
        <w:spacing w:before="0" w:beforeAutospacing="0" w:after="0" w:afterAutospacing="0"/>
        <w:ind w:firstLine="375"/>
        <w:jc w:val="both"/>
        <w:rPr>
          <w:ins w:id="21" w:author="User" w:date="2025-02-28T14:39:00Z"/>
          <w:rFonts w:ascii="GHEA Grapalat" w:hAnsi="GHEA Grapalat"/>
          <w:color w:val="000000"/>
          <w:sz w:val="20"/>
          <w:szCs w:val="20"/>
          <w:lang w:val="hy-AM"/>
        </w:rPr>
      </w:pPr>
      <w:ins w:id="22" w:author="User" w:date="2025-02-28T14:39:00Z">
        <w:r w:rsidRPr="008768C5">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ins>
    </w:p>
    <w:p w14:paraId="69D1CB0E" w14:textId="77777777" w:rsidR="000A2219" w:rsidRPr="008768C5" w:rsidRDefault="000A2219" w:rsidP="000A2219">
      <w:pPr>
        <w:pStyle w:val="NormalWeb"/>
        <w:shd w:val="clear" w:color="auto" w:fill="FFFFFF"/>
        <w:spacing w:before="0" w:beforeAutospacing="0" w:after="0" w:afterAutospacing="0"/>
        <w:ind w:firstLine="375"/>
        <w:rPr>
          <w:ins w:id="23" w:author="User" w:date="2025-02-28T14:39:00Z"/>
          <w:rFonts w:ascii="GHEA Grapalat" w:hAnsi="GHEA Grapalat"/>
          <w:color w:val="000000"/>
          <w:sz w:val="20"/>
          <w:szCs w:val="20"/>
          <w:lang w:val="hy-AM"/>
        </w:rPr>
      </w:pPr>
      <w:ins w:id="24" w:author="User" w:date="2025-02-28T14:39:00Z">
        <w:r w:rsidRPr="008768C5">
          <w:rPr>
            <w:rFonts w:ascii="GHEA Grapalat" w:hAnsi="GHEA Grapalat"/>
            <w:color w:val="000000"/>
            <w:sz w:val="20"/>
            <w:szCs w:val="20"/>
            <w:lang w:val="hy-AM"/>
          </w:rPr>
          <w:t>8. Երաշխիք տվող անձը մերժում է բենեֆիցիարի պահանջը, եթե`</w:t>
        </w:r>
      </w:ins>
    </w:p>
    <w:p w14:paraId="3067BFF0" w14:textId="77777777" w:rsidR="000A2219" w:rsidRPr="008768C5" w:rsidRDefault="000A2219" w:rsidP="000A2219">
      <w:pPr>
        <w:pStyle w:val="NormalWeb"/>
        <w:shd w:val="clear" w:color="auto" w:fill="FFFFFF"/>
        <w:spacing w:before="0" w:beforeAutospacing="0" w:after="0" w:afterAutospacing="0"/>
        <w:ind w:firstLine="375"/>
        <w:jc w:val="both"/>
        <w:rPr>
          <w:ins w:id="25" w:author="User" w:date="2025-02-28T14:39:00Z"/>
          <w:rFonts w:ascii="GHEA Grapalat" w:hAnsi="GHEA Grapalat"/>
          <w:color w:val="000000"/>
          <w:sz w:val="20"/>
          <w:szCs w:val="20"/>
          <w:lang w:val="hy-AM"/>
        </w:rPr>
      </w:pPr>
      <w:ins w:id="26" w:author="User" w:date="2025-02-28T14:39:00Z">
        <w:r w:rsidRPr="008768C5">
          <w:rPr>
            <w:rFonts w:ascii="GHEA Grapalat" w:hAnsi="GHEA Grapalat"/>
            <w:color w:val="000000"/>
            <w:sz w:val="20"/>
            <w:szCs w:val="20"/>
            <w:lang w:val="hy-AM"/>
          </w:rPr>
          <w:t>1) պահանջը կամ կից փաստաթղթերը չեն համապատասխանում սույն երաշխիքի պայմաններին.</w:t>
        </w:r>
      </w:ins>
    </w:p>
    <w:p w14:paraId="173B2A97" w14:textId="77777777" w:rsidR="000A2219" w:rsidRPr="008768C5" w:rsidRDefault="000A2219" w:rsidP="000A2219">
      <w:pPr>
        <w:pStyle w:val="NormalWeb"/>
        <w:shd w:val="clear" w:color="auto" w:fill="FFFFFF"/>
        <w:spacing w:before="0" w:beforeAutospacing="0" w:after="0" w:afterAutospacing="0"/>
        <w:ind w:firstLine="375"/>
        <w:rPr>
          <w:ins w:id="27" w:author="User" w:date="2025-02-28T14:39:00Z"/>
          <w:rFonts w:ascii="GHEA Grapalat" w:hAnsi="GHEA Grapalat"/>
          <w:color w:val="000000"/>
          <w:sz w:val="20"/>
          <w:szCs w:val="20"/>
          <w:lang w:val="hy-AM"/>
        </w:rPr>
      </w:pPr>
      <w:ins w:id="28" w:author="User" w:date="2025-02-28T14:39:00Z">
        <w:r w:rsidRPr="008768C5">
          <w:rPr>
            <w:rFonts w:ascii="GHEA Grapalat" w:hAnsi="GHEA Grapalat"/>
            <w:color w:val="000000"/>
            <w:sz w:val="20"/>
            <w:szCs w:val="20"/>
            <w:lang w:val="hy-AM"/>
          </w:rPr>
          <w:t>2) պահանջը ներկայացվել է երաշխիքով սահմանված ժամկետի ավարտից հետո:</w:t>
        </w:r>
      </w:ins>
    </w:p>
    <w:p w14:paraId="53DD9282" w14:textId="77777777" w:rsidR="000A2219" w:rsidRPr="008768C5" w:rsidRDefault="000A2219" w:rsidP="000A2219">
      <w:pPr>
        <w:pStyle w:val="NormalWeb"/>
        <w:shd w:val="clear" w:color="auto" w:fill="FFFFFF"/>
        <w:spacing w:before="0" w:beforeAutospacing="0" w:after="0" w:afterAutospacing="0"/>
        <w:ind w:firstLine="375"/>
        <w:jc w:val="both"/>
        <w:rPr>
          <w:ins w:id="29" w:author="User" w:date="2025-02-28T14:39:00Z"/>
          <w:rFonts w:ascii="GHEA Grapalat" w:hAnsi="GHEA Grapalat"/>
          <w:color w:val="000000"/>
          <w:sz w:val="20"/>
          <w:szCs w:val="20"/>
          <w:lang w:val="hy-AM"/>
        </w:rPr>
      </w:pPr>
      <w:ins w:id="30" w:author="User" w:date="2025-02-28T14:39:00Z">
        <w:r w:rsidRPr="008768C5">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ins>
    </w:p>
    <w:p w14:paraId="764A7325" w14:textId="77777777" w:rsidR="000A2219" w:rsidRPr="008768C5" w:rsidRDefault="000A2219" w:rsidP="000A2219">
      <w:pPr>
        <w:pStyle w:val="NormalWeb"/>
        <w:shd w:val="clear" w:color="auto" w:fill="FFFFFF"/>
        <w:spacing w:before="0" w:beforeAutospacing="0" w:after="0" w:afterAutospacing="0"/>
        <w:ind w:firstLine="375"/>
        <w:jc w:val="both"/>
        <w:rPr>
          <w:ins w:id="31" w:author="User" w:date="2025-02-28T14:39:00Z"/>
          <w:rFonts w:ascii="GHEA Grapalat" w:hAnsi="GHEA Grapalat"/>
          <w:color w:val="000000"/>
          <w:sz w:val="20"/>
          <w:szCs w:val="20"/>
          <w:lang w:val="hy-AM"/>
        </w:rPr>
      </w:pPr>
      <w:ins w:id="32" w:author="User" w:date="2025-02-28T14:39:00Z">
        <w:r w:rsidRPr="008768C5">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ins>
    </w:p>
    <w:p w14:paraId="21303E31" w14:textId="77777777" w:rsidR="000A2219" w:rsidRPr="008768C5" w:rsidRDefault="000A2219" w:rsidP="000A2219">
      <w:pPr>
        <w:pStyle w:val="NormalWeb"/>
        <w:shd w:val="clear" w:color="auto" w:fill="FFFFFF"/>
        <w:spacing w:before="0" w:beforeAutospacing="0" w:after="0" w:afterAutospacing="0"/>
        <w:ind w:firstLine="375"/>
        <w:jc w:val="both"/>
        <w:rPr>
          <w:ins w:id="33" w:author="User" w:date="2025-02-28T14:39:00Z"/>
          <w:rFonts w:ascii="GHEA Grapalat" w:hAnsi="GHEA Grapalat"/>
          <w:color w:val="000000"/>
          <w:sz w:val="20"/>
          <w:szCs w:val="20"/>
          <w:lang w:val="hy-AM"/>
        </w:rPr>
      </w:pPr>
      <w:ins w:id="34" w:author="User" w:date="2025-02-28T14:39:00Z">
        <w:r w:rsidRPr="008768C5">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ins>
    </w:p>
    <w:p w14:paraId="52CE9911" w14:textId="77777777" w:rsidR="000A2219" w:rsidRPr="008768C5" w:rsidRDefault="000A2219" w:rsidP="000A2219">
      <w:pPr>
        <w:pStyle w:val="NormalWeb"/>
        <w:shd w:val="clear" w:color="auto" w:fill="FFFFFF"/>
        <w:spacing w:before="0" w:beforeAutospacing="0" w:after="0" w:afterAutospacing="0"/>
        <w:ind w:firstLine="375"/>
        <w:jc w:val="both"/>
        <w:rPr>
          <w:ins w:id="35" w:author="User" w:date="2025-02-28T14:39:00Z"/>
          <w:rFonts w:ascii="GHEA Grapalat" w:hAnsi="GHEA Grapalat"/>
          <w:color w:val="000000"/>
          <w:sz w:val="20"/>
          <w:szCs w:val="20"/>
          <w:lang w:val="hy-AM"/>
        </w:rPr>
      </w:pPr>
    </w:p>
    <w:p w14:paraId="5AD31503" w14:textId="77777777" w:rsidR="000A2219" w:rsidRPr="000A2219" w:rsidRDefault="000A2219" w:rsidP="000A2219">
      <w:pPr>
        <w:pStyle w:val="NormalWeb"/>
        <w:shd w:val="clear" w:color="auto" w:fill="FFFFFF"/>
        <w:spacing w:before="0" w:beforeAutospacing="0" w:after="0" w:afterAutospacing="0"/>
        <w:ind w:firstLine="375"/>
        <w:jc w:val="both"/>
        <w:rPr>
          <w:ins w:id="36" w:author="User" w:date="2025-02-28T14:39:00Z"/>
          <w:rFonts w:ascii="GHEA Grapalat" w:hAnsi="GHEA Grapalat"/>
          <w:color w:val="000000"/>
          <w:sz w:val="20"/>
          <w:szCs w:val="20"/>
          <w:lang w:val="hy-AM"/>
        </w:rPr>
      </w:pPr>
      <w:ins w:id="37" w:author="User" w:date="2025-02-28T14:39:00Z">
        <w:r w:rsidRPr="008768C5">
          <w:rPr>
            <w:rFonts w:ascii="GHEA Grapalat" w:hAnsi="GHEA Grapalat"/>
            <w:color w:val="000000"/>
            <w:sz w:val="20"/>
            <w:szCs w:val="20"/>
            <w:lang w:val="hy-AM"/>
          </w:rPr>
          <w:t xml:space="preserve">Գործադիր մարմնի ղեկավար </w:t>
        </w:r>
        <w:r w:rsidRPr="000A2219">
          <w:rPr>
            <w:rFonts w:ascii="GHEA Grapalat" w:hAnsi="GHEA Grapalat"/>
            <w:color w:val="000000"/>
            <w:sz w:val="20"/>
            <w:szCs w:val="20"/>
            <w:lang w:val="hy-AM"/>
          </w:rPr>
          <w:tab/>
        </w:r>
        <w:r w:rsidRPr="000A2219">
          <w:rPr>
            <w:rFonts w:ascii="GHEA Grapalat" w:hAnsi="GHEA Grapalat"/>
            <w:color w:val="000000"/>
            <w:sz w:val="20"/>
            <w:szCs w:val="20"/>
            <w:lang w:val="hy-AM"/>
          </w:rPr>
          <w:tab/>
        </w:r>
        <w:r w:rsidRPr="000A2219">
          <w:rPr>
            <w:rFonts w:ascii="GHEA Grapalat" w:hAnsi="GHEA Grapalat"/>
            <w:color w:val="000000"/>
            <w:sz w:val="20"/>
            <w:szCs w:val="20"/>
            <w:lang w:val="hy-AM"/>
          </w:rPr>
          <w:tab/>
        </w:r>
        <w:r w:rsidRPr="000A2219">
          <w:rPr>
            <w:rFonts w:ascii="GHEA Grapalat" w:hAnsi="GHEA Grapalat"/>
            <w:color w:val="000000"/>
            <w:sz w:val="20"/>
            <w:szCs w:val="20"/>
            <w:lang w:val="hy-AM"/>
          </w:rPr>
          <w:tab/>
        </w:r>
        <w:moveToRangeEnd w:id="18"/>
      </w:ins>
    </w:p>
    <w:p w14:paraId="6EDA0D3F" w14:textId="77777777" w:rsidR="000A2219" w:rsidRPr="008768C5" w:rsidRDefault="000A2219" w:rsidP="000A221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3B1F13" w14:textId="77777777" w:rsidR="000A2219" w:rsidRPr="008768C5" w:rsidRDefault="000A2219" w:rsidP="000A221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p>
    <w:p w14:paraId="570D0AE1" w14:textId="77777777" w:rsidR="00091EBC" w:rsidRPr="008768C5"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r w:rsidRPr="008768C5">
        <w:rPr>
          <w:rFonts w:ascii="GHEA Grapalat" w:hAnsi="GHEA Grapalat"/>
          <w:color w:val="000000"/>
          <w:sz w:val="20"/>
          <w:szCs w:val="20"/>
          <w:u w:val="single"/>
          <w:lang w:val="hy-AM"/>
        </w:rPr>
        <w:tab/>
      </w:r>
    </w:p>
    <w:p w14:paraId="2A672C29" w14:textId="77777777" w:rsidR="00091EBC" w:rsidRPr="008768C5"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8768C5">
        <w:rPr>
          <w:rFonts w:ascii="GHEA Grapalat" w:hAnsi="GHEA Grapalat" w:cs="Sylfaen"/>
          <w:vertAlign w:val="superscript"/>
          <w:lang w:val="hy-AM"/>
        </w:rPr>
        <w:t xml:space="preserve">                                                        ամիսը, ամսաթիվը, տարեթիվը</w:t>
      </w:r>
    </w:p>
    <w:p w14:paraId="5315F33D" w14:textId="77777777" w:rsidR="00091EBC" w:rsidRPr="008768C5" w:rsidRDefault="00091EBC" w:rsidP="00091EBC">
      <w:pPr>
        <w:pStyle w:val="BodyTextIndent3"/>
        <w:spacing w:line="240" w:lineRule="auto"/>
        <w:jc w:val="center"/>
        <w:rPr>
          <w:rFonts w:ascii="GHEA Grapalat" w:hAnsi="GHEA Grapalat" w:cs="Arial"/>
          <w:b/>
          <w:lang w:val="hy-AM"/>
        </w:rPr>
      </w:pPr>
    </w:p>
    <w:p w14:paraId="0C215CE8" w14:textId="77777777" w:rsidR="00091EBC" w:rsidRPr="008768C5" w:rsidRDefault="00091EBC" w:rsidP="00091EBC">
      <w:pPr>
        <w:pStyle w:val="BodyTextIndent3"/>
        <w:spacing w:line="240" w:lineRule="auto"/>
        <w:jc w:val="right"/>
        <w:rPr>
          <w:rFonts w:ascii="GHEA Grapalat" w:hAnsi="GHEA Grapalat"/>
          <w:szCs w:val="24"/>
          <w:lang w:val="hy-AM"/>
        </w:rPr>
      </w:pPr>
    </w:p>
    <w:p w14:paraId="76F5D96A" w14:textId="147FE2A3" w:rsidR="00631658" w:rsidRPr="00E6597C" w:rsidRDefault="00631658" w:rsidP="00631658">
      <w:pPr>
        <w:jc w:val="right"/>
        <w:rPr>
          <w:rFonts w:ascii="GHEA Grapalat" w:hAnsi="GHEA Grapalat" w:cs="GHEA Grapalat"/>
          <w:i/>
          <w:sz w:val="18"/>
          <w:szCs w:val="18"/>
          <w:lang w:val="hy-AM"/>
        </w:rPr>
      </w:pPr>
    </w:p>
    <w:p w14:paraId="50A2ACFF" w14:textId="77777777" w:rsidR="00631658" w:rsidRPr="008768C5" w:rsidRDefault="00631658" w:rsidP="00631658">
      <w:pPr>
        <w:pStyle w:val="BodyTextIndent3"/>
        <w:spacing w:line="240" w:lineRule="auto"/>
        <w:jc w:val="right"/>
        <w:rPr>
          <w:rFonts w:ascii="GHEA Grapalat" w:hAnsi="GHEA Grapalat" w:cs="Sylfaen"/>
          <w:b/>
          <w:lang w:val="hy-AM"/>
        </w:rPr>
      </w:pPr>
      <w:r w:rsidRPr="008768C5">
        <w:rPr>
          <w:rFonts w:ascii="GHEA Grapalat" w:hAnsi="GHEA Grapalat" w:cs="Sylfaen"/>
          <w:b/>
          <w:lang w:val="hy-AM"/>
        </w:rPr>
        <w:t>Հավելված 5.1</w:t>
      </w:r>
    </w:p>
    <w:p w14:paraId="0BD38549" w14:textId="6716A008" w:rsidR="00631658" w:rsidRPr="008768C5" w:rsidRDefault="00951FD4" w:rsidP="00631658">
      <w:pPr>
        <w:pStyle w:val="BodyTextIndent3"/>
        <w:spacing w:line="240" w:lineRule="auto"/>
        <w:jc w:val="right"/>
        <w:rPr>
          <w:rFonts w:ascii="GHEA Grapalat" w:hAnsi="GHEA Grapalat" w:cs="Sylfaen"/>
          <w:b/>
          <w:lang w:val="hy-AM"/>
        </w:rPr>
      </w:pPr>
      <w:r>
        <w:rPr>
          <w:rFonts w:ascii="GHEA Grapalat" w:hAnsi="GHEA Grapalat" w:cs="Sylfaen"/>
          <w:b/>
          <w:bCs/>
          <w:lang w:val="af-ZA"/>
        </w:rPr>
        <w:t>“ԴՓԿ-ԳՀԱՊՁԲ-</w:t>
      </w:r>
      <w:r w:rsidR="005800F6">
        <w:rPr>
          <w:rFonts w:ascii="GHEA Grapalat" w:hAnsi="GHEA Grapalat" w:cs="Sylfaen"/>
          <w:b/>
          <w:bCs/>
          <w:lang w:val="af-ZA"/>
        </w:rPr>
        <w:t>25/03</w:t>
      </w:r>
      <w:r>
        <w:rPr>
          <w:rFonts w:ascii="GHEA Grapalat" w:hAnsi="GHEA Grapalat" w:cs="Sylfaen"/>
          <w:b/>
          <w:bCs/>
          <w:lang w:val="af-ZA"/>
        </w:rPr>
        <w:t xml:space="preserve">» </w:t>
      </w:r>
      <w:r w:rsidR="008768C5" w:rsidRPr="008768C5">
        <w:rPr>
          <w:rFonts w:ascii="GHEA Grapalat" w:hAnsi="GHEA Grapalat"/>
          <w:lang w:val="af-ZA"/>
        </w:rPr>
        <w:t xml:space="preserve"> </w:t>
      </w:r>
      <w:r w:rsidR="00631658" w:rsidRPr="008768C5">
        <w:rPr>
          <w:rFonts w:ascii="GHEA Grapalat" w:hAnsi="GHEA Grapalat" w:cs="Sylfaen"/>
          <w:b/>
          <w:lang w:val="hy-AM"/>
        </w:rPr>
        <w:t>ծածկագրով</w:t>
      </w:r>
    </w:p>
    <w:p w14:paraId="4CAD0268" w14:textId="6B449866" w:rsidR="00631658" w:rsidRPr="00E6597C" w:rsidRDefault="00631658" w:rsidP="00631658">
      <w:pPr>
        <w:pStyle w:val="BodyTextIndent3"/>
        <w:spacing w:line="240" w:lineRule="auto"/>
        <w:jc w:val="right"/>
        <w:rPr>
          <w:rFonts w:ascii="GHEA Grapalat" w:hAnsi="GHEA Grapalat" w:cs="Sylfaen"/>
          <w:b/>
          <w:lang w:val="hy-AM"/>
        </w:rPr>
      </w:pPr>
      <w:r w:rsidRPr="008768C5">
        <w:rPr>
          <w:rFonts w:ascii="GHEA Grapalat" w:hAnsi="GHEA Grapalat" w:cs="Sylfaen"/>
          <w:b/>
          <w:lang w:val="hy-AM"/>
        </w:rPr>
        <w:t>մրցույթի 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4928250" w14:textId="0F9DEB9F" w:rsidR="00631658" w:rsidRPr="00146044" w:rsidRDefault="00631658" w:rsidP="00146044">
      <w:pPr>
        <w:ind w:left="426"/>
        <w:jc w:val="both"/>
        <w:rPr>
          <w:rFonts w:ascii="GHEA Grapalat" w:hAnsi="GHEA Grapalat" w:cs="GHEA Grapalat"/>
          <w:sz w:val="20"/>
          <w:szCs w:val="20"/>
          <w:lang w:val="pt-BR"/>
        </w:rPr>
      </w:pPr>
      <w:r w:rsidRPr="00146044">
        <w:rPr>
          <w:rFonts w:ascii="GHEA Grapalat" w:hAnsi="GHEA Grapalat" w:cs="GHEA Grapalat"/>
          <w:sz w:val="20"/>
          <w:szCs w:val="20"/>
          <w:lang w:val="pt-BR"/>
        </w:rPr>
        <w:t xml:space="preserve">1.1 Ընկերությունը մասնակցում է </w:t>
      </w:r>
      <w:r w:rsidR="00146044" w:rsidRPr="00146044">
        <w:rPr>
          <w:rFonts w:ascii="GHEA Grapalat" w:hAnsi="GHEA Grapalat" w:cs="Sylfaen"/>
          <w:lang w:val="pt-BR"/>
        </w:rPr>
        <w:t>«Դեղերի և բժշկական տեխնոլոգիաների փորձագիտական կենտրոն» ՊՈԱԿ</w:t>
      </w:r>
      <w:r w:rsidR="00146044" w:rsidRPr="00146044">
        <w:rPr>
          <w:rFonts w:ascii="GHEA Grapalat" w:hAnsi="GHEA Grapalat" w:cs="GHEA Grapalat"/>
          <w:sz w:val="20"/>
          <w:szCs w:val="20"/>
          <w:lang w:val="pt-BR"/>
        </w:rPr>
        <w:t xml:space="preserve"> </w:t>
      </w:r>
      <w:r w:rsidRPr="00146044">
        <w:rPr>
          <w:rFonts w:ascii="GHEA Grapalat" w:hAnsi="GHEA Grapalat" w:cs="GHEA Grapalat"/>
          <w:sz w:val="20"/>
          <w:szCs w:val="20"/>
          <w:lang w:val="pt-BR"/>
        </w:rPr>
        <w:t xml:space="preserve">(այսուհետ` Պատվիրատու) կողմից կազմակերպված` </w:t>
      </w:r>
      <w:r w:rsidR="00951FD4">
        <w:rPr>
          <w:rFonts w:ascii="GHEA Grapalat" w:hAnsi="GHEA Grapalat" w:cs="GHEA Grapalat"/>
          <w:sz w:val="20"/>
          <w:szCs w:val="20"/>
          <w:lang w:val="pt-BR"/>
        </w:rPr>
        <w:t>“ԴՓԿ-ԳՀԱՊՁԲ-</w:t>
      </w:r>
      <w:r w:rsidR="005800F6">
        <w:rPr>
          <w:rFonts w:ascii="GHEA Grapalat" w:hAnsi="GHEA Grapalat" w:cs="GHEA Grapalat"/>
          <w:sz w:val="20"/>
          <w:szCs w:val="20"/>
          <w:lang w:val="pt-BR"/>
        </w:rPr>
        <w:t>25/03</w:t>
      </w:r>
      <w:r w:rsidR="00951FD4">
        <w:rPr>
          <w:rFonts w:ascii="GHEA Grapalat" w:hAnsi="GHEA Grapalat" w:cs="GHEA Grapalat"/>
          <w:sz w:val="20"/>
          <w:szCs w:val="20"/>
          <w:lang w:val="pt-BR"/>
        </w:rPr>
        <w:t xml:space="preserve">» </w:t>
      </w:r>
      <w:r w:rsidR="00146044" w:rsidRPr="00146044">
        <w:rPr>
          <w:rFonts w:ascii="GHEA Grapalat" w:hAnsi="GHEA Grapalat" w:cs="GHEA Grapalat"/>
          <w:sz w:val="20"/>
          <w:szCs w:val="20"/>
          <w:lang w:val="pt-BR"/>
        </w:rPr>
        <w:t xml:space="preserve">  </w:t>
      </w:r>
      <w:r w:rsidRPr="00146044">
        <w:rPr>
          <w:rFonts w:ascii="GHEA Grapalat" w:hAnsi="GHEA Grapalat" w:cs="GHEA Grapalat"/>
          <w:sz w:val="20"/>
          <w:szCs w:val="20"/>
          <w:lang w:val="pt-BR"/>
        </w:rPr>
        <w:t>ծածկագրով գնման ընթացակարգին:</w:t>
      </w:r>
    </w:p>
    <w:p w14:paraId="11B362D3" w14:textId="77777777" w:rsidR="00631658" w:rsidRPr="00146044" w:rsidRDefault="00631658" w:rsidP="00631658">
      <w:pPr>
        <w:ind w:firstLine="426"/>
        <w:jc w:val="both"/>
        <w:rPr>
          <w:rFonts w:ascii="GHEA Grapalat" w:hAnsi="GHEA Grapalat" w:cs="GHEA Grapalat"/>
          <w:color w:val="5B9BD5"/>
          <w:sz w:val="20"/>
          <w:szCs w:val="20"/>
          <w:lang w:val="hy-AM"/>
        </w:rPr>
      </w:pPr>
      <w:r w:rsidRPr="0014604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146044" w:rsidRDefault="007A5E2D" w:rsidP="007A5E2D">
      <w:pPr>
        <w:ind w:firstLine="426"/>
        <w:jc w:val="both"/>
        <w:rPr>
          <w:rFonts w:ascii="GHEA Grapalat" w:hAnsi="GHEA Grapalat" w:cs="GHEA Grapalat"/>
          <w:color w:val="000000"/>
          <w:sz w:val="20"/>
          <w:szCs w:val="20"/>
          <w:lang w:val="pt-BR"/>
        </w:rPr>
      </w:pPr>
      <w:r w:rsidRPr="00146044">
        <w:rPr>
          <w:rFonts w:ascii="GHEA Grapalat" w:hAnsi="GHEA Grapalat" w:cs="GHEA Grapalat"/>
          <w:color w:val="000000"/>
          <w:sz w:val="20"/>
          <w:szCs w:val="20"/>
          <w:lang w:val="pt-BR"/>
        </w:rPr>
        <w:t xml:space="preserve">1.3 </w:t>
      </w:r>
      <w:r w:rsidR="00631658" w:rsidRPr="00146044">
        <w:rPr>
          <w:rFonts w:ascii="GHEA Grapalat" w:hAnsi="GHEA Grapalat" w:cs="GHEA Grapalat"/>
          <w:color w:val="000000"/>
          <w:sz w:val="20"/>
          <w:szCs w:val="20"/>
          <w:lang w:val="pt-BR"/>
        </w:rPr>
        <w:t>Ընկերությունը</w:t>
      </w:r>
      <w:r w:rsidR="00631658" w:rsidRPr="00146044">
        <w:rPr>
          <w:rFonts w:ascii="GHEA Grapalat" w:hAnsi="GHEA Grapalat" w:cs="GHEA Grapalat"/>
          <w:color w:val="000000"/>
          <w:sz w:val="20"/>
          <w:szCs w:val="20"/>
          <w:lang w:val="hy-AM"/>
        </w:rPr>
        <w:t xml:space="preserve"> սույն </w:t>
      </w:r>
      <w:r w:rsidR="00631658" w:rsidRPr="00146044">
        <w:rPr>
          <w:rFonts w:ascii="GHEA Grapalat" w:hAnsi="GHEA Grapalat" w:cs="GHEA Grapalat"/>
          <w:color w:val="000000"/>
          <w:sz w:val="20"/>
          <w:szCs w:val="20"/>
          <w:lang w:val="pt-BR"/>
        </w:rPr>
        <w:t>տուժանքի համաձայնագ</w:t>
      </w:r>
      <w:r w:rsidR="00631658" w:rsidRPr="00146044">
        <w:rPr>
          <w:rFonts w:ascii="GHEA Grapalat" w:hAnsi="GHEA Grapalat" w:cs="GHEA Grapalat"/>
          <w:color w:val="000000"/>
          <w:sz w:val="20"/>
          <w:szCs w:val="20"/>
          <w:lang w:val="hy-AM"/>
        </w:rPr>
        <w:t>ր</w:t>
      </w:r>
      <w:r w:rsidR="00631658" w:rsidRPr="00146044">
        <w:rPr>
          <w:rFonts w:ascii="GHEA Grapalat" w:hAnsi="GHEA Grapalat" w:cs="GHEA Grapalat"/>
          <w:color w:val="000000"/>
          <w:sz w:val="20"/>
          <w:szCs w:val="20"/>
          <w:lang w:val="pt-BR"/>
        </w:rPr>
        <w:t>ի</w:t>
      </w:r>
      <w:r w:rsidR="00631658" w:rsidRPr="00146044">
        <w:rPr>
          <w:rFonts w:ascii="GHEA Grapalat" w:hAnsi="GHEA Grapalat" w:cs="GHEA Grapalat"/>
          <w:color w:val="000000"/>
          <w:sz w:val="20"/>
          <w:szCs w:val="20"/>
          <w:lang w:val="hy-AM"/>
        </w:rPr>
        <w:t xml:space="preserve">ն կից ներկայացվող վճարման պահանջագրի </w:t>
      </w:r>
      <w:r w:rsidRPr="00146044">
        <w:rPr>
          <w:rFonts w:ascii="GHEA Grapalat" w:hAnsi="GHEA Grapalat" w:cs="GHEA Grapalat"/>
          <w:color w:val="000000"/>
          <w:sz w:val="20"/>
          <w:szCs w:val="20"/>
          <w:lang w:val="hy-AM"/>
        </w:rPr>
        <w:t>(</w:t>
      </w:r>
      <w:r w:rsidR="00631658" w:rsidRPr="00146044">
        <w:rPr>
          <w:rFonts w:ascii="GHEA Grapalat" w:hAnsi="GHEA Grapalat" w:cs="GHEA Grapalat"/>
          <w:color w:val="000000"/>
          <w:sz w:val="20"/>
          <w:szCs w:val="20"/>
          <w:lang w:val="hy-AM"/>
        </w:rPr>
        <w:t>այսուհետ` Պահանջագիր</w:t>
      </w:r>
      <w:r w:rsidRPr="00146044">
        <w:rPr>
          <w:rFonts w:ascii="GHEA Grapalat" w:hAnsi="GHEA Grapalat" w:cs="GHEA Grapalat"/>
          <w:color w:val="000000"/>
          <w:sz w:val="20"/>
          <w:szCs w:val="20"/>
          <w:lang w:val="hy-AM"/>
        </w:rPr>
        <w:t>)</w:t>
      </w:r>
      <w:r w:rsidR="00631658" w:rsidRPr="00146044">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146044">
        <w:rPr>
          <w:rFonts w:ascii="GHEA Grapalat" w:hAnsi="GHEA Grapalat" w:cs="GHEA Grapalat"/>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w:t>
      </w:r>
      <w:r w:rsidRPr="00E6597C">
        <w:rPr>
          <w:rFonts w:ascii="GHEA Grapalat" w:hAnsi="GHEA Grapalat" w:cs="GHEA Grapalat"/>
          <w:color w:val="000000"/>
          <w:sz w:val="20"/>
          <w:szCs w:val="20"/>
          <w:lang w:val="hy-AM"/>
        </w:rPr>
        <w:t xml:space="preserve">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0A159CD1" w:rsidR="00631658" w:rsidRPr="00E6597C" w:rsidRDefault="00631658" w:rsidP="007B5635">
      <w:pPr>
        <w:jc w:val="center"/>
        <w:rPr>
          <w:rFonts w:ascii="GHEA Grapalat" w:hAnsi="GHEA Grapalat" w:cs="GHEA Grapalat"/>
          <w:sz w:val="20"/>
          <w:szCs w:val="20"/>
          <w:u w:val="single"/>
          <w:lang w:val="hy-AM"/>
        </w:rPr>
      </w:pPr>
    </w:p>
    <w:p w14:paraId="6D12B5D5" w14:textId="7A2DBAEA" w:rsidR="00631658" w:rsidRPr="00E6597C" w:rsidRDefault="00631658" w:rsidP="007B5635">
      <w:pPr>
        <w:jc w:val="center"/>
        <w:rPr>
          <w:rFonts w:ascii="GHEA Grapalat" w:hAnsi="GHEA Grapalat"/>
          <w:sz w:val="20"/>
          <w:szCs w:val="20"/>
          <w:vertAlign w:val="superscript"/>
          <w:lang w:val="hy-AM"/>
        </w:rPr>
      </w:pPr>
      <w:r w:rsidRPr="00E6597C">
        <w:rPr>
          <w:rFonts w:ascii="GHEA Grapalat" w:hAnsi="GHEA Grapalat"/>
          <w:sz w:val="20"/>
          <w:szCs w:val="20"/>
          <w:vertAlign w:val="superscript"/>
          <w:lang w:val="hy-AM"/>
        </w:rPr>
        <w:t>ընկերության անվանումը</w:t>
      </w:r>
    </w:p>
    <w:p w14:paraId="01D69F53" w14:textId="47689DAA" w:rsidR="00631658" w:rsidRPr="00E6597C" w:rsidRDefault="00631658" w:rsidP="007B5635">
      <w:pPr>
        <w:jc w:val="center"/>
        <w:rPr>
          <w:rFonts w:ascii="GHEA Grapalat" w:hAnsi="GHEA Grapalat"/>
          <w:sz w:val="20"/>
          <w:szCs w:val="20"/>
          <w:u w:val="single"/>
          <w:vertAlign w:val="superscript"/>
          <w:lang w:val="hy-AM"/>
        </w:rPr>
      </w:pPr>
    </w:p>
    <w:p w14:paraId="21AAD8D8" w14:textId="137569F0" w:rsidR="00631658" w:rsidRPr="00E6597C" w:rsidRDefault="00631658" w:rsidP="007B5635">
      <w:pPr>
        <w:jc w:val="center"/>
        <w:rPr>
          <w:rFonts w:ascii="GHEA Grapalat" w:hAnsi="GHEA Grapalat"/>
          <w:sz w:val="20"/>
          <w:szCs w:val="20"/>
          <w:vertAlign w:val="superscript"/>
          <w:lang w:val="hy-AM"/>
        </w:rPr>
      </w:pPr>
      <w:r w:rsidRPr="00E6597C">
        <w:rPr>
          <w:rFonts w:ascii="GHEA Grapalat" w:hAnsi="GHEA Grapalat"/>
          <w:sz w:val="20"/>
          <w:szCs w:val="20"/>
          <w:vertAlign w:val="superscript"/>
          <w:lang w:val="hy-AM"/>
        </w:rPr>
        <w:t>ընկերության հասցեն</w:t>
      </w:r>
    </w:p>
    <w:p w14:paraId="324D97F6" w14:textId="1A6DD43D" w:rsidR="00631658" w:rsidRPr="00E6597C" w:rsidRDefault="00631658" w:rsidP="007B5635">
      <w:pPr>
        <w:jc w:val="center"/>
        <w:rPr>
          <w:rFonts w:ascii="GHEA Grapalat" w:hAnsi="GHEA Grapalat"/>
          <w:sz w:val="20"/>
          <w:szCs w:val="20"/>
          <w:u w:val="single"/>
          <w:vertAlign w:val="superscript"/>
          <w:lang w:val="hy-AM"/>
        </w:rPr>
      </w:pPr>
    </w:p>
    <w:p w14:paraId="65CB7967" w14:textId="0273D68B" w:rsidR="00631658" w:rsidRPr="00E6597C" w:rsidRDefault="00631658" w:rsidP="007B5635">
      <w:pPr>
        <w:jc w:val="center"/>
        <w:rPr>
          <w:rFonts w:ascii="GHEA Grapalat" w:hAnsi="GHEA Grapalat"/>
          <w:sz w:val="20"/>
          <w:szCs w:val="20"/>
          <w:vertAlign w:val="superscript"/>
          <w:lang w:val="hy-AM"/>
        </w:rPr>
      </w:pPr>
      <w:r w:rsidRPr="00E6597C">
        <w:rPr>
          <w:rFonts w:ascii="GHEA Grapalat" w:hAnsi="GHEA Grapalat"/>
          <w:sz w:val="20"/>
          <w:szCs w:val="20"/>
          <w:vertAlign w:val="superscript"/>
          <w:lang w:val="hy-AM"/>
        </w:rPr>
        <w:t>ընկերությանը սպասարկող բանկի անվանումը</w:t>
      </w:r>
    </w:p>
    <w:p w14:paraId="49FD57BB" w14:textId="30FA56AF" w:rsidR="00631658" w:rsidRPr="00E6597C" w:rsidRDefault="00631658" w:rsidP="007B5635">
      <w:pPr>
        <w:jc w:val="center"/>
        <w:rPr>
          <w:rFonts w:ascii="GHEA Grapalat" w:hAnsi="GHEA Grapalat"/>
          <w:sz w:val="20"/>
          <w:szCs w:val="20"/>
          <w:vertAlign w:val="superscript"/>
          <w:lang w:val="hy-AM"/>
        </w:rPr>
      </w:pPr>
    </w:p>
    <w:p w14:paraId="171B8FAE" w14:textId="0EDC364B" w:rsidR="00631658" w:rsidRPr="00E6597C" w:rsidRDefault="00631658" w:rsidP="007B5635">
      <w:pPr>
        <w:jc w:val="center"/>
        <w:rPr>
          <w:rFonts w:ascii="GHEA Grapalat" w:hAnsi="GHEA Grapalat"/>
          <w:sz w:val="20"/>
          <w:szCs w:val="20"/>
          <w:vertAlign w:val="superscript"/>
          <w:lang w:val="hy-AM"/>
        </w:rPr>
      </w:pPr>
      <w:r w:rsidRPr="00E6597C">
        <w:rPr>
          <w:rFonts w:ascii="GHEA Grapalat" w:hAnsi="GHEA Grapalat"/>
          <w:sz w:val="20"/>
          <w:szCs w:val="20"/>
          <w:vertAlign w:val="superscript"/>
          <w:lang w:val="hy-AM"/>
        </w:rPr>
        <w:t>ընկերության բանկային հաշվեհամարը</w:t>
      </w:r>
    </w:p>
    <w:p w14:paraId="1763CB86" w14:textId="311BA700" w:rsidR="00631658" w:rsidRPr="00E6597C" w:rsidRDefault="00631658" w:rsidP="007B5635">
      <w:pPr>
        <w:jc w:val="center"/>
        <w:rPr>
          <w:rFonts w:ascii="GHEA Grapalat" w:hAnsi="GHEA Grapalat"/>
          <w:sz w:val="20"/>
          <w:szCs w:val="20"/>
          <w:vertAlign w:val="superscript"/>
          <w:lang w:val="hy-AM"/>
        </w:rPr>
      </w:pPr>
    </w:p>
    <w:p w14:paraId="6A8387D4" w14:textId="0CE276FB" w:rsidR="00631658" w:rsidRPr="00E6597C" w:rsidRDefault="00631658" w:rsidP="007B5635">
      <w:pPr>
        <w:jc w:val="center"/>
        <w:rPr>
          <w:rFonts w:ascii="GHEA Grapalat" w:hAnsi="GHEA Grapalat"/>
          <w:sz w:val="20"/>
          <w:szCs w:val="20"/>
          <w:vertAlign w:val="superscript"/>
          <w:lang w:val="hy-AM"/>
        </w:rPr>
      </w:pPr>
      <w:r w:rsidRPr="00E6597C">
        <w:rPr>
          <w:rFonts w:ascii="GHEA Grapalat" w:hAnsi="GHEA Grapalat"/>
          <w:sz w:val="20"/>
          <w:szCs w:val="20"/>
          <w:vertAlign w:val="superscript"/>
          <w:lang w:val="hy-AM"/>
        </w:rPr>
        <w:t>ընկերության հարկ վճարողի հաշվառման համարը</w:t>
      </w:r>
    </w:p>
    <w:p w14:paraId="52FEBA0A" w14:textId="66FB35B3" w:rsidR="00631658" w:rsidRPr="00E6597C" w:rsidRDefault="00631658" w:rsidP="007B5635">
      <w:pPr>
        <w:jc w:val="center"/>
        <w:rPr>
          <w:rFonts w:ascii="GHEA Grapalat" w:hAnsi="GHEA Grapalat"/>
          <w:sz w:val="20"/>
          <w:szCs w:val="20"/>
          <w:u w:val="single"/>
          <w:vertAlign w:val="superscript"/>
          <w:lang w:val="hy-AM"/>
        </w:rPr>
      </w:pPr>
    </w:p>
    <w:p w14:paraId="1133EC4D" w14:textId="4E480EE9" w:rsidR="00631658" w:rsidRPr="00E6597C" w:rsidRDefault="00631658" w:rsidP="007B5635">
      <w:pPr>
        <w:jc w:val="center"/>
        <w:rPr>
          <w:rFonts w:ascii="GHEA Grapalat" w:hAnsi="GHEA Grapalat"/>
          <w:sz w:val="20"/>
          <w:szCs w:val="20"/>
          <w:vertAlign w:val="superscript"/>
          <w:lang w:val="hy-AM"/>
        </w:rPr>
      </w:pPr>
      <w:r w:rsidRPr="00E6597C">
        <w:rPr>
          <w:rFonts w:ascii="GHEA Grapalat" w:hAnsi="GHEA Grapalat"/>
          <w:sz w:val="20"/>
          <w:szCs w:val="20"/>
          <w:vertAlign w:val="superscript"/>
          <w:lang w:val="hy-AM"/>
        </w:rPr>
        <w:t>ընկերության տնօրենի անունը, ազգանունը և ստորագրությունը</w:t>
      </w:r>
    </w:p>
    <w:p w14:paraId="0FFCF136" w14:textId="77777777" w:rsidR="00631658" w:rsidRPr="00E6597C" w:rsidRDefault="00631658" w:rsidP="007B5635">
      <w:pPr>
        <w:jc w:val="center"/>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7B5635">
      <w:pPr>
        <w:jc w:val="center"/>
        <w:rPr>
          <w:rFonts w:ascii="GHEA Grapalat" w:hAnsi="GHEA Grapalat"/>
          <w:sz w:val="20"/>
          <w:szCs w:val="20"/>
          <w:lang w:val="hy-AM"/>
        </w:rPr>
      </w:pPr>
    </w:p>
    <w:p w14:paraId="2129CF32" w14:textId="77777777" w:rsidR="00631658" w:rsidRPr="00E6597C" w:rsidRDefault="00631658" w:rsidP="007B5635">
      <w:pPr>
        <w:jc w:val="center"/>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522402" w:rsidRDefault="00334B2F" w:rsidP="00CB0ADE">
            <w:pPr>
              <w:rPr>
                <w:rFonts w:ascii="GHEA Grapalat" w:hAnsi="GHEA Grapalat" w:cs="Arial"/>
                <w:sz w:val="20"/>
                <w:szCs w:val="20"/>
              </w:rPr>
            </w:pPr>
            <w:r w:rsidRPr="00522402">
              <w:rPr>
                <w:rFonts w:ascii="GHEA Grapalat" w:hAnsi="GHEA Grapalat" w:cs="Sylfaen"/>
                <w:sz w:val="20"/>
                <w:szCs w:val="20"/>
                <w:lang w:val="hy-AM"/>
              </w:rPr>
              <w:t>7</w:t>
            </w:r>
            <w:r w:rsidRPr="00522402">
              <w:rPr>
                <w:rFonts w:ascii="GHEA Grapalat" w:hAnsi="GHEA Grapalat" w:cs="Sylfaen"/>
                <w:sz w:val="20"/>
                <w:szCs w:val="20"/>
              </w:rPr>
              <w:t>. Վճարողի</w:t>
            </w:r>
            <w:r w:rsidRPr="00522402">
              <w:rPr>
                <w:rFonts w:ascii="GHEA Grapalat" w:hAnsi="GHEA Grapalat" w:cs="Arial"/>
                <w:sz w:val="20"/>
                <w:szCs w:val="20"/>
              </w:rPr>
              <w:t xml:space="preserve"> </w:t>
            </w:r>
            <w:r w:rsidRPr="00522402">
              <w:rPr>
                <w:rFonts w:ascii="GHEA Grapalat" w:hAnsi="GHEA Grapalat" w:cs="Sylfaen"/>
                <w:sz w:val="20"/>
                <w:szCs w:val="20"/>
              </w:rPr>
              <w:t>ՀՎՀՀ</w:t>
            </w:r>
            <w:r w:rsidRPr="00522402">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522402" w:rsidRDefault="00334B2F" w:rsidP="00CB0ADE">
            <w:pPr>
              <w:rPr>
                <w:rFonts w:ascii="GHEA Grapalat" w:hAnsi="GHEA Grapalat" w:cs="Arial"/>
                <w:sz w:val="20"/>
                <w:szCs w:val="20"/>
              </w:rPr>
            </w:pPr>
            <w:r w:rsidRPr="00522402">
              <w:rPr>
                <w:rFonts w:ascii="GHEA Grapalat" w:hAnsi="GHEA Grapalat" w:cs="Sylfaen"/>
                <w:sz w:val="20"/>
                <w:szCs w:val="20"/>
                <w:lang w:val="hy-AM"/>
              </w:rPr>
              <w:t>8</w:t>
            </w:r>
            <w:r w:rsidRPr="00522402">
              <w:rPr>
                <w:rFonts w:ascii="GHEA Grapalat" w:hAnsi="GHEA Grapalat" w:cs="Sylfaen"/>
                <w:sz w:val="20"/>
                <w:szCs w:val="20"/>
              </w:rPr>
              <w:t>. Վճարողի</w:t>
            </w:r>
            <w:r w:rsidRPr="00522402">
              <w:rPr>
                <w:rFonts w:ascii="GHEA Grapalat" w:hAnsi="GHEA Grapalat" w:cs="Arial"/>
                <w:sz w:val="20"/>
                <w:szCs w:val="20"/>
              </w:rPr>
              <w:t xml:space="preserve"> </w:t>
            </w:r>
            <w:r w:rsidRPr="00522402">
              <w:rPr>
                <w:rFonts w:ascii="GHEA Grapalat" w:hAnsi="GHEA Grapalat" w:cs="Sylfaen"/>
                <w:sz w:val="20"/>
                <w:szCs w:val="20"/>
              </w:rPr>
              <w:t>ՀԾՀ</w:t>
            </w:r>
            <w:r w:rsidRPr="00522402">
              <w:rPr>
                <w:rFonts w:ascii="GHEA Grapalat" w:hAnsi="GHEA Grapalat" w:cs="Arial"/>
                <w:sz w:val="20"/>
                <w:szCs w:val="20"/>
              </w:rPr>
              <w:t>`</w:t>
            </w:r>
          </w:p>
        </w:tc>
      </w:tr>
      <w:tr w:rsidR="00522402"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11F12B81" w:rsidR="00522402" w:rsidRPr="00010476" w:rsidRDefault="00522402" w:rsidP="00522402">
            <w:pPr>
              <w:rPr>
                <w:rFonts w:ascii="GHEA Grapalat" w:hAnsi="GHEA Grapalat" w:cs="Arial"/>
                <w:sz w:val="20"/>
                <w:szCs w:val="20"/>
                <w:highlight w:val="yellow"/>
              </w:rPr>
            </w:pPr>
            <w:r w:rsidRPr="00522402">
              <w:rPr>
                <w:rFonts w:ascii="GHEA Grapalat" w:hAnsi="GHEA Grapalat" w:cs="Sylfaen"/>
                <w:sz w:val="20"/>
                <w:szCs w:val="20"/>
                <w:lang w:val="hy-AM"/>
              </w:rPr>
              <w:t>9</w:t>
            </w:r>
            <w:r w:rsidRPr="00522402">
              <w:rPr>
                <w:rFonts w:ascii="GHEA Grapalat" w:hAnsi="GHEA Grapalat" w:cs="Sylfaen"/>
                <w:sz w:val="20"/>
                <w:szCs w:val="20"/>
              </w:rPr>
              <w:t>. Շահառու</w:t>
            </w:r>
            <w:r w:rsidRPr="00522402">
              <w:rPr>
                <w:rFonts w:ascii="GHEA Grapalat" w:hAnsi="GHEA Grapalat" w:cs="Sylfaen"/>
                <w:sz w:val="20"/>
                <w:szCs w:val="20"/>
                <w:lang w:val="hy-AM"/>
              </w:rPr>
              <w:t>ի  անվանումը</w:t>
            </w:r>
            <w:r w:rsidRPr="00522402">
              <w:rPr>
                <w:rFonts w:ascii="GHEA Grapalat" w:hAnsi="GHEA Grapalat" w:cs="Sylfaen"/>
                <w:sz w:val="20"/>
                <w:szCs w:val="20"/>
              </w:rPr>
              <w:t>,</w:t>
            </w:r>
            <w:r w:rsidRPr="00522402">
              <w:rPr>
                <w:rFonts w:ascii="GHEA Grapalat" w:hAnsi="GHEA Grapalat" w:cs="Sylfaen"/>
                <w:sz w:val="20"/>
                <w:szCs w:val="20"/>
                <w:lang w:val="hy-AM"/>
              </w:rPr>
              <w:t xml:space="preserve"> կամ անուն ազգանուն </w:t>
            </w:r>
            <w:r w:rsidRPr="00522402">
              <w:rPr>
                <w:rFonts w:ascii="GHEA Grapalat" w:hAnsi="GHEA Grapalat" w:cs="Arial"/>
                <w:sz w:val="20"/>
                <w:szCs w:val="20"/>
              </w:rPr>
              <w:t>`</w:t>
            </w:r>
            <w:r w:rsidRPr="00522402">
              <w:rPr>
                <w:rFonts w:ascii="GHEA Grapalat" w:hAnsi="GHEA Grapalat" w:cs="Sylfaen"/>
                <w:sz w:val="20"/>
                <w:lang w:val="hy-AM"/>
              </w:rPr>
              <w:t xml:space="preserve"> «Դեղերի և բժշկական տեխնոլոգիաների փորձագիտական կենտրոն» ՊՈԱԿ</w:t>
            </w:r>
          </w:p>
        </w:tc>
      </w:tr>
      <w:tr w:rsidR="00522402"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1AA07E2" w:rsidR="00522402" w:rsidRPr="00010476" w:rsidRDefault="00522402" w:rsidP="00522402">
            <w:pPr>
              <w:rPr>
                <w:rFonts w:ascii="GHEA Grapalat" w:hAnsi="GHEA Grapalat" w:cs="Sylfaen"/>
                <w:sz w:val="20"/>
                <w:szCs w:val="20"/>
                <w:highlight w:val="yellow"/>
                <w:lang w:val="ru-RU"/>
              </w:rPr>
            </w:pPr>
            <w:r w:rsidRPr="00522402">
              <w:rPr>
                <w:rFonts w:ascii="GHEA Grapalat" w:hAnsi="GHEA Grapalat" w:cs="Sylfaen"/>
                <w:sz w:val="20"/>
                <w:szCs w:val="20"/>
                <w:lang w:val="ru-RU"/>
              </w:rPr>
              <w:t xml:space="preserve">10. </w:t>
            </w:r>
            <w:r w:rsidRPr="00522402">
              <w:rPr>
                <w:rFonts w:ascii="GHEA Grapalat" w:hAnsi="GHEA Grapalat" w:cs="Sylfaen"/>
                <w:sz w:val="20"/>
                <w:szCs w:val="20"/>
              </w:rPr>
              <w:t xml:space="preserve"> Շահառուի</w:t>
            </w:r>
            <w:r w:rsidRPr="00522402">
              <w:rPr>
                <w:rFonts w:ascii="GHEA Grapalat" w:hAnsi="GHEA Grapalat" w:cs="Arial"/>
                <w:sz w:val="20"/>
                <w:szCs w:val="20"/>
              </w:rPr>
              <w:t xml:space="preserve"> </w:t>
            </w:r>
            <w:r w:rsidRPr="00522402">
              <w:rPr>
                <w:rFonts w:ascii="GHEA Grapalat" w:hAnsi="GHEA Grapalat" w:cs="Sylfaen"/>
                <w:sz w:val="20"/>
                <w:szCs w:val="20"/>
              </w:rPr>
              <w:t xml:space="preserve"> ՀԾՀ</w:t>
            </w:r>
            <w:r w:rsidRPr="00522402">
              <w:rPr>
                <w:rFonts w:ascii="GHEA Grapalat" w:hAnsi="GHEA Grapalat" w:cs="Sylfaen"/>
                <w:sz w:val="20"/>
                <w:szCs w:val="20"/>
                <w:lang w:val="ru-RU"/>
              </w:rPr>
              <w:t xml:space="preserve"> (</w:t>
            </w:r>
            <w:r w:rsidRPr="00522402">
              <w:rPr>
                <w:rFonts w:ascii="GHEA Grapalat" w:hAnsi="GHEA Grapalat" w:cs="Sylfaen"/>
                <w:sz w:val="20"/>
                <w:szCs w:val="20"/>
                <w:lang w:val="hy-AM"/>
              </w:rPr>
              <w:t>չի լրացվում</w:t>
            </w:r>
            <w:r w:rsidRPr="00522402">
              <w:rPr>
                <w:rFonts w:ascii="GHEA Grapalat" w:hAnsi="GHEA Grapalat" w:cs="Sylfaen"/>
                <w:sz w:val="20"/>
                <w:szCs w:val="20"/>
                <w:lang w:val="ru-RU"/>
              </w:rPr>
              <w:t>)</w:t>
            </w:r>
          </w:p>
        </w:tc>
      </w:tr>
      <w:tr w:rsidR="00522402"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6D47F7E5" w:rsidR="00522402" w:rsidRPr="00010476" w:rsidRDefault="00522402" w:rsidP="00522402">
            <w:pPr>
              <w:rPr>
                <w:rFonts w:ascii="GHEA Grapalat" w:hAnsi="GHEA Grapalat" w:cs="Arial"/>
                <w:sz w:val="20"/>
                <w:szCs w:val="20"/>
                <w:highlight w:val="yellow"/>
              </w:rPr>
            </w:pPr>
            <w:r w:rsidRPr="00522402">
              <w:rPr>
                <w:rFonts w:ascii="GHEA Grapalat" w:hAnsi="GHEA Grapalat" w:cs="Sylfaen"/>
                <w:sz w:val="20"/>
                <w:szCs w:val="20"/>
                <w:lang w:val="hy-AM"/>
              </w:rPr>
              <w:t>11</w:t>
            </w:r>
            <w:r w:rsidRPr="00522402">
              <w:rPr>
                <w:rFonts w:ascii="GHEA Grapalat" w:hAnsi="GHEA Grapalat" w:cs="Sylfaen"/>
                <w:sz w:val="20"/>
                <w:szCs w:val="20"/>
              </w:rPr>
              <w:t>. Շահառուի</w:t>
            </w:r>
            <w:r w:rsidRPr="00522402">
              <w:rPr>
                <w:rFonts w:ascii="GHEA Grapalat" w:hAnsi="GHEA Grapalat" w:cs="Arial"/>
                <w:sz w:val="20"/>
                <w:szCs w:val="20"/>
              </w:rPr>
              <w:t xml:space="preserve"> </w:t>
            </w:r>
            <w:r w:rsidRPr="00522402">
              <w:rPr>
                <w:rFonts w:ascii="GHEA Grapalat" w:hAnsi="GHEA Grapalat" w:cs="Sylfaen"/>
                <w:sz w:val="20"/>
                <w:szCs w:val="20"/>
              </w:rPr>
              <w:t>ՀՎՀՀ</w:t>
            </w:r>
            <w:r w:rsidRPr="00522402">
              <w:rPr>
                <w:rFonts w:ascii="GHEA Grapalat" w:hAnsi="GHEA Grapalat" w:cs="Arial"/>
                <w:sz w:val="20"/>
                <w:szCs w:val="20"/>
              </w:rPr>
              <w:t xml:space="preserve">` </w:t>
            </w:r>
            <w:r w:rsidRPr="00522402">
              <w:rPr>
                <w:rFonts w:ascii="GHEA Grapalat" w:hAnsi="GHEA Grapalat"/>
                <w:sz w:val="20"/>
                <w:lang w:val="hy-AM"/>
              </w:rPr>
              <w:t>08275442</w:t>
            </w:r>
          </w:p>
        </w:tc>
      </w:tr>
      <w:tr w:rsidR="00522402"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3434E9A8" w:rsidR="00522402" w:rsidRPr="00010476" w:rsidRDefault="00522402" w:rsidP="00522402">
            <w:pPr>
              <w:rPr>
                <w:rFonts w:ascii="GHEA Grapalat" w:hAnsi="GHEA Grapalat" w:cs="Arial"/>
                <w:sz w:val="20"/>
                <w:szCs w:val="20"/>
                <w:highlight w:val="yellow"/>
              </w:rPr>
            </w:pPr>
            <w:r w:rsidRPr="00522402">
              <w:rPr>
                <w:rFonts w:ascii="GHEA Grapalat" w:hAnsi="GHEA Grapalat" w:cs="Sylfaen"/>
                <w:sz w:val="20"/>
                <w:szCs w:val="20"/>
              </w:rPr>
              <w:t>1</w:t>
            </w:r>
            <w:r w:rsidRPr="00522402">
              <w:rPr>
                <w:rFonts w:ascii="GHEA Grapalat" w:hAnsi="GHEA Grapalat" w:cs="Sylfaen"/>
                <w:sz w:val="20"/>
                <w:szCs w:val="20"/>
                <w:lang w:val="hy-AM"/>
              </w:rPr>
              <w:t>2</w:t>
            </w:r>
            <w:r w:rsidRPr="00522402">
              <w:rPr>
                <w:rFonts w:ascii="GHEA Grapalat" w:hAnsi="GHEA Grapalat" w:cs="Sylfaen"/>
                <w:sz w:val="20"/>
                <w:szCs w:val="20"/>
              </w:rPr>
              <w:t>.Շահառուի</w:t>
            </w:r>
            <w:r w:rsidRPr="00522402">
              <w:rPr>
                <w:rFonts w:ascii="GHEA Grapalat" w:hAnsi="GHEA Grapalat" w:cs="Sylfaen"/>
                <w:sz w:val="20"/>
                <w:szCs w:val="20"/>
                <w:lang w:val="hy-AM"/>
              </w:rPr>
              <w:t>ն</w:t>
            </w:r>
            <w:r w:rsidRPr="00522402">
              <w:rPr>
                <w:rFonts w:ascii="GHEA Grapalat" w:hAnsi="GHEA Grapalat" w:cs="Arial"/>
                <w:sz w:val="20"/>
                <w:szCs w:val="20"/>
              </w:rPr>
              <w:t xml:space="preserve"> </w:t>
            </w:r>
            <w:r w:rsidRPr="00522402">
              <w:rPr>
                <w:rFonts w:ascii="GHEA Grapalat" w:hAnsi="GHEA Grapalat" w:cs="Sylfaen"/>
                <w:sz w:val="20"/>
                <w:szCs w:val="20"/>
                <w:lang w:val="hy-AM"/>
              </w:rPr>
              <w:t xml:space="preserve"> սպասարկող Ֆինանսական կազմակերպություն</w:t>
            </w:r>
            <w:r w:rsidRPr="00522402">
              <w:rPr>
                <w:rFonts w:ascii="GHEA Grapalat" w:hAnsi="GHEA Grapalat" w:cs="Sylfaen"/>
                <w:sz w:val="20"/>
                <w:szCs w:val="20"/>
              </w:rPr>
              <w:t xml:space="preserve"> (բանկ)</w:t>
            </w:r>
            <w:r w:rsidRPr="00522402">
              <w:rPr>
                <w:rFonts w:ascii="GHEA Grapalat" w:hAnsi="GHEA Grapalat" w:cs="Arial"/>
                <w:sz w:val="20"/>
                <w:szCs w:val="20"/>
              </w:rPr>
              <w:t>`-</w:t>
            </w:r>
            <w:r w:rsidRPr="00522402">
              <w:rPr>
                <w:rFonts w:ascii="GHEA Grapalat" w:hAnsi="GHEA Grapalat"/>
                <w:sz w:val="20"/>
                <w:szCs w:val="20"/>
              </w:rPr>
              <w:t xml:space="preserve"> ՀՀ ՖՆ աշխատակազմի գործառնական վարչություն</w:t>
            </w:r>
          </w:p>
        </w:tc>
      </w:tr>
      <w:tr w:rsidR="00522402"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7F05779D" w:rsidR="00522402" w:rsidRPr="00010476" w:rsidRDefault="00522402" w:rsidP="00522402">
            <w:pPr>
              <w:rPr>
                <w:rFonts w:ascii="GHEA Grapalat" w:hAnsi="GHEA Grapalat" w:cs="Arial"/>
                <w:sz w:val="20"/>
                <w:szCs w:val="20"/>
                <w:highlight w:val="yellow"/>
              </w:rPr>
            </w:pPr>
            <w:r w:rsidRPr="00522402">
              <w:rPr>
                <w:rFonts w:ascii="GHEA Grapalat" w:hAnsi="GHEA Grapalat" w:cs="Sylfaen"/>
                <w:sz w:val="20"/>
                <w:szCs w:val="20"/>
              </w:rPr>
              <w:t>1</w:t>
            </w:r>
            <w:r w:rsidRPr="00522402">
              <w:rPr>
                <w:rFonts w:ascii="GHEA Grapalat" w:hAnsi="GHEA Grapalat" w:cs="Sylfaen"/>
                <w:sz w:val="20"/>
                <w:szCs w:val="20"/>
                <w:lang w:val="hy-AM"/>
              </w:rPr>
              <w:t>3</w:t>
            </w:r>
            <w:r w:rsidRPr="00522402">
              <w:rPr>
                <w:rFonts w:ascii="GHEA Grapalat" w:hAnsi="GHEA Grapalat" w:cs="Sylfaen"/>
                <w:sz w:val="20"/>
                <w:szCs w:val="20"/>
              </w:rPr>
              <w:t>.Շահառուի</w:t>
            </w:r>
            <w:r w:rsidRPr="00522402">
              <w:rPr>
                <w:rFonts w:ascii="GHEA Grapalat" w:hAnsi="GHEA Grapalat" w:cs="Arial"/>
                <w:sz w:val="20"/>
                <w:szCs w:val="20"/>
              </w:rPr>
              <w:t xml:space="preserve"> </w:t>
            </w:r>
            <w:r w:rsidRPr="00522402">
              <w:rPr>
                <w:rFonts w:ascii="GHEA Grapalat" w:hAnsi="GHEA Grapalat" w:cs="Sylfaen"/>
                <w:sz w:val="20"/>
                <w:szCs w:val="20"/>
              </w:rPr>
              <w:t>հաշվի</w:t>
            </w:r>
            <w:r w:rsidRPr="00522402">
              <w:rPr>
                <w:rFonts w:ascii="GHEA Grapalat" w:hAnsi="GHEA Grapalat" w:cs="Arial"/>
                <w:sz w:val="20"/>
                <w:szCs w:val="20"/>
              </w:rPr>
              <w:t xml:space="preserve"> </w:t>
            </w:r>
            <w:r w:rsidRPr="00522402">
              <w:rPr>
                <w:rFonts w:ascii="GHEA Grapalat" w:hAnsi="GHEA Grapalat" w:cs="Sylfaen"/>
                <w:sz w:val="20"/>
                <w:szCs w:val="20"/>
              </w:rPr>
              <w:t>համարը</w:t>
            </w:r>
            <w:r w:rsidRPr="00522402">
              <w:rPr>
                <w:rFonts w:ascii="GHEA Grapalat" w:hAnsi="GHEA Grapalat" w:cs="Arial"/>
                <w:sz w:val="20"/>
                <w:szCs w:val="20"/>
              </w:rPr>
              <w:t xml:space="preserve"> (</w:t>
            </w:r>
            <w:r w:rsidRPr="00522402">
              <w:rPr>
                <w:rFonts w:ascii="GHEA Grapalat" w:hAnsi="GHEA Grapalat" w:cs="Sylfaen"/>
                <w:sz w:val="20"/>
                <w:szCs w:val="20"/>
              </w:rPr>
              <w:t>հշ</w:t>
            </w:r>
            <w:r w:rsidRPr="00522402">
              <w:rPr>
                <w:rFonts w:ascii="GHEA Grapalat" w:hAnsi="GHEA Grapalat" w:cs="Arial"/>
                <w:sz w:val="20"/>
                <w:szCs w:val="20"/>
              </w:rPr>
              <w:t>.N) 900018009804</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F86C2B"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F86C2B"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F86C2B"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F86C2B"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F86C2B"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6EE01C09" w14:textId="437264FF" w:rsidR="00AD6C4A" w:rsidRPr="00842CF6" w:rsidRDefault="00334B2F" w:rsidP="008768C5">
      <w:pPr>
        <w:pStyle w:val="BodyTextIndent3"/>
        <w:spacing w:line="240" w:lineRule="auto"/>
        <w:jc w:val="right"/>
        <w:rPr>
          <w:rFonts w:ascii="GHEA Grapalat" w:hAnsi="GHEA Grapalat" w:cs="Sylfaen"/>
          <w:vertAlign w:val="superscript"/>
          <w:lang w:val="hy-AM"/>
        </w:rPr>
      </w:pPr>
      <w:r w:rsidRPr="00E6597C">
        <w:rPr>
          <w:rFonts w:ascii="GHEA Grapalat" w:hAnsi="GHEA Grapalat"/>
          <w:b/>
          <w:lang w:val="hy-AM"/>
        </w:rPr>
        <w:br w:type="page"/>
      </w:r>
    </w:p>
    <w:p w14:paraId="78439316" w14:textId="77777777" w:rsidR="00F02279" w:rsidRPr="00E6597C" w:rsidRDefault="00F02279" w:rsidP="00F02279">
      <w:pPr>
        <w:jc w:val="right"/>
        <w:rPr>
          <w:rFonts w:ascii="GHEA Grapalat" w:hAnsi="GHEA Grapalat"/>
        </w:rPr>
      </w:pPr>
    </w:p>
    <w:p w14:paraId="735644FA" w14:textId="77777777" w:rsidR="00F02279" w:rsidRPr="008768C5" w:rsidRDefault="00F02279" w:rsidP="00F02279">
      <w:pPr>
        <w:tabs>
          <w:tab w:val="left" w:pos="2268"/>
        </w:tabs>
        <w:ind w:left="-284" w:firstLine="284"/>
        <w:jc w:val="right"/>
        <w:rPr>
          <w:rFonts w:ascii="GHEA Grapalat" w:hAnsi="GHEA Grapalat"/>
        </w:rPr>
      </w:pPr>
    </w:p>
    <w:p w14:paraId="00888310" w14:textId="44B1BBD5" w:rsidR="001C142B" w:rsidRDefault="00F02279" w:rsidP="00492A0A">
      <w:pPr>
        <w:ind w:left="-142" w:firstLine="142"/>
        <w:jc w:val="center"/>
        <w:rPr>
          <w:rFonts w:ascii="GHEA Grapalat" w:hAnsi="GHEA Grapalat" w:cs="Times Armenian"/>
          <w:b/>
          <w:sz w:val="20"/>
          <w:szCs w:val="20"/>
        </w:rPr>
      </w:pPr>
      <w:r w:rsidRPr="00E6597C">
        <w:rPr>
          <w:rFonts w:ascii="GHEA Grapalat" w:hAnsi="GHEA Grapalat" w:cs="Sylfaen"/>
          <w:b/>
          <w:sz w:val="20"/>
          <w:szCs w:val="20"/>
          <w:lang w:val="pt-BR"/>
        </w:rPr>
        <w:t>ՊԵՏՈՒԹՅԱՆ</w:t>
      </w:r>
      <w:r w:rsidRPr="008768C5">
        <w:rPr>
          <w:rFonts w:ascii="GHEA Grapalat" w:hAnsi="GHEA Grapalat" w:cs="Times Armenian"/>
          <w:b/>
          <w:sz w:val="20"/>
          <w:szCs w:val="20"/>
        </w:rPr>
        <w:t xml:space="preserve">  </w:t>
      </w:r>
      <w:r w:rsidRPr="00E6597C">
        <w:rPr>
          <w:rFonts w:ascii="GHEA Grapalat" w:hAnsi="GHEA Grapalat" w:cs="Sylfaen"/>
          <w:b/>
          <w:sz w:val="20"/>
          <w:szCs w:val="20"/>
          <w:lang w:val="pt-BR"/>
        </w:rPr>
        <w:t>ԿԱՐԻՔՆԵՐԻ</w:t>
      </w:r>
      <w:r w:rsidRPr="008768C5">
        <w:rPr>
          <w:rFonts w:ascii="GHEA Grapalat" w:hAnsi="GHEA Grapalat" w:cs="Times Armenian"/>
          <w:b/>
          <w:sz w:val="20"/>
          <w:szCs w:val="20"/>
        </w:rPr>
        <w:t xml:space="preserve"> </w:t>
      </w:r>
      <w:r w:rsidRPr="00E6597C">
        <w:rPr>
          <w:rFonts w:ascii="GHEA Grapalat" w:hAnsi="GHEA Grapalat" w:cs="Sylfaen"/>
          <w:b/>
          <w:sz w:val="20"/>
          <w:szCs w:val="20"/>
          <w:lang w:val="pt-BR"/>
        </w:rPr>
        <w:t>ՀԱՄԱՐ</w:t>
      </w:r>
      <w:r w:rsidRPr="008768C5">
        <w:rPr>
          <w:rFonts w:ascii="GHEA Grapalat" w:hAnsi="GHEA Grapalat" w:cs="Times Armenian"/>
          <w:b/>
          <w:sz w:val="20"/>
          <w:szCs w:val="20"/>
        </w:rPr>
        <w:t xml:space="preserve"> </w:t>
      </w:r>
      <w:r w:rsidR="001C142B">
        <w:rPr>
          <w:rFonts w:ascii="Arial Unicode" w:hAnsi="Arial Unicode"/>
          <w:lang w:val="af-ZA"/>
        </w:rPr>
        <w:t>ՙ</w:t>
      </w:r>
      <w:r w:rsidR="005800F6">
        <w:rPr>
          <w:rFonts w:ascii="GHEA Grapalat" w:hAnsi="GHEA Grapalat" w:cs="Times Armenian"/>
          <w:b/>
          <w:sz w:val="20"/>
          <w:szCs w:val="20"/>
        </w:rPr>
        <w:t>Թուղթ A4 ֆորմատի</w:t>
      </w:r>
      <w:r w:rsidR="001C142B" w:rsidRPr="001C142B">
        <w:rPr>
          <w:rFonts w:ascii="GHEA Grapalat" w:hAnsi="GHEA Grapalat" w:cs="Times Armenian"/>
          <w:b/>
          <w:sz w:val="20"/>
          <w:szCs w:val="20"/>
        </w:rPr>
        <w:t>»</w:t>
      </w:r>
    </w:p>
    <w:p w14:paraId="71B4FCB0" w14:textId="1018AA4C" w:rsidR="00F02279" w:rsidRPr="00EF0AAD" w:rsidRDefault="00492A0A" w:rsidP="00492A0A">
      <w:pPr>
        <w:ind w:left="-142" w:firstLine="142"/>
        <w:jc w:val="center"/>
        <w:rPr>
          <w:rFonts w:ascii="GHEA Grapalat" w:hAnsi="GHEA Grapalat" w:cs="Times Armenian"/>
          <w:b/>
          <w:sz w:val="20"/>
          <w:szCs w:val="20"/>
        </w:rPr>
      </w:pPr>
      <w:r w:rsidRPr="001C142B">
        <w:rPr>
          <w:rFonts w:ascii="GHEA Grapalat" w:hAnsi="GHEA Grapalat" w:cs="Times Armenian"/>
          <w:b/>
          <w:sz w:val="20"/>
          <w:szCs w:val="20"/>
        </w:rPr>
        <w:t>ՄԱՏԱԿԱՐԱՐՄԱՆ</w:t>
      </w:r>
      <w:r w:rsidR="00F02279" w:rsidRPr="00EF0AAD">
        <w:rPr>
          <w:rFonts w:ascii="GHEA Grapalat" w:hAnsi="GHEA Grapalat" w:cs="Times Armenian"/>
          <w:b/>
          <w:sz w:val="20"/>
          <w:szCs w:val="20"/>
        </w:rPr>
        <w:t xml:space="preserve">  </w:t>
      </w:r>
      <w:r w:rsidR="00F02279" w:rsidRPr="00E6597C">
        <w:rPr>
          <w:rFonts w:ascii="GHEA Grapalat" w:hAnsi="GHEA Grapalat" w:cs="Sylfaen"/>
          <w:b/>
          <w:sz w:val="20"/>
          <w:szCs w:val="20"/>
          <w:lang w:val="pt-BR"/>
        </w:rPr>
        <w:t>ՊԱՅՄԱՆԱԳԻՐ</w:t>
      </w:r>
      <w:r w:rsidR="00F02279" w:rsidRPr="00EF0AAD">
        <w:rPr>
          <w:rFonts w:ascii="GHEA Grapalat" w:hAnsi="GHEA Grapalat" w:cs="Times Armenian"/>
          <w:b/>
          <w:sz w:val="20"/>
          <w:szCs w:val="20"/>
        </w:rPr>
        <w:t xml:space="preserve">   </w:t>
      </w:r>
    </w:p>
    <w:p w14:paraId="474EDA62" w14:textId="1584D9EF" w:rsidR="00F02279" w:rsidRPr="00EF0AAD" w:rsidRDefault="00F02279" w:rsidP="00F02279">
      <w:pPr>
        <w:ind w:left="-142" w:firstLine="142"/>
        <w:jc w:val="center"/>
        <w:rPr>
          <w:rFonts w:ascii="GHEA Grapalat" w:hAnsi="GHEA Grapalat"/>
          <w:b/>
          <w:sz w:val="20"/>
          <w:szCs w:val="20"/>
          <w:u w:val="single"/>
        </w:rPr>
      </w:pPr>
      <w:r w:rsidRPr="008768C5">
        <w:rPr>
          <w:rFonts w:ascii="GHEA Grapalat" w:hAnsi="GHEA Grapalat"/>
          <w:b/>
          <w:sz w:val="20"/>
          <w:szCs w:val="20"/>
          <w:lang w:val="hy-AM"/>
        </w:rPr>
        <w:t>N</w:t>
      </w:r>
      <w:r w:rsidRPr="00EF0AAD">
        <w:rPr>
          <w:rFonts w:ascii="GHEA Grapalat" w:hAnsi="GHEA Grapalat"/>
          <w:b/>
          <w:sz w:val="20"/>
          <w:szCs w:val="20"/>
        </w:rPr>
        <w:t xml:space="preserve"> </w:t>
      </w:r>
      <w:r w:rsidR="00951FD4">
        <w:rPr>
          <w:rFonts w:ascii="GHEA Grapalat" w:hAnsi="GHEA Grapalat" w:cs="Sylfaen"/>
          <w:b/>
          <w:sz w:val="20"/>
          <w:szCs w:val="20"/>
          <w:lang w:val="af-ZA"/>
        </w:rPr>
        <w:t>“ԴՓԿ-ԳՀԱՊՁԲ-</w:t>
      </w:r>
      <w:r w:rsidR="005800F6">
        <w:rPr>
          <w:rFonts w:ascii="GHEA Grapalat" w:hAnsi="GHEA Grapalat" w:cs="Sylfaen"/>
          <w:b/>
          <w:sz w:val="20"/>
          <w:szCs w:val="20"/>
          <w:lang w:val="af-ZA"/>
        </w:rPr>
        <w:t>25/03</w:t>
      </w:r>
      <w:r w:rsidR="00951FD4">
        <w:rPr>
          <w:rFonts w:ascii="GHEA Grapalat" w:hAnsi="GHEA Grapalat" w:cs="Sylfaen"/>
          <w:b/>
          <w:sz w:val="20"/>
          <w:szCs w:val="20"/>
          <w:lang w:val="af-ZA"/>
        </w:rPr>
        <w:t xml:space="preserve">» </w:t>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F0AAD">
        <w:rPr>
          <w:rFonts w:ascii="GHEA Grapalat" w:hAnsi="GHEA Grapalat" w:cs="Sylfaen"/>
          <w:sz w:val="20"/>
          <w:u w:val="single"/>
          <w:lang w:val="hy-AM"/>
        </w:rPr>
        <w:t xml:space="preserve">           </w:t>
      </w:r>
      <w:r w:rsidRPr="00E6597C">
        <w:rPr>
          <w:rFonts w:ascii="GHEA Grapalat" w:hAnsi="GHEA Grapalat" w:cs="Sylfaen"/>
          <w:sz w:val="20"/>
          <w:lang w:val="hy-AM"/>
        </w:rPr>
        <w:t xml:space="preserve">                                                                                         </w:t>
      </w:r>
      <w:r w:rsidRPr="00EF0AAD">
        <w:rPr>
          <w:rFonts w:ascii="GHEA Grapalat" w:hAnsi="GHEA Grapalat" w:cs="Sylfaen"/>
          <w:sz w:val="20"/>
          <w:lang w:val="hy-AM"/>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C264AA" w:rsidRDefault="00F02279" w:rsidP="00F02279">
      <w:pPr>
        <w:jc w:val="both"/>
        <w:rPr>
          <w:rFonts w:ascii="GHEA Grapalat" w:hAnsi="GHEA Grapalat"/>
          <w:lang w:val="hy-AM"/>
        </w:rPr>
      </w:pPr>
    </w:p>
    <w:p w14:paraId="03C68C08" w14:textId="77777777" w:rsidR="00F02279" w:rsidRPr="00C264AA" w:rsidRDefault="00F02279" w:rsidP="00F02279">
      <w:pPr>
        <w:jc w:val="both"/>
        <w:rPr>
          <w:rFonts w:ascii="GHEA Grapalat" w:hAnsi="GHEA Grapalat"/>
          <w:lang w:val="hy-AM"/>
        </w:rPr>
      </w:pPr>
    </w:p>
    <w:p w14:paraId="72F6D20A" w14:textId="5C969FB8" w:rsidR="00F02279" w:rsidRPr="00E6597C" w:rsidRDefault="00E8338B" w:rsidP="00F02279">
      <w:pPr>
        <w:ind w:firstLine="720"/>
        <w:jc w:val="both"/>
        <w:rPr>
          <w:rFonts w:ascii="GHEA Grapalat" w:hAnsi="GHEA Grapalat" w:cs="Sylfaen"/>
          <w:sz w:val="20"/>
          <w:szCs w:val="20"/>
          <w:lang w:val="pt-BR"/>
        </w:rPr>
      </w:pPr>
      <w:r w:rsidRPr="00E8338B">
        <w:rPr>
          <w:rFonts w:ascii="GHEA Grapalat" w:hAnsi="GHEA Grapalat" w:cs="Sylfaen"/>
          <w:sz w:val="20"/>
          <w:szCs w:val="20"/>
          <w:lang w:val="pt-BR"/>
        </w:rPr>
        <w:t>«Դեղերի և բժշկական տեխնոլոգիաների փորձագիտական կենտրոն» ՊՈԱԿ</w:t>
      </w:r>
      <w:r w:rsidR="00F02279" w:rsidRPr="00E6597C">
        <w:rPr>
          <w:rFonts w:ascii="GHEA Grapalat" w:hAnsi="GHEA Grapalat" w:cs="Sylfaen"/>
          <w:sz w:val="20"/>
          <w:szCs w:val="20"/>
          <w:lang w:val="pt-BR"/>
        </w:rPr>
        <w:t xml:space="preserve"> ի դեմս </w:t>
      </w:r>
      <w:r>
        <w:rPr>
          <w:rFonts w:ascii="GHEA Grapalat" w:hAnsi="GHEA Grapalat" w:cs="Sylfaen"/>
          <w:sz w:val="20"/>
          <w:szCs w:val="20"/>
          <w:lang w:val="pt-BR"/>
        </w:rPr>
        <w:t xml:space="preserve">տնօրեն </w:t>
      </w:r>
      <w:r w:rsidRPr="00E8338B">
        <w:rPr>
          <w:rFonts w:ascii="GHEA Grapalat" w:hAnsi="GHEA Grapalat" w:cs="Sylfaen"/>
          <w:sz w:val="20"/>
          <w:szCs w:val="20"/>
          <w:lang w:val="pt-BR"/>
        </w:rPr>
        <w:t>Ա.Բաղրյան</w:t>
      </w:r>
      <w:r w:rsidR="00F02279" w:rsidRPr="00E6597C">
        <w:rPr>
          <w:rFonts w:ascii="GHEA Grapalat" w:hAnsi="GHEA Grapalat" w:cs="Sylfaen"/>
          <w:sz w:val="20"/>
          <w:szCs w:val="20"/>
          <w:lang w:val="pt-BR"/>
        </w:rPr>
        <w:t>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C264AA" w:rsidRDefault="00F02279" w:rsidP="00F02279">
      <w:pPr>
        <w:ind w:firstLine="709"/>
        <w:jc w:val="both"/>
        <w:rPr>
          <w:rFonts w:ascii="GHEA Grapalat" w:hAnsi="GHEA Grapalat"/>
          <w:b/>
          <w:lang w:val="hy-AM"/>
        </w:rPr>
      </w:pPr>
    </w:p>
    <w:p w14:paraId="4A85CC8B" w14:textId="77777777" w:rsidR="00492A0A" w:rsidRPr="0025742C" w:rsidRDefault="00492A0A" w:rsidP="00492A0A">
      <w:pPr>
        <w:ind w:firstLine="709"/>
        <w:jc w:val="center"/>
        <w:rPr>
          <w:rFonts w:ascii="GHEA Grapalat" w:hAnsi="GHEA Grapalat" w:cs="Times Armenian"/>
          <w:b/>
          <w:sz w:val="20"/>
          <w:lang w:val="hy-AM"/>
        </w:rPr>
      </w:pPr>
      <w:r w:rsidRPr="0025742C">
        <w:rPr>
          <w:rFonts w:ascii="GHEA Grapalat" w:hAnsi="GHEA Grapalat"/>
          <w:b/>
          <w:sz w:val="20"/>
          <w:lang w:val="hy-AM"/>
        </w:rPr>
        <w:t xml:space="preserve">1. </w:t>
      </w:r>
      <w:r w:rsidRPr="0025742C">
        <w:rPr>
          <w:rFonts w:ascii="GHEA Grapalat" w:hAnsi="GHEA Grapalat" w:cs="Sylfaen"/>
          <w:b/>
          <w:sz w:val="20"/>
          <w:lang w:val="hy-AM"/>
        </w:rPr>
        <w:t>ՊԱՅՄԱՆԱԳՐԻ</w:t>
      </w:r>
      <w:r w:rsidRPr="0025742C">
        <w:rPr>
          <w:rFonts w:ascii="GHEA Grapalat" w:hAnsi="GHEA Grapalat" w:cs="Times Armenian"/>
          <w:b/>
          <w:sz w:val="20"/>
          <w:lang w:val="hy-AM"/>
        </w:rPr>
        <w:t xml:space="preserve"> </w:t>
      </w:r>
      <w:r w:rsidRPr="0025742C">
        <w:rPr>
          <w:rFonts w:ascii="GHEA Grapalat" w:hAnsi="GHEA Grapalat" w:cs="Sylfaen"/>
          <w:b/>
          <w:sz w:val="20"/>
          <w:lang w:val="hy-AM"/>
        </w:rPr>
        <w:t>ԱՌԱՐԿԱՆ</w:t>
      </w:r>
    </w:p>
    <w:p w14:paraId="0A04C146" w14:textId="77777777" w:rsidR="00492A0A" w:rsidRPr="0025742C" w:rsidRDefault="00492A0A" w:rsidP="00492A0A">
      <w:pPr>
        <w:ind w:firstLine="709"/>
        <w:jc w:val="center"/>
        <w:rPr>
          <w:rFonts w:ascii="GHEA Grapalat" w:hAnsi="GHEA Grapalat" w:cs="Times Armenian"/>
          <w:b/>
          <w:sz w:val="20"/>
          <w:lang w:val="hy-AM"/>
        </w:rPr>
      </w:pPr>
    </w:p>
    <w:p w14:paraId="7377468F" w14:textId="77777777" w:rsidR="00492A0A" w:rsidRPr="0025742C" w:rsidRDefault="00492A0A" w:rsidP="00492A0A">
      <w:pPr>
        <w:ind w:firstLine="709"/>
        <w:jc w:val="both"/>
        <w:rPr>
          <w:rFonts w:ascii="GHEA Grapalat" w:hAnsi="GHEA Grapalat" w:cs="Times Armenian"/>
          <w:sz w:val="20"/>
          <w:lang w:val="hy-AM"/>
        </w:rPr>
      </w:pPr>
      <w:r w:rsidRPr="0025742C">
        <w:rPr>
          <w:rFonts w:ascii="GHEA Grapalat" w:hAnsi="GHEA Grapalat"/>
          <w:sz w:val="20"/>
          <w:lang w:val="hy-AM"/>
        </w:rPr>
        <w:t xml:space="preserve">1.1. </w:t>
      </w:r>
      <w:r w:rsidRPr="0025742C">
        <w:rPr>
          <w:rFonts w:ascii="GHEA Grapalat" w:hAnsi="GHEA Grapalat" w:cs="Sylfaen"/>
          <w:sz w:val="20"/>
          <w:lang w:val="hy-AM"/>
        </w:rPr>
        <w:t>Վաճառողը</w:t>
      </w:r>
      <w:r w:rsidRPr="0025742C">
        <w:rPr>
          <w:rFonts w:ascii="GHEA Grapalat" w:hAnsi="GHEA Grapalat" w:cs="Times Armenian"/>
          <w:sz w:val="20"/>
          <w:lang w:val="hy-AM"/>
        </w:rPr>
        <w:t xml:space="preserve"> </w:t>
      </w:r>
      <w:r w:rsidRPr="0025742C">
        <w:rPr>
          <w:rFonts w:ascii="GHEA Grapalat" w:hAnsi="GHEA Grapalat" w:cs="Sylfaen"/>
          <w:sz w:val="20"/>
          <w:lang w:val="hy-AM"/>
        </w:rPr>
        <w:t>պարտավորվում</w:t>
      </w:r>
      <w:r w:rsidRPr="0025742C">
        <w:rPr>
          <w:rFonts w:ascii="GHEA Grapalat" w:hAnsi="GHEA Grapalat" w:cs="Times Armenian"/>
          <w:sz w:val="20"/>
          <w:lang w:val="hy-AM"/>
        </w:rPr>
        <w:t xml:space="preserve"> </w:t>
      </w:r>
      <w:r w:rsidRPr="0025742C">
        <w:rPr>
          <w:rFonts w:ascii="GHEA Grapalat" w:hAnsi="GHEA Grapalat" w:cs="Sylfaen"/>
          <w:sz w:val="20"/>
          <w:lang w:val="hy-AM"/>
        </w:rPr>
        <w:t>է</w:t>
      </w:r>
      <w:r w:rsidRPr="0025742C">
        <w:rPr>
          <w:rFonts w:ascii="GHEA Grapalat" w:hAnsi="GHEA Grapalat" w:cs="Times Armenian"/>
          <w:sz w:val="20"/>
          <w:lang w:val="hy-AM"/>
        </w:rPr>
        <w:t xml:space="preserve"> </w:t>
      </w:r>
      <w:r w:rsidRPr="0025742C">
        <w:rPr>
          <w:rFonts w:ascii="GHEA Grapalat" w:hAnsi="GHEA Grapalat" w:cs="Sylfaen"/>
          <w:sz w:val="20"/>
          <w:lang w:val="hy-AM"/>
        </w:rPr>
        <w:t>սույն</w:t>
      </w:r>
      <w:r w:rsidRPr="0025742C">
        <w:rPr>
          <w:rFonts w:ascii="GHEA Grapalat" w:hAnsi="GHEA Grapalat" w:cs="Times Armenian"/>
          <w:sz w:val="20"/>
          <w:lang w:val="hy-AM"/>
        </w:rPr>
        <w:t xml:space="preserve"> </w:t>
      </w:r>
      <w:r w:rsidRPr="0025742C">
        <w:rPr>
          <w:rFonts w:ascii="GHEA Grapalat" w:hAnsi="GHEA Grapalat" w:cs="Sylfaen"/>
          <w:sz w:val="20"/>
          <w:lang w:val="hy-AM"/>
        </w:rPr>
        <w:t>պայմանա</w:t>
      </w:r>
      <w:r w:rsidRPr="0025742C">
        <w:rPr>
          <w:rFonts w:ascii="GHEA Grapalat" w:hAnsi="GHEA Grapalat" w:cs="Times Armenian"/>
          <w:sz w:val="20"/>
          <w:lang w:val="hy-AM"/>
        </w:rPr>
        <w:t>գ</w:t>
      </w:r>
      <w:r w:rsidRPr="0025742C">
        <w:rPr>
          <w:rFonts w:ascii="GHEA Grapalat" w:hAnsi="GHEA Grapalat" w:cs="Sylfaen"/>
          <w:sz w:val="20"/>
          <w:lang w:val="hy-AM"/>
        </w:rPr>
        <w:t>րով (այսուհետ</w:t>
      </w:r>
      <w:r w:rsidRPr="0025742C">
        <w:rPr>
          <w:rFonts w:ascii="GHEA Grapalat" w:hAnsi="GHEA Grapalat" w:cs="Times Armenian"/>
          <w:sz w:val="20"/>
          <w:lang w:val="hy-AM"/>
        </w:rPr>
        <w:t xml:space="preserve">` </w:t>
      </w:r>
      <w:r w:rsidRPr="0025742C">
        <w:rPr>
          <w:rFonts w:ascii="GHEA Grapalat" w:hAnsi="GHEA Grapalat" w:cs="Sylfaen"/>
          <w:sz w:val="20"/>
          <w:lang w:val="hy-AM"/>
        </w:rPr>
        <w:t>պայմանա</w:t>
      </w:r>
      <w:r w:rsidRPr="0025742C">
        <w:rPr>
          <w:rFonts w:ascii="GHEA Grapalat" w:hAnsi="GHEA Grapalat" w:cs="Times Armenian"/>
          <w:sz w:val="20"/>
          <w:lang w:val="hy-AM"/>
        </w:rPr>
        <w:t>գ</w:t>
      </w:r>
      <w:r w:rsidRPr="0025742C">
        <w:rPr>
          <w:rFonts w:ascii="GHEA Grapalat" w:hAnsi="GHEA Grapalat" w:cs="Sylfaen"/>
          <w:sz w:val="20"/>
          <w:lang w:val="hy-AM"/>
        </w:rPr>
        <w:t>իր) սահմանված</w:t>
      </w:r>
      <w:r w:rsidRPr="0025742C">
        <w:rPr>
          <w:rFonts w:ascii="GHEA Grapalat" w:hAnsi="GHEA Grapalat" w:cs="Times Armenian"/>
          <w:sz w:val="20"/>
          <w:lang w:val="hy-AM"/>
        </w:rPr>
        <w:t xml:space="preserve"> </w:t>
      </w:r>
      <w:r w:rsidRPr="0025742C">
        <w:rPr>
          <w:rFonts w:ascii="GHEA Grapalat" w:hAnsi="GHEA Grapalat" w:cs="Sylfaen"/>
          <w:sz w:val="20"/>
          <w:lang w:val="hy-AM"/>
        </w:rPr>
        <w:t>կար</w:t>
      </w:r>
      <w:r w:rsidRPr="0025742C">
        <w:rPr>
          <w:rFonts w:ascii="GHEA Grapalat" w:hAnsi="GHEA Grapalat" w:cs="Times Armenian"/>
          <w:sz w:val="20"/>
          <w:lang w:val="hy-AM"/>
        </w:rPr>
        <w:t>գ</w:t>
      </w:r>
      <w:r w:rsidRPr="0025742C">
        <w:rPr>
          <w:rFonts w:ascii="GHEA Grapalat" w:hAnsi="GHEA Grapalat" w:cs="Sylfaen"/>
          <w:sz w:val="20"/>
          <w:lang w:val="hy-AM"/>
        </w:rPr>
        <w:t>ով</w:t>
      </w:r>
      <w:r w:rsidRPr="0025742C">
        <w:rPr>
          <w:rFonts w:ascii="GHEA Grapalat" w:hAnsi="GHEA Grapalat" w:cs="Times Armenian"/>
          <w:sz w:val="20"/>
          <w:lang w:val="hy-AM"/>
        </w:rPr>
        <w:t xml:space="preserve">, </w:t>
      </w:r>
      <w:r w:rsidRPr="0025742C">
        <w:rPr>
          <w:rFonts w:ascii="GHEA Grapalat" w:hAnsi="GHEA Grapalat" w:cs="Sylfaen"/>
          <w:sz w:val="20"/>
          <w:lang w:val="hy-AM"/>
        </w:rPr>
        <w:t>ծավալներով,</w:t>
      </w:r>
      <w:r w:rsidRPr="0025742C">
        <w:rPr>
          <w:rFonts w:ascii="GHEA Grapalat" w:hAnsi="GHEA Grapalat" w:cs="Times Armenian"/>
          <w:sz w:val="20"/>
          <w:lang w:val="hy-AM"/>
        </w:rPr>
        <w:t xml:space="preserve"> ժամկետներում և հասցեով </w:t>
      </w:r>
      <w:r w:rsidRPr="0025742C">
        <w:rPr>
          <w:rFonts w:ascii="GHEA Grapalat" w:hAnsi="GHEA Grapalat" w:cs="Sylfaen"/>
          <w:sz w:val="20"/>
          <w:lang w:val="hy-AM"/>
        </w:rPr>
        <w:t>Գնորդին</w:t>
      </w:r>
      <w:r w:rsidRPr="0025742C">
        <w:rPr>
          <w:rFonts w:ascii="GHEA Grapalat" w:hAnsi="GHEA Grapalat" w:cs="Times Armenian"/>
          <w:sz w:val="20"/>
          <w:lang w:val="hy-AM"/>
        </w:rPr>
        <w:t xml:space="preserve"> </w:t>
      </w:r>
      <w:r w:rsidRPr="0025742C">
        <w:rPr>
          <w:rFonts w:ascii="GHEA Grapalat" w:hAnsi="GHEA Grapalat" w:cs="Sylfaen"/>
          <w:sz w:val="20"/>
          <w:lang w:val="hy-AM"/>
        </w:rPr>
        <w:t>մատակարարել</w:t>
      </w:r>
      <w:r w:rsidRPr="0025742C">
        <w:rPr>
          <w:rFonts w:ascii="GHEA Grapalat" w:hAnsi="GHEA Grapalat" w:cs="Times Armenian"/>
          <w:sz w:val="20"/>
          <w:lang w:val="hy-AM"/>
        </w:rPr>
        <w:t xml:space="preserve"> պ</w:t>
      </w:r>
      <w:r w:rsidRPr="0025742C">
        <w:rPr>
          <w:rFonts w:ascii="GHEA Grapalat" w:hAnsi="GHEA Grapalat" w:cs="Sylfaen"/>
          <w:sz w:val="20"/>
          <w:lang w:val="hy-AM"/>
        </w:rPr>
        <w:t>այմանա</w:t>
      </w:r>
      <w:r w:rsidRPr="0025742C">
        <w:rPr>
          <w:rFonts w:ascii="GHEA Grapalat" w:hAnsi="GHEA Grapalat"/>
          <w:sz w:val="20"/>
          <w:lang w:val="hy-AM"/>
        </w:rPr>
        <w:t>գ</w:t>
      </w:r>
      <w:r w:rsidRPr="0025742C">
        <w:rPr>
          <w:rFonts w:ascii="GHEA Grapalat" w:hAnsi="GHEA Grapalat" w:cs="Sylfaen"/>
          <w:sz w:val="20"/>
          <w:lang w:val="hy-AM"/>
        </w:rPr>
        <w:t>րի</w:t>
      </w:r>
      <w:r w:rsidRPr="0025742C">
        <w:rPr>
          <w:rFonts w:ascii="GHEA Grapalat" w:hAnsi="GHEA Grapalat" w:cs="Times Armenian"/>
          <w:sz w:val="20"/>
          <w:lang w:val="hy-AM"/>
        </w:rPr>
        <w:t xml:space="preserve"> N 1 </w:t>
      </w:r>
      <w:r w:rsidRPr="0025742C">
        <w:rPr>
          <w:rFonts w:ascii="GHEA Grapalat" w:hAnsi="GHEA Grapalat" w:cs="Sylfaen"/>
          <w:sz w:val="20"/>
          <w:lang w:val="hy-AM"/>
        </w:rPr>
        <w:t>հավելվածով`</w:t>
      </w:r>
      <w:r w:rsidRPr="0025742C">
        <w:rPr>
          <w:rFonts w:ascii="GHEA Grapalat" w:hAnsi="GHEA Grapalat" w:cs="Times Armenian"/>
          <w:sz w:val="20"/>
          <w:lang w:val="hy-AM"/>
        </w:rPr>
        <w:t xml:space="preserve"> </w:t>
      </w:r>
      <w:r w:rsidRPr="0025742C">
        <w:rPr>
          <w:rFonts w:ascii="GHEA Grapalat" w:hAnsi="GHEA Grapalat" w:cs="Sylfaen"/>
          <w:sz w:val="20"/>
          <w:lang w:val="hy-AM"/>
        </w:rPr>
        <w:t>Տեխնիկական</w:t>
      </w:r>
      <w:r w:rsidRPr="0025742C">
        <w:rPr>
          <w:rFonts w:ascii="GHEA Grapalat" w:hAnsi="GHEA Grapalat" w:cs="Times Armenian"/>
          <w:sz w:val="20"/>
          <w:lang w:val="hy-AM"/>
        </w:rPr>
        <w:t xml:space="preserve"> </w:t>
      </w:r>
      <w:r w:rsidRPr="0025742C">
        <w:rPr>
          <w:rFonts w:ascii="GHEA Grapalat" w:hAnsi="GHEA Grapalat" w:cs="Sylfaen"/>
          <w:sz w:val="20"/>
          <w:lang w:val="hy-AM"/>
        </w:rPr>
        <w:t>բնութա</w:t>
      </w:r>
      <w:r w:rsidRPr="0025742C">
        <w:rPr>
          <w:rFonts w:ascii="GHEA Grapalat" w:hAnsi="GHEA Grapalat" w:cs="Times Armenian"/>
          <w:sz w:val="20"/>
          <w:lang w:val="hy-AM"/>
        </w:rPr>
        <w:t>գի</w:t>
      </w:r>
      <w:r w:rsidRPr="0025742C">
        <w:rPr>
          <w:rFonts w:ascii="GHEA Grapalat" w:hAnsi="GHEA Grapalat" w:cs="Sylfaen"/>
          <w:sz w:val="20"/>
          <w:lang w:val="hy-AM"/>
        </w:rPr>
        <w:t>ր-գնման-ժամանակացուցով նախատեսված</w:t>
      </w:r>
      <w:r w:rsidRPr="0025742C">
        <w:rPr>
          <w:rFonts w:ascii="GHEA Grapalat" w:hAnsi="GHEA Grapalat" w:cs="Times Armenian"/>
          <w:sz w:val="20"/>
          <w:lang w:val="hy-AM"/>
        </w:rPr>
        <w:t xml:space="preserve"> ապրանքը (այսուհետ` ապրանք), </w:t>
      </w:r>
      <w:r w:rsidRPr="0025742C">
        <w:rPr>
          <w:rFonts w:ascii="GHEA Grapalat" w:hAnsi="GHEA Grapalat" w:cs="Sylfaen"/>
          <w:sz w:val="20"/>
          <w:lang w:val="hy-AM"/>
        </w:rPr>
        <w:t>իսկ</w:t>
      </w:r>
      <w:r w:rsidRPr="0025742C">
        <w:rPr>
          <w:rFonts w:ascii="GHEA Grapalat" w:hAnsi="GHEA Grapalat" w:cs="Times Armenian"/>
          <w:sz w:val="20"/>
          <w:lang w:val="hy-AM"/>
        </w:rPr>
        <w:t xml:space="preserve"> </w:t>
      </w:r>
      <w:r w:rsidRPr="0025742C">
        <w:rPr>
          <w:rFonts w:ascii="GHEA Grapalat" w:hAnsi="GHEA Grapalat" w:cs="Sylfaen"/>
          <w:sz w:val="20"/>
          <w:lang w:val="hy-AM"/>
        </w:rPr>
        <w:t>Գնորդը</w:t>
      </w:r>
      <w:r w:rsidRPr="0025742C">
        <w:rPr>
          <w:rFonts w:ascii="GHEA Grapalat" w:hAnsi="GHEA Grapalat" w:cs="Times Armenian"/>
          <w:sz w:val="20"/>
          <w:lang w:val="hy-AM"/>
        </w:rPr>
        <w:t xml:space="preserve"> </w:t>
      </w:r>
      <w:r w:rsidRPr="0025742C">
        <w:rPr>
          <w:rFonts w:ascii="GHEA Grapalat" w:hAnsi="GHEA Grapalat" w:cs="Sylfaen"/>
          <w:sz w:val="20"/>
          <w:lang w:val="hy-AM"/>
        </w:rPr>
        <w:t>պարտավորվում</w:t>
      </w:r>
      <w:r w:rsidRPr="0025742C">
        <w:rPr>
          <w:rFonts w:ascii="GHEA Grapalat" w:hAnsi="GHEA Grapalat" w:cs="Times Armenian"/>
          <w:sz w:val="20"/>
          <w:lang w:val="hy-AM"/>
        </w:rPr>
        <w:t xml:space="preserve"> </w:t>
      </w:r>
      <w:r w:rsidRPr="0025742C">
        <w:rPr>
          <w:rFonts w:ascii="GHEA Grapalat" w:hAnsi="GHEA Grapalat" w:cs="Sylfaen"/>
          <w:sz w:val="20"/>
          <w:lang w:val="hy-AM"/>
        </w:rPr>
        <w:t>է</w:t>
      </w:r>
      <w:r w:rsidRPr="0025742C">
        <w:rPr>
          <w:rFonts w:ascii="GHEA Grapalat" w:hAnsi="GHEA Grapalat" w:cs="Times Armenian"/>
          <w:sz w:val="20"/>
          <w:lang w:val="hy-AM"/>
        </w:rPr>
        <w:t xml:space="preserve"> </w:t>
      </w:r>
      <w:r w:rsidRPr="0025742C">
        <w:rPr>
          <w:rFonts w:ascii="GHEA Grapalat" w:hAnsi="GHEA Grapalat" w:cs="Sylfaen"/>
          <w:sz w:val="20"/>
          <w:lang w:val="hy-AM"/>
        </w:rPr>
        <w:t>ընդունել</w:t>
      </w:r>
      <w:r w:rsidRPr="0025742C">
        <w:rPr>
          <w:rFonts w:ascii="GHEA Grapalat" w:hAnsi="GHEA Grapalat" w:cs="Times Armenian"/>
          <w:sz w:val="20"/>
          <w:lang w:val="hy-AM"/>
        </w:rPr>
        <w:t xml:space="preserve"> ա</w:t>
      </w:r>
      <w:r w:rsidRPr="0025742C">
        <w:rPr>
          <w:rFonts w:ascii="GHEA Grapalat" w:hAnsi="GHEA Grapalat" w:cs="Sylfaen"/>
          <w:sz w:val="20"/>
          <w:lang w:val="hy-AM"/>
        </w:rPr>
        <w:t>պրանքը</w:t>
      </w:r>
      <w:r w:rsidRPr="0025742C">
        <w:rPr>
          <w:rFonts w:ascii="GHEA Grapalat" w:hAnsi="GHEA Grapalat" w:cs="Times Armenian"/>
          <w:sz w:val="20"/>
          <w:lang w:val="hy-AM"/>
        </w:rPr>
        <w:t xml:space="preserve"> </w:t>
      </w:r>
      <w:r w:rsidRPr="0025742C">
        <w:rPr>
          <w:rFonts w:ascii="GHEA Grapalat" w:hAnsi="GHEA Grapalat" w:cs="Sylfaen"/>
          <w:sz w:val="20"/>
          <w:lang w:val="hy-AM"/>
        </w:rPr>
        <w:t>և</w:t>
      </w:r>
      <w:r w:rsidRPr="0025742C">
        <w:rPr>
          <w:rFonts w:ascii="GHEA Grapalat" w:hAnsi="GHEA Grapalat" w:cs="Times Armenian"/>
          <w:sz w:val="20"/>
          <w:lang w:val="hy-AM"/>
        </w:rPr>
        <w:t xml:space="preserve"> </w:t>
      </w:r>
      <w:r w:rsidRPr="0025742C">
        <w:rPr>
          <w:rFonts w:ascii="GHEA Grapalat" w:hAnsi="GHEA Grapalat" w:cs="Sylfaen"/>
          <w:sz w:val="20"/>
          <w:lang w:val="hy-AM"/>
        </w:rPr>
        <w:t>վճարել</w:t>
      </w:r>
      <w:r w:rsidRPr="0025742C">
        <w:rPr>
          <w:rFonts w:ascii="GHEA Grapalat" w:hAnsi="GHEA Grapalat" w:cs="Times Armenian"/>
          <w:sz w:val="20"/>
          <w:lang w:val="hy-AM"/>
        </w:rPr>
        <w:t xml:space="preserve"> </w:t>
      </w:r>
      <w:r w:rsidRPr="0025742C">
        <w:rPr>
          <w:rFonts w:ascii="GHEA Grapalat" w:hAnsi="GHEA Grapalat" w:cs="Sylfaen"/>
          <w:sz w:val="20"/>
          <w:lang w:val="hy-AM"/>
        </w:rPr>
        <w:t>դրա</w:t>
      </w:r>
      <w:r w:rsidRPr="0025742C">
        <w:rPr>
          <w:rFonts w:ascii="GHEA Grapalat" w:hAnsi="GHEA Grapalat" w:cs="Times Armenian"/>
          <w:sz w:val="20"/>
          <w:lang w:val="hy-AM"/>
        </w:rPr>
        <w:t xml:space="preserve"> </w:t>
      </w:r>
      <w:r w:rsidRPr="0025742C">
        <w:rPr>
          <w:rFonts w:ascii="GHEA Grapalat" w:hAnsi="GHEA Grapalat" w:cs="Sylfaen"/>
          <w:sz w:val="20"/>
          <w:lang w:val="hy-AM"/>
        </w:rPr>
        <w:t>համար</w:t>
      </w:r>
      <w:r w:rsidRPr="0025742C">
        <w:rPr>
          <w:rFonts w:ascii="GHEA Grapalat" w:hAnsi="GHEA Grapalat" w:cs="Times Armenian"/>
          <w:sz w:val="20"/>
          <w:lang w:val="hy-AM"/>
        </w:rPr>
        <w:t xml:space="preserve">։ </w:t>
      </w:r>
    </w:p>
    <w:p w14:paraId="41DADBA1" w14:textId="77777777" w:rsidR="00492A0A" w:rsidRPr="0025742C" w:rsidRDefault="00492A0A" w:rsidP="00492A0A">
      <w:pPr>
        <w:ind w:firstLine="709"/>
        <w:jc w:val="both"/>
        <w:rPr>
          <w:rFonts w:ascii="GHEA Grapalat" w:hAnsi="GHEA Grapalat" w:cs="Times Armenian"/>
          <w:sz w:val="20"/>
          <w:lang w:val="hy-AM"/>
        </w:rPr>
      </w:pPr>
    </w:p>
    <w:p w14:paraId="042876C0" w14:textId="77777777" w:rsidR="00492A0A" w:rsidRPr="0025742C" w:rsidRDefault="00492A0A" w:rsidP="00492A0A">
      <w:pPr>
        <w:ind w:firstLine="709"/>
        <w:jc w:val="both"/>
        <w:rPr>
          <w:rFonts w:ascii="GHEA Grapalat" w:hAnsi="GHEA Grapalat"/>
          <w:b/>
          <w:sz w:val="20"/>
          <w:lang w:val="hy-AM"/>
        </w:rPr>
      </w:pPr>
      <w:r w:rsidRPr="0025742C">
        <w:rPr>
          <w:rFonts w:ascii="GHEA Grapalat" w:hAnsi="GHEA Grapalat"/>
          <w:sz w:val="20"/>
          <w:lang w:val="hy-AM"/>
        </w:rPr>
        <w:tab/>
      </w:r>
      <w:r w:rsidRPr="0025742C">
        <w:rPr>
          <w:rFonts w:ascii="GHEA Grapalat" w:hAnsi="GHEA Grapalat"/>
          <w:b/>
          <w:sz w:val="20"/>
          <w:lang w:val="hy-AM"/>
        </w:rPr>
        <w:t>2. ԿՈՂՄԵՐԻ ԻՐԱՎՈՒՆՔՆԵՐԸ ԵՎ ՊԱՐՏԱԿԱՆՈՒԹՅՈՒՆՆԵՐԸ</w:t>
      </w:r>
    </w:p>
    <w:p w14:paraId="1F604D43" w14:textId="77777777" w:rsidR="00492A0A" w:rsidRPr="0025742C" w:rsidRDefault="00492A0A" w:rsidP="00492A0A">
      <w:pPr>
        <w:ind w:firstLine="709"/>
        <w:jc w:val="both"/>
        <w:rPr>
          <w:rFonts w:ascii="GHEA Grapalat" w:hAnsi="GHEA Grapalat"/>
          <w:sz w:val="20"/>
          <w:lang w:val="hy-AM"/>
        </w:rPr>
      </w:pPr>
    </w:p>
    <w:p w14:paraId="4C80CEF1" w14:textId="77777777" w:rsidR="00492A0A" w:rsidRPr="0025742C" w:rsidRDefault="00492A0A" w:rsidP="00492A0A">
      <w:pPr>
        <w:ind w:firstLine="709"/>
        <w:jc w:val="both"/>
        <w:rPr>
          <w:rFonts w:ascii="GHEA Grapalat" w:hAnsi="GHEA Grapalat"/>
          <w:b/>
          <w:sz w:val="20"/>
          <w:lang w:val="hy-AM"/>
        </w:rPr>
      </w:pPr>
      <w:r w:rsidRPr="0025742C">
        <w:rPr>
          <w:rFonts w:ascii="GHEA Grapalat" w:hAnsi="GHEA Grapalat"/>
          <w:b/>
          <w:sz w:val="20"/>
          <w:lang w:val="hy-AM"/>
        </w:rPr>
        <w:t>2.1 Գնորդն իրավունք ունի`</w:t>
      </w:r>
    </w:p>
    <w:p w14:paraId="048FD7F5" w14:textId="3E69C106"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E7259" w:rsidRPr="000E7259">
        <w:rPr>
          <w:rFonts w:ascii="GHEA Grapalat" w:hAnsi="GHEA Grapalat"/>
          <w:sz w:val="20"/>
          <w:u w:val="single"/>
          <w:lang w:val="hy-AM"/>
        </w:rPr>
        <w:t>2</w:t>
      </w:r>
      <w:r w:rsidRPr="0025742C">
        <w:rPr>
          <w:rFonts w:ascii="GHEA Grapalat" w:hAnsi="GHEA Grapalat"/>
          <w:sz w:val="20"/>
          <w:lang w:val="hy-AM"/>
        </w:rPr>
        <w:t xml:space="preserve"> օրից ավելի:</w:t>
      </w:r>
    </w:p>
    <w:p w14:paraId="1D5C94C4"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03C3F6FA"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ա) պահանջել հատուցելու ապրանքի անպատշաճ որակի լինելու պատճառով իր կատարած ծախսերը.</w:t>
      </w:r>
    </w:p>
    <w:p w14:paraId="0FE68B26"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A74D85F"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գ) հրաժարվել պայմանագիրը կատարելուց և պահանջել վերադարձնելու ապրանքի համար վճարված գումարը:</w:t>
      </w:r>
    </w:p>
    <w:p w14:paraId="0F9D6465"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2.1.3 Եթե հանձնվել է պայմանագրով որոշվածից պակաս քանակի ապրանք, ապա` </w:t>
      </w:r>
    </w:p>
    <w:p w14:paraId="24212CCB"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ա)  պահանջել լրացնելու ապրանքի պակաս հանձնված քանակը,</w:t>
      </w:r>
    </w:p>
    <w:p w14:paraId="27C020C5"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10B5E1D0"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2.1.4 Եթե հանձնվել է տեսակի պայմանի խախտմամբ ապրանք,  իր ընտրությամբ`</w:t>
      </w:r>
    </w:p>
    <w:p w14:paraId="2CA49D8A"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423C7AB8"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253CB88A"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5805BDA"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8508C3E"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5520FC64" w14:textId="77777777" w:rsidR="00492A0A" w:rsidRPr="0025742C" w:rsidRDefault="00492A0A" w:rsidP="00492A0A">
      <w:pPr>
        <w:tabs>
          <w:tab w:val="left" w:pos="720"/>
        </w:tabs>
        <w:ind w:firstLine="709"/>
        <w:jc w:val="both"/>
        <w:rPr>
          <w:rFonts w:ascii="GHEA Grapalat" w:hAnsi="GHEA Grapalat"/>
          <w:sz w:val="20"/>
          <w:lang w:val="hy-AM"/>
        </w:rPr>
      </w:pPr>
      <w:r w:rsidRPr="0025742C">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6D7F684F" w14:textId="77777777" w:rsidR="00492A0A" w:rsidRPr="0025742C" w:rsidRDefault="00492A0A" w:rsidP="00492A0A">
      <w:pPr>
        <w:tabs>
          <w:tab w:val="left" w:pos="720"/>
        </w:tabs>
        <w:ind w:firstLine="709"/>
        <w:jc w:val="both"/>
        <w:rPr>
          <w:rFonts w:ascii="GHEA Grapalat" w:hAnsi="GHEA Grapalat"/>
          <w:sz w:val="20"/>
          <w:lang w:val="hy-AM"/>
        </w:rPr>
      </w:pPr>
      <w:r w:rsidRPr="0025742C">
        <w:rPr>
          <w:rFonts w:ascii="GHEA Grapalat" w:hAnsi="GHEA Grapalat"/>
          <w:sz w:val="20"/>
          <w:lang w:val="hy-AM"/>
        </w:rPr>
        <w:tab/>
        <w:t>2.1.7.1 Վաճառողի կողմից պայմանագիրը խախտելն էական է համարվում, եթե`</w:t>
      </w:r>
    </w:p>
    <w:p w14:paraId="4BD192B0" w14:textId="77777777" w:rsidR="00492A0A" w:rsidRPr="0025742C" w:rsidRDefault="00492A0A" w:rsidP="00492A0A">
      <w:pPr>
        <w:tabs>
          <w:tab w:val="left" w:pos="720"/>
        </w:tabs>
        <w:ind w:firstLine="709"/>
        <w:jc w:val="both"/>
        <w:rPr>
          <w:rFonts w:ascii="GHEA Grapalat" w:hAnsi="GHEA Grapalat"/>
          <w:sz w:val="20"/>
          <w:lang w:val="hy-AM"/>
        </w:rPr>
      </w:pPr>
      <w:r w:rsidRPr="0025742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1F54AAC" w14:textId="0E8D496C" w:rsidR="00492A0A" w:rsidRPr="0025742C" w:rsidRDefault="00492A0A" w:rsidP="00492A0A">
      <w:pPr>
        <w:tabs>
          <w:tab w:val="left" w:pos="720"/>
        </w:tabs>
        <w:ind w:firstLine="709"/>
        <w:jc w:val="both"/>
        <w:rPr>
          <w:rFonts w:ascii="GHEA Grapalat" w:hAnsi="GHEA Grapalat"/>
          <w:sz w:val="20"/>
          <w:lang w:val="hy-AM"/>
        </w:rPr>
      </w:pPr>
      <w:r w:rsidRPr="0025742C">
        <w:rPr>
          <w:rFonts w:ascii="GHEA Grapalat" w:hAnsi="GHEA Grapalat"/>
          <w:sz w:val="20"/>
          <w:lang w:val="hy-AM"/>
        </w:rPr>
        <w:tab/>
        <w:t xml:space="preserve">բ) ապրանքի մատակարարման ժամկետները խախտվել են </w:t>
      </w:r>
      <w:r w:rsidR="000E7259" w:rsidRPr="00476306">
        <w:rPr>
          <w:rFonts w:ascii="GHEA Grapalat" w:hAnsi="GHEA Grapalat"/>
          <w:sz w:val="20"/>
          <w:u w:val="single"/>
          <w:lang w:val="hy-AM"/>
        </w:rPr>
        <w:t>2</w:t>
      </w:r>
      <w:r w:rsidRPr="0025742C">
        <w:rPr>
          <w:rFonts w:ascii="GHEA Grapalat" w:hAnsi="GHEA Grapalat"/>
          <w:sz w:val="20"/>
          <w:lang w:val="hy-AM"/>
        </w:rPr>
        <w:t xml:space="preserve"> օրից ավելի,</w:t>
      </w:r>
    </w:p>
    <w:p w14:paraId="7A3E6F10" w14:textId="77777777" w:rsidR="00492A0A" w:rsidRPr="0025742C" w:rsidRDefault="00492A0A" w:rsidP="00492A0A">
      <w:pPr>
        <w:tabs>
          <w:tab w:val="left" w:pos="720"/>
        </w:tabs>
        <w:ind w:firstLine="709"/>
        <w:jc w:val="both"/>
        <w:rPr>
          <w:rFonts w:ascii="GHEA Grapalat" w:hAnsi="GHEA Grapalat"/>
          <w:sz w:val="20"/>
          <w:lang w:val="hy-AM"/>
        </w:rPr>
      </w:pPr>
      <w:r w:rsidRPr="0025742C">
        <w:rPr>
          <w:rFonts w:ascii="GHEA Grapalat" w:hAnsi="GHEA Grapalat"/>
          <w:sz w:val="20"/>
          <w:lang w:val="hy-AM"/>
        </w:rPr>
        <w:t>2.1.8 Զննել ապրանքը և հայտնաբերված թերությունների մասին անհապաղ տեղեկացնել Վաճառողին։</w:t>
      </w:r>
    </w:p>
    <w:p w14:paraId="4837BD10" w14:textId="77777777" w:rsidR="00492A0A" w:rsidRPr="0025742C" w:rsidRDefault="00492A0A" w:rsidP="00492A0A">
      <w:pPr>
        <w:tabs>
          <w:tab w:val="left" w:pos="720"/>
        </w:tabs>
        <w:ind w:firstLine="709"/>
        <w:jc w:val="both"/>
        <w:rPr>
          <w:rFonts w:ascii="GHEA Grapalat" w:hAnsi="GHEA Grapalat"/>
          <w:sz w:val="12"/>
          <w:szCs w:val="12"/>
          <w:lang w:val="hy-AM"/>
        </w:rPr>
      </w:pPr>
    </w:p>
    <w:p w14:paraId="1D5CD938" w14:textId="77777777" w:rsidR="00492A0A" w:rsidRPr="0025742C" w:rsidRDefault="00492A0A" w:rsidP="00492A0A">
      <w:pPr>
        <w:ind w:firstLine="709"/>
        <w:jc w:val="both"/>
        <w:rPr>
          <w:rFonts w:ascii="GHEA Grapalat" w:hAnsi="GHEA Grapalat"/>
          <w:b/>
          <w:sz w:val="20"/>
          <w:lang w:val="hy-AM"/>
        </w:rPr>
      </w:pPr>
      <w:r w:rsidRPr="0025742C">
        <w:rPr>
          <w:rFonts w:ascii="GHEA Grapalat" w:hAnsi="GHEA Grapalat"/>
          <w:b/>
          <w:sz w:val="20"/>
          <w:lang w:val="hy-AM"/>
        </w:rPr>
        <w:t>2.2 Գնորդը պարտավոր է`</w:t>
      </w:r>
    </w:p>
    <w:p w14:paraId="0E05FAFC"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167A4D85"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CFCB517"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35BC2207"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0D7224F6"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6F00B09B" w14:textId="77777777" w:rsidR="00492A0A" w:rsidRPr="0025742C" w:rsidRDefault="00492A0A" w:rsidP="00492A0A">
      <w:pPr>
        <w:ind w:firstLine="709"/>
        <w:jc w:val="both"/>
        <w:rPr>
          <w:rFonts w:ascii="GHEA Grapalat" w:hAnsi="GHEA Grapalat"/>
          <w:sz w:val="20"/>
          <w:lang w:val="hy-AM"/>
        </w:rPr>
      </w:pPr>
    </w:p>
    <w:p w14:paraId="08840FD7" w14:textId="77777777" w:rsidR="00492A0A" w:rsidRPr="0025742C" w:rsidRDefault="00492A0A" w:rsidP="00492A0A">
      <w:pPr>
        <w:ind w:firstLine="709"/>
        <w:jc w:val="both"/>
        <w:rPr>
          <w:rFonts w:ascii="GHEA Grapalat" w:hAnsi="GHEA Grapalat"/>
          <w:b/>
          <w:sz w:val="20"/>
          <w:lang w:val="hy-AM"/>
        </w:rPr>
      </w:pPr>
      <w:r w:rsidRPr="0025742C">
        <w:rPr>
          <w:rFonts w:ascii="GHEA Grapalat" w:hAnsi="GHEA Grapalat"/>
          <w:b/>
          <w:sz w:val="20"/>
          <w:lang w:val="hy-AM"/>
        </w:rPr>
        <w:t>2.3 Վաճառողն իրավունք ունի`</w:t>
      </w:r>
    </w:p>
    <w:p w14:paraId="4D606360"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2.3.1 Գնորդից պահանջել ընդունելու պայմանագրով նախատեսված </w:t>
      </w:r>
      <w:r w:rsidRPr="0025742C">
        <w:rPr>
          <w:rFonts w:ascii="GHEA Grapalat" w:hAnsi="GHEA Grapalat" w:cs="Sylfaen"/>
          <w:sz w:val="20"/>
          <w:lang w:val="hy-AM"/>
        </w:rPr>
        <w:t>կար</w:t>
      </w:r>
      <w:r w:rsidRPr="0025742C">
        <w:rPr>
          <w:rFonts w:ascii="GHEA Grapalat" w:hAnsi="GHEA Grapalat" w:cs="Times Armenian"/>
          <w:sz w:val="20"/>
          <w:lang w:val="hy-AM"/>
        </w:rPr>
        <w:t>գ</w:t>
      </w:r>
      <w:r w:rsidRPr="0025742C">
        <w:rPr>
          <w:rFonts w:ascii="GHEA Grapalat" w:hAnsi="GHEA Grapalat" w:cs="Sylfaen"/>
          <w:sz w:val="20"/>
          <w:lang w:val="hy-AM"/>
        </w:rPr>
        <w:t>ով</w:t>
      </w:r>
      <w:r w:rsidRPr="0025742C">
        <w:rPr>
          <w:rFonts w:ascii="GHEA Grapalat" w:hAnsi="GHEA Grapalat" w:cs="Times Armenian"/>
          <w:sz w:val="20"/>
          <w:lang w:val="hy-AM"/>
        </w:rPr>
        <w:t xml:space="preserve">, </w:t>
      </w:r>
      <w:r w:rsidRPr="0025742C">
        <w:rPr>
          <w:rFonts w:ascii="GHEA Grapalat" w:hAnsi="GHEA Grapalat" w:cs="Sylfaen"/>
          <w:sz w:val="20"/>
          <w:lang w:val="hy-AM"/>
        </w:rPr>
        <w:t>ծավալներով,</w:t>
      </w:r>
      <w:r w:rsidRPr="0025742C">
        <w:rPr>
          <w:rFonts w:ascii="GHEA Grapalat" w:hAnsi="GHEA Grapalat" w:cs="Times Armenian"/>
          <w:sz w:val="20"/>
          <w:lang w:val="hy-AM"/>
        </w:rPr>
        <w:t xml:space="preserve"> ժամկետներում և հասցեով</w:t>
      </w:r>
      <w:r w:rsidRPr="0025742C">
        <w:rPr>
          <w:rFonts w:ascii="GHEA Grapalat" w:hAnsi="GHEA Grapalat"/>
          <w:sz w:val="20"/>
          <w:lang w:val="hy-AM"/>
        </w:rPr>
        <w:t xml:space="preserve"> մատակարարված ապրանքը: </w:t>
      </w:r>
    </w:p>
    <w:p w14:paraId="05D14387"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2.3.2 Գնորդից պահանջել վճարելու պայմանագրով նախատեսված </w:t>
      </w:r>
      <w:r w:rsidRPr="0025742C">
        <w:rPr>
          <w:rFonts w:ascii="GHEA Grapalat" w:hAnsi="GHEA Grapalat" w:cs="Sylfaen"/>
          <w:sz w:val="20"/>
          <w:lang w:val="hy-AM"/>
        </w:rPr>
        <w:t>կար</w:t>
      </w:r>
      <w:r w:rsidRPr="0025742C">
        <w:rPr>
          <w:rFonts w:ascii="GHEA Grapalat" w:hAnsi="GHEA Grapalat" w:cs="Times Armenian"/>
          <w:sz w:val="20"/>
          <w:lang w:val="hy-AM"/>
        </w:rPr>
        <w:t>գ</w:t>
      </w:r>
      <w:r w:rsidRPr="0025742C">
        <w:rPr>
          <w:rFonts w:ascii="GHEA Grapalat" w:hAnsi="GHEA Grapalat" w:cs="Sylfaen"/>
          <w:sz w:val="20"/>
          <w:lang w:val="hy-AM"/>
        </w:rPr>
        <w:t>ով</w:t>
      </w:r>
      <w:r w:rsidRPr="0025742C">
        <w:rPr>
          <w:rFonts w:ascii="GHEA Grapalat" w:hAnsi="GHEA Grapalat" w:cs="Times Armenian"/>
          <w:sz w:val="20"/>
          <w:lang w:val="hy-AM"/>
        </w:rPr>
        <w:t xml:space="preserve">, </w:t>
      </w:r>
      <w:r w:rsidRPr="0025742C">
        <w:rPr>
          <w:rFonts w:ascii="GHEA Grapalat" w:hAnsi="GHEA Grapalat" w:cs="Sylfaen"/>
          <w:sz w:val="20"/>
          <w:lang w:val="hy-AM"/>
        </w:rPr>
        <w:t>ծավալներով,</w:t>
      </w:r>
      <w:r w:rsidRPr="0025742C">
        <w:rPr>
          <w:rFonts w:ascii="GHEA Grapalat" w:hAnsi="GHEA Grapalat" w:cs="Times Armenian"/>
          <w:sz w:val="20"/>
          <w:lang w:val="hy-AM"/>
        </w:rPr>
        <w:t xml:space="preserve"> ժամկետներում և հասցեով</w:t>
      </w:r>
      <w:r w:rsidRPr="0025742C">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481849DD"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2.3.3 Միակողմանի լուծել պայմանագիրը (լրիվ կամ մասնակի), եթե Գնորդն էականորեն խախտել է պայմանագիրը:</w:t>
      </w:r>
    </w:p>
    <w:p w14:paraId="66D6897C"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4F6550F5"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2.3.4 Գնորդի համաձայնությամբ վաղաժամկետ մատակարարել ապրանքը։ </w:t>
      </w:r>
    </w:p>
    <w:p w14:paraId="7CDFAAF4" w14:textId="77777777" w:rsidR="00492A0A" w:rsidRPr="0025742C" w:rsidRDefault="00492A0A" w:rsidP="00492A0A">
      <w:pPr>
        <w:ind w:firstLine="709"/>
        <w:jc w:val="both"/>
        <w:rPr>
          <w:rFonts w:ascii="GHEA Grapalat" w:hAnsi="GHEA Grapalat"/>
          <w:sz w:val="20"/>
          <w:lang w:val="hy-AM"/>
        </w:rPr>
      </w:pPr>
    </w:p>
    <w:p w14:paraId="2BAE5EAF" w14:textId="77777777" w:rsidR="00492A0A" w:rsidRPr="0025742C" w:rsidRDefault="00492A0A" w:rsidP="00492A0A">
      <w:pPr>
        <w:ind w:firstLine="709"/>
        <w:jc w:val="both"/>
        <w:rPr>
          <w:rFonts w:ascii="GHEA Grapalat" w:hAnsi="GHEA Grapalat"/>
          <w:b/>
          <w:sz w:val="20"/>
          <w:lang w:val="hy-AM"/>
        </w:rPr>
      </w:pPr>
      <w:r w:rsidRPr="0025742C">
        <w:rPr>
          <w:rFonts w:ascii="GHEA Grapalat" w:hAnsi="GHEA Grapalat"/>
          <w:b/>
          <w:sz w:val="20"/>
          <w:lang w:val="hy-AM"/>
        </w:rPr>
        <w:t>2.4 Վաճառողը պարտավոր է`</w:t>
      </w:r>
    </w:p>
    <w:p w14:paraId="5B7325C8"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2.4.1 Գնորդին հանձնել ապրանքը` պայմանագրով նախատեսված կարգով, </w:t>
      </w:r>
      <w:r w:rsidRPr="0025742C">
        <w:rPr>
          <w:rFonts w:ascii="GHEA Grapalat" w:hAnsi="GHEA Grapalat" w:cs="Sylfaen"/>
          <w:sz w:val="20"/>
          <w:lang w:val="hy-AM"/>
        </w:rPr>
        <w:t>ծավալներով,</w:t>
      </w:r>
      <w:r w:rsidRPr="0025742C">
        <w:rPr>
          <w:rFonts w:ascii="GHEA Grapalat" w:hAnsi="GHEA Grapalat" w:cs="Times Armenian"/>
          <w:sz w:val="20"/>
          <w:lang w:val="hy-AM"/>
        </w:rPr>
        <w:t xml:space="preserve"> ժամկետներում և հասցեով:</w:t>
      </w:r>
    </w:p>
    <w:p w14:paraId="6B7D4B10"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0B583BF"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2.4.3 Գնորդին հանձնել երրորդ անձանց իրավունքներից ազատ ապրանք:</w:t>
      </w:r>
    </w:p>
    <w:p w14:paraId="0E8C15A0"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F26496F"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6ADBE48A"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10DB6B56"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4CB1769E"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2.4.9 Գնորդին հանձնել ապրանքի պատկանելիքները և համապատասխան փաստաթղթերը։</w:t>
      </w:r>
    </w:p>
    <w:p w14:paraId="4F2063F7"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28A7C908"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lastRenderedPageBreak/>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47D80AA0" w14:textId="77777777" w:rsidR="00492A0A" w:rsidRPr="0025742C" w:rsidRDefault="00492A0A" w:rsidP="00492A0A">
      <w:pPr>
        <w:ind w:firstLine="709"/>
        <w:jc w:val="both"/>
        <w:rPr>
          <w:rFonts w:ascii="GHEA Grapalat" w:hAnsi="GHEA Grapalat"/>
          <w:lang w:val="hy-AM"/>
        </w:rPr>
      </w:pPr>
    </w:p>
    <w:p w14:paraId="461C8A58" w14:textId="77777777" w:rsidR="00492A0A" w:rsidRPr="0025742C" w:rsidRDefault="00492A0A" w:rsidP="00492A0A">
      <w:pPr>
        <w:ind w:firstLine="709"/>
        <w:jc w:val="center"/>
        <w:rPr>
          <w:rFonts w:ascii="GHEA Grapalat" w:hAnsi="GHEA Grapalat"/>
          <w:b/>
          <w:sz w:val="20"/>
          <w:lang w:val="hy-AM"/>
        </w:rPr>
      </w:pPr>
      <w:r w:rsidRPr="0025742C">
        <w:rPr>
          <w:rFonts w:ascii="GHEA Grapalat" w:hAnsi="GHEA Grapalat"/>
          <w:b/>
          <w:sz w:val="20"/>
          <w:lang w:val="hy-AM"/>
        </w:rPr>
        <w:t>3. ՊԱՅՄԱՆԱԳՐԻ ԳԻՆԸ ԵՎ ՎՃԱՐՄԱՆ ԿԱՐԳԸ</w:t>
      </w:r>
    </w:p>
    <w:p w14:paraId="4FF4333A"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3.1  Պայմանագրի գինը կազմում է ________________ ՀՀ դրամ, ներառյալ ԱԱՀ-ն:</w:t>
      </w:r>
      <w:r w:rsidRPr="0025742C">
        <w:rPr>
          <w:rFonts w:ascii="GHEA Grapalat" w:hAnsi="GHEA Grapalat"/>
          <w:sz w:val="20"/>
          <w:vertAlign w:val="superscript"/>
          <w:lang w:val="hy-AM"/>
        </w:rPr>
        <w:footnoteReference w:id="3"/>
      </w:r>
      <w:r w:rsidRPr="0025742C">
        <w:rPr>
          <w:rFonts w:ascii="GHEA Grapalat" w:hAnsi="GHEA Grapalat"/>
          <w:sz w:val="20"/>
          <w:lang w:val="hy-AM"/>
        </w:rPr>
        <w:t xml:space="preserve">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665E0911" w14:textId="77777777" w:rsidR="00492A0A" w:rsidRPr="0025742C" w:rsidRDefault="00492A0A" w:rsidP="00492A0A">
      <w:pPr>
        <w:ind w:firstLine="720"/>
        <w:jc w:val="both"/>
        <w:rPr>
          <w:rFonts w:ascii="GHEA Grapalat" w:hAnsi="GHEA Grapalat" w:cs="Sylfaen"/>
          <w:sz w:val="20"/>
          <w:lang w:val="hy-AM"/>
        </w:rPr>
      </w:pPr>
      <w:r w:rsidRPr="0025742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08EB894"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---ը: </w:t>
      </w:r>
    </w:p>
    <w:p w14:paraId="3E4BD2B8"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7DDFA539" w14:textId="77777777" w:rsidR="00492A0A" w:rsidRPr="0025742C" w:rsidRDefault="00492A0A" w:rsidP="00492A0A">
      <w:pPr>
        <w:ind w:firstLine="720"/>
        <w:jc w:val="both"/>
        <w:rPr>
          <w:rFonts w:ascii="GHEA Grapalat" w:hAnsi="GHEA Grapalat" w:cs="Sylfaen"/>
          <w:i/>
          <w:sz w:val="20"/>
          <w:u w:val="single"/>
          <w:lang w:val="hy-AM"/>
        </w:rPr>
      </w:pPr>
    </w:p>
    <w:p w14:paraId="07D26762" w14:textId="77777777" w:rsidR="00492A0A" w:rsidRPr="0025742C" w:rsidRDefault="00492A0A" w:rsidP="00492A0A">
      <w:pPr>
        <w:ind w:firstLine="709"/>
        <w:jc w:val="center"/>
        <w:rPr>
          <w:rFonts w:ascii="GHEA Grapalat" w:hAnsi="GHEA Grapalat"/>
          <w:b/>
          <w:sz w:val="20"/>
          <w:lang w:val="hy-AM"/>
        </w:rPr>
      </w:pPr>
    </w:p>
    <w:p w14:paraId="2DD4CED4" w14:textId="77777777" w:rsidR="00492A0A" w:rsidRPr="0025742C" w:rsidRDefault="00492A0A" w:rsidP="00492A0A">
      <w:pPr>
        <w:ind w:firstLine="709"/>
        <w:jc w:val="center"/>
        <w:rPr>
          <w:rFonts w:ascii="GHEA Grapalat" w:hAnsi="GHEA Grapalat"/>
          <w:b/>
          <w:sz w:val="20"/>
          <w:lang w:val="hy-AM"/>
        </w:rPr>
      </w:pPr>
      <w:r w:rsidRPr="0025742C">
        <w:rPr>
          <w:rFonts w:ascii="GHEA Grapalat" w:hAnsi="GHEA Grapalat"/>
          <w:b/>
          <w:sz w:val="20"/>
          <w:lang w:val="hy-AM"/>
        </w:rPr>
        <w:t>4. ԱՊՐԱՆՔԻ ՈՐԱԿԸ ԵՎ ԵՐԱՇԽԻՔԸ</w:t>
      </w:r>
    </w:p>
    <w:p w14:paraId="580F65A5"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14:paraId="61BB417B" w14:textId="77777777" w:rsidR="00492A0A" w:rsidRPr="0025742C" w:rsidRDefault="00492A0A" w:rsidP="00492A0A">
      <w:pPr>
        <w:ind w:firstLine="702"/>
        <w:jc w:val="both"/>
        <w:rPr>
          <w:rFonts w:ascii="GHEA Grapalat" w:hAnsi="GHEA Grapalat" w:cs="Sylfaen"/>
          <w:sz w:val="20"/>
          <w:lang w:val="pt-BR"/>
        </w:rPr>
      </w:pPr>
      <w:r w:rsidRPr="0025742C">
        <w:rPr>
          <w:rFonts w:ascii="GHEA Grapalat" w:hAnsi="GHEA Grapalat" w:cs="Times Armenian"/>
          <w:sz w:val="20"/>
          <w:lang w:val="pt-BR"/>
        </w:rPr>
        <w:t xml:space="preserve">4.2 </w:t>
      </w:r>
      <w:r w:rsidRPr="0025742C">
        <w:rPr>
          <w:rFonts w:ascii="GHEA Grapalat" w:hAnsi="GHEA Grapalat" w:cs="Sylfaen"/>
          <w:sz w:val="20"/>
          <w:lang w:val="hy-AM"/>
        </w:rPr>
        <w:t>Ե</w:t>
      </w:r>
      <w:r w:rsidRPr="0025742C">
        <w:rPr>
          <w:rFonts w:ascii="GHEA Grapalat" w:hAnsi="GHEA Grapalat" w:cs="Sylfaen"/>
          <w:sz w:val="20"/>
          <w:lang w:val="pt-BR"/>
        </w:rPr>
        <w:t xml:space="preserve">րաշխիքային ժամկետ է սահմանվում </w:t>
      </w:r>
      <w:r w:rsidRPr="0025742C">
        <w:rPr>
          <w:rFonts w:ascii="GHEA Grapalat" w:hAnsi="GHEA Grapalat" w:cs="Sylfaen"/>
          <w:sz w:val="20"/>
          <w:lang w:val="hy-AM"/>
        </w:rPr>
        <w:t>Պայմանագրի Հավելված 1–ով յուրաքանչյուր չափաբաժնի համար սահմանված ժամկետները</w:t>
      </w:r>
      <w:r w:rsidRPr="0025742C">
        <w:rPr>
          <w:rFonts w:ascii="GHEA Grapalat" w:hAnsi="GHEA Grapalat" w:cs="Sylfaen"/>
          <w:sz w:val="20"/>
          <w:lang w:val="pt-BR"/>
        </w:rPr>
        <w:t>: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14:paraId="67CC0404" w14:textId="77777777" w:rsidR="00492A0A" w:rsidRPr="0025742C" w:rsidRDefault="00492A0A" w:rsidP="00492A0A">
      <w:pPr>
        <w:ind w:firstLine="709"/>
        <w:jc w:val="both"/>
        <w:rPr>
          <w:rFonts w:ascii="GHEA Grapalat" w:hAnsi="GHEA Grapalat"/>
          <w:sz w:val="20"/>
          <w:lang w:val="hy-AM"/>
        </w:rPr>
      </w:pPr>
    </w:p>
    <w:p w14:paraId="18C302B8" w14:textId="77777777" w:rsidR="00492A0A" w:rsidRPr="0025742C" w:rsidRDefault="00492A0A" w:rsidP="00492A0A">
      <w:pPr>
        <w:ind w:firstLine="709"/>
        <w:jc w:val="center"/>
        <w:rPr>
          <w:rFonts w:ascii="GHEA Grapalat" w:hAnsi="GHEA Grapalat"/>
          <w:b/>
          <w:sz w:val="20"/>
          <w:lang w:val="hy-AM"/>
        </w:rPr>
      </w:pPr>
    </w:p>
    <w:p w14:paraId="0C4C0A97" w14:textId="77777777" w:rsidR="00492A0A" w:rsidRPr="0025742C" w:rsidRDefault="00492A0A" w:rsidP="00492A0A">
      <w:pPr>
        <w:ind w:firstLine="709"/>
        <w:jc w:val="center"/>
        <w:rPr>
          <w:rFonts w:ascii="GHEA Grapalat" w:hAnsi="GHEA Grapalat"/>
          <w:b/>
          <w:sz w:val="20"/>
          <w:lang w:val="hy-AM"/>
        </w:rPr>
      </w:pPr>
      <w:r w:rsidRPr="0025742C">
        <w:rPr>
          <w:rFonts w:ascii="GHEA Grapalat" w:hAnsi="GHEA Grapalat"/>
          <w:b/>
          <w:sz w:val="20"/>
          <w:lang w:val="hy-AM"/>
        </w:rPr>
        <w:t>5. ԱՊՐԱՆՔԻ ՀԱՆՁՆՈՒՄԸ ԵՎ ԸՆԴՈՒՆՈՒՄԸ</w:t>
      </w:r>
    </w:p>
    <w:p w14:paraId="5C3EE9BE" w14:textId="77777777" w:rsidR="00492A0A" w:rsidRPr="0025742C" w:rsidRDefault="00492A0A" w:rsidP="00492A0A">
      <w:pPr>
        <w:ind w:firstLine="720"/>
        <w:jc w:val="both"/>
        <w:rPr>
          <w:rFonts w:ascii="GHEA Grapalat" w:hAnsi="GHEA Grapalat" w:cs="Sylfaen"/>
          <w:sz w:val="20"/>
          <w:lang w:val="hy-AM"/>
        </w:rPr>
      </w:pPr>
      <w:r w:rsidRPr="0025742C">
        <w:rPr>
          <w:rFonts w:ascii="GHEA Grapalat" w:hAnsi="GHEA Grapalat"/>
          <w:sz w:val="20"/>
          <w:lang w:val="hy-AM"/>
        </w:rPr>
        <w:t xml:space="preserve">5.1 Մատակարարված ապրանքն </w:t>
      </w:r>
      <w:r w:rsidRPr="0025742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749A0246" w14:textId="77777777" w:rsidR="00492A0A" w:rsidRPr="0025742C" w:rsidRDefault="00492A0A" w:rsidP="00492A0A">
      <w:pPr>
        <w:ind w:firstLine="720"/>
        <w:jc w:val="both"/>
        <w:rPr>
          <w:rFonts w:ascii="GHEA Grapalat" w:hAnsi="GHEA Grapalat" w:cs="Sylfaen"/>
          <w:sz w:val="20"/>
          <w:szCs w:val="20"/>
          <w:lang w:val="hy-AM"/>
        </w:rPr>
      </w:pPr>
      <w:r w:rsidRPr="0025742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25742C">
        <w:rPr>
          <w:rFonts w:ascii="GHEA Grapalat" w:hAnsi="GHEA Grapalat" w:cs="Sylfaen"/>
          <w:sz w:val="20"/>
          <w:szCs w:val="20"/>
          <w:u w:val="single"/>
          <w:lang w:val="hy-AM"/>
        </w:rPr>
        <w:t>2</w:t>
      </w:r>
      <w:r w:rsidRPr="0025742C">
        <w:rPr>
          <w:rFonts w:ascii="GHEA Grapalat" w:hAnsi="GHEA Grapalat" w:cs="Sylfaen"/>
          <w:sz w:val="20"/>
          <w:szCs w:val="20"/>
          <w:lang w:val="hy-AM"/>
        </w:rPr>
        <w:t xml:space="preserve"> օրինակ (հավելված N 3): </w:t>
      </w:r>
    </w:p>
    <w:p w14:paraId="535638FB" w14:textId="77777777" w:rsidR="00492A0A" w:rsidRPr="0025742C" w:rsidRDefault="00492A0A" w:rsidP="00492A0A">
      <w:pPr>
        <w:ind w:firstLine="720"/>
        <w:jc w:val="both"/>
        <w:rPr>
          <w:rFonts w:ascii="GHEA Grapalat" w:hAnsi="GHEA Grapalat" w:cs="Sylfaen"/>
          <w:sz w:val="20"/>
          <w:lang w:val="hy-AM"/>
        </w:rPr>
      </w:pPr>
      <w:r w:rsidRPr="0025742C">
        <w:rPr>
          <w:rFonts w:ascii="GHEA Grapalat" w:hAnsi="GHEA Grapalat" w:cs="Sylfaen"/>
          <w:sz w:val="20"/>
          <w:lang w:val="hy-AM"/>
        </w:rPr>
        <w:t xml:space="preserve">5.2 Հանձնման-ընդունման արձանագրությունը ստորագրվում է, եթե </w:t>
      </w:r>
      <w:r w:rsidRPr="0025742C">
        <w:rPr>
          <w:rFonts w:ascii="GHEA Grapalat" w:hAnsi="GHEA Grapalat"/>
          <w:sz w:val="20"/>
          <w:lang w:val="pt-BR"/>
        </w:rPr>
        <w:t xml:space="preserve">մատակարարված ապրանքը </w:t>
      </w:r>
      <w:r w:rsidRPr="0025742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2DD4D146" w14:textId="77777777" w:rsidR="00492A0A" w:rsidRPr="0025742C" w:rsidRDefault="00492A0A" w:rsidP="00492A0A">
      <w:pPr>
        <w:ind w:firstLine="720"/>
        <w:jc w:val="both"/>
        <w:rPr>
          <w:rFonts w:ascii="GHEA Grapalat" w:hAnsi="GHEA Grapalat" w:cs="Sylfaen"/>
          <w:sz w:val="20"/>
          <w:lang w:val="hy-AM"/>
        </w:rPr>
      </w:pPr>
      <w:r w:rsidRPr="0025742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586D26F8" w14:textId="77777777" w:rsidR="00492A0A" w:rsidRPr="0025742C" w:rsidRDefault="00492A0A" w:rsidP="00492A0A">
      <w:pPr>
        <w:ind w:firstLine="720"/>
        <w:jc w:val="both"/>
        <w:rPr>
          <w:rFonts w:ascii="GHEA Grapalat" w:hAnsi="GHEA Grapalat" w:cs="Sylfaen"/>
          <w:sz w:val="20"/>
          <w:lang w:val="hy-AM"/>
        </w:rPr>
      </w:pPr>
      <w:r w:rsidRPr="0025742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E7CEF4D"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5.3 Գնորդը հանձնման-ընդունման արձանագրությունը ստանալու </w:t>
      </w:r>
      <w:r w:rsidRPr="0025742C">
        <w:rPr>
          <w:rFonts w:ascii="GHEA Grapalat" w:hAnsi="GHEA Grapalat" w:cs="Sylfaen"/>
          <w:sz w:val="20"/>
          <w:szCs w:val="20"/>
          <w:lang w:val="hy-AM"/>
        </w:rPr>
        <w:t xml:space="preserve">օրվան հաջորդող աշխատանքային օրվանից հաշված </w:t>
      </w:r>
      <w:r w:rsidRPr="0025742C">
        <w:rPr>
          <w:rFonts w:ascii="GHEA Grapalat" w:hAnsi="GHEA Grapalat" w:cs="Sylfaen"/>
          <w:sz w:val="20"/>
          <w:szCs w:val="20"/>
          <w:u w:val="single"/>
          <w:lang w:val="hy-AM"/>
        </w:rPr>
        <w:t>5</w:t>
      </w:r>
      <w:r w:rsidRPr="0025742C">
        <w:rPr>
          <w:rFonts w:ascii="GHEA Grapalat" w:hAnsi="GHEA Grapalat" w:cs="Sylfaen"/>
          <w:sz w:val="20"/>
          <w:szCs w:val="20"/>
          <w:lang w:val="hy-AM"/>
        </w:rPr>
        <w:t xml:space="preserve"> աշխատանքային օրվա ընթացքում </w:t>
      </w:r>
      <w:r w:rsidRPr="0025742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49F55CCD" w14:textId="77777777" w:rsidR="00492A0A" w:rsidRPr="0025742C" w:rsidRDefault="00492A0A" w:rsidP="00492A0A">
      <w:pPr>
        <w:ind w:firstLine="720"/>
        <w:jc w:val="both"/>
        <w:rPr>
          <w:rFonts w:ascii="GHEA Grapalat" w:hAnsi="GHEA Grapalat" w:cs="Sylfaen"/>
          <w:sz w:val="20"/>
          <w:lang w:val="hy-AM"/>
        </w:rPr>
      </w:pPr>
      <w:r w:rsidRPr="0025742C">
        <w:rPr>
          <w:rFonts w:ascii="GHEA Grapalat" w:hAnsi="GHEA Grapalat"/>
          <w:sz w:val="20"/>
          <w:lang w:val="hy-AM"/>
        </w:rPr>
        <w:t xml:space="preserve">5.4 </w:t>
      </w:r>
      <w:r w:rsidRPr="0025742C">
        <w:rPr>
          <w:rFonts w:ascii="GHEA Grapalat" w:hAnsi="GHEA Grapalat" w:cs="Sylfaen"/>
          <w:sz w:val="20"/>
          <w:lang w:val="hy-AM"/>
        </w:rPr>
        <w:t xml:space="preserve">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25742C">
        <w:rPr>
          <w:rFonts w:ascii="GHEA Grapalat" w:hAnsi="GHEA Grapalat" w:cs="Sylfaen"/>
          <w:sz w:val="20"/>
          <w:lang w:val="hy-AM"/>
        </w:rPr>
        <w:lastRenderedPageBreak/>
        <w:t>պայմանագրի 5.3 կետով սահման</w:t>
      </w:r>
      <w:r w:rsidRPr="0025742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25742C">
        <w:rPr>
          <w:rFonts w:ascii="GHEA Grapalat" w:hAnsi="GHEA Grapalat" w:cs="Sylfaen"/>
          <w:sz w:val="20"/>
          <w:lang w:val="hy-AM"/>
        </w:rPr>
        <w:softHyphen/>
        <w:t xml:space="preserve">գրությունը: </w:t>
      </w:r>
    </w:p>
    <w:p w14:paraId="64F5F9D0" w14:textId="77777777" w:rsidR="00492A0A" w:rsidRPr="0025742C" w:rsidRDefault="00492A0A" w:rsidP="00492A0A">
      <w:pPr>
        <w:ind w:firstLine="720"/>
        <w:jc w:val="both"/>
        <w:rPr>
          <w:rFonts w:ascii="GHEA Grapalat" w:hAnsi="GHEA Grapalat" w:cs="Sylfaen"/>
          <w:sz w:val="20"/>
          <w:lang w:val="hy-AM"/>
        </w:rPr>
      </w:pPr>
    </w:p>
    <w:p w14:paraId="4B7D9C7E" w14:textId="77777777" w:rsidR="00492A0A" w:rsidRPr="0025742C" w:rsidRDefault="00492A0A" w:rsidP="00492A0A">
      <w:pPr>
        <w:ind w:firstLine="709"/>
        <w:jc w:val="center"/>
        <w:rPr>
          <w:rFonts w:ascii="GHEA Grapalat" w:hAnsi="GHEA Grapalat"/>
          <w:b/>
          <w:sz w:val="20"/>
          <w:lang w:val="hy-AM"/>
        </w:rPr>
      </w:pPr>
    </w:p>
    <w:p w14:paraId="2CE9783F" w14:textId="77777777" w:rsidR="00492A0A" w:rsidRPr="0025742C" w:rsidRDefault="00492A0A" w:rsidP="00492A0A">
      <w:pPr>
        <w:ind w:firstLine="709"/>
        <w:jc w:val="center"/>
        <w:rPr>
          <w:rFonts w:ascii="GHEA Grapalat" w:hAnsi="GHEA Grapalat"/>
          <w:b/>
          <w:sz w:val="20"/>
          <w:lang w:val="hy-AM"/>
        </w:rPr>
      </w:pPr>
      <w:r w:rsidRPr="0025742C">
        <w:rPr>
          <w:rFonts w:ascii="GHEA Grapalat" w:hAnsi="GHEA Grapalat"/>
          <w:b/>
          <w:sz w:val="20"/>
          <w:lang w:val="hy-AM"/>
        </w:rPr>
        <w:t>6. ԿՈՂՄԵՐԻ ՊԱՏԱՍԽԱՆԱՏՎՈՒԹՅՈՒՆԸ</w:t>
      </w:r>
    </w:p>
    <w:p w14:paraId="13B6E700"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AC8A3DE"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25742C">
        <w:rPr>
          <w:rFonts w:ascii="GHEA Grapalat" w:hAnsi="GHEA Grapalat" w:cs="Sylfaen"/>
          <w:sz w:val="20"/>
          <w:lang w:val="hy-AM"/>
        </w:rPr>
        <w:t>(զրո ամբողջ հինգ հարյուրերորդական) տոկոսի</w:t>
      </w:r>
      <w:r w:rsidRPr="0025742C">
        <w:rPr>
          <w:rFonts w:ascii="GHEA Grapalat" w:hAnsi="GHEA Grapalat"/>
          <w:sz w:val="20"/>
          <w:lang w:val="hy-AM"/>
        </w:rPr>
        <w:t xml:space="preserve">  չափով։</w:t>
      </w:r>
    </w:p>
    <w:p w14:paraId="2E4376AF"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5742C">
        <w:rPr>
          <w:rFonts w:ascii="GHEA Grapalat" w:hAnsi="GHEA Grapalat" w:cs="Sylfaen"/>
          <w:sz w:val="20"/>
          <w:lang w:val="hy-AM"/>
        </w:rPr>
        <w:t>(զրո ամբողջ հինգ տասնորդական) տոկոսի</w:t>
      </w:r>
      <w:r w:rsidRPr="0025742C" w:rsidDel="009B7E9C">
        <w:rPr>
          <w:rFonts w:ascii="GHEA Grapalat" w:hAnsi="GHEA Grapalat"/>
          <w:sz w:val="20"/>
          <w:lang w:val="hy-AM"/>
        </w:rPr>
        <w:t xml:space="preserve"> </w:t>
      </w:r>
      <w:r w:rsidRPr="0025742C">
        <w:rPr>
          <w:rFonts w:ascii="GHEA Grapalat" w:hAnsi="GHEA Grapalat"/>
          <w:sz w:val="20"/>
          <w:lang w:val="hy-AM"/>
        </w:rPr>
        <w:t xml:space="preserve"> չափով:</w:t>
      </w:r>
      <w:r w:rsidRPr="0025742C">
        <w:rPr>
          <w:rFonts w:ascii="GHEA Grapalat" w:hAnsi="GHEA Grapalat"/>
          <w:sz w:val="20"/>
          <w:vertAlign w:val="superscript"/>
          <w:lang w:val="hy-AM"/>
        </w:rPr>
        <w:footnoteReference w:id="4"/>
      </w:r>
      <w:r w:rsidRPr="0025742C">
        <w:rPr>
          <w:rFonts w:ascii="GHEA Grapalat" w:hAnsi="GHEA Grapalat"/>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2CD4F0"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BF1F252"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25742C">
        <w:rPr>
          <w:rFonts w:ascii="GHEA Grapalat" w:hAnsi="GHEA Grapalat" w:cs="Sylfaen"/>
          <w:sz w:val="20"/>
          <w:lang w:val="hy-AM"/>
        </w:rPr>
        <w:t>(զրո ամբողջ հինգ հարյուրերորդական) տոկոսի</w:t>
      </w:r>
      <w:r w:rsidRPr="0025742C">
        <w:rPr>
          <w:rFonts w:ascii="GHEA Grapalat" w:hAnsi="GHEA Grapalat"/>
          <w:sz w:val="20"/>
          <w:lang w:val="hy-AM"/>
        </w:rPr>
        <w:t xml:space="preserve">  չափով։</w:t>
      </w:r>
    </w:p>
    <w:p w14:paraId="3BEA2CCD"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1C57570"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F370FAC" w14:textId="77777777" w:rsidR="00492A0A" w:rsidRPr="0025742C" w:rsidRDefault="00492A0A" w:rsidP="00492A0A">
      <w:pPr>
        <w:ind w:firstLine="709"/>
        <w:jc w:val="both"/>
        <w:rPr>
          <w:rFonts w:ascii="GHEA Grapalat" w:hAnsi="GHEA Grapalat"/>
          <w:sz w:val="20"/>
          <w:lang w:val="hy-AM"/>
        </w:rPr>
      </w:pPr>
    </w:p>
    <w:p w14:paraId="1B2F7FD9" w14:textId="77777777" w:rsidR="00492A0A" w:rsidRPr="0025742C" w:rsidRDefault="00492A0A" w:rsidP="00492A0A">
      <w:pPr>
        <w:ind w:firstLine="709"/>
        <w:jc w:val="center"/>
        <w:rPr>
          <w:rFonts w:ascii="GHEA Grapalat" w:hAnsi="GHEA Grapalat"/>
          <w:b/>
          <w:sz w:val="20"/>
          <w:lang w:val="hy-AM"/>
        </w:rPr>
      </w:pPr>
    </w:p>
    <w:p w14:paraId="08485F82" w14:textId="77777777" w:rsidR="00492A0A" w:rsidRPr="0025742C" w:rsidRDefault="00492A0A" w:rsidP="00492A0A">
      <w:pPr>
        <w:ind w:firstLine="709"/>
        <w:jc w:val="center"/>
        <w:rPr>
          <w:rFonts w:ascii="GHEA Grapalat" w:hAnsi="GHEA Grapalat"/>
          <w:b/>
          <w:sz w:val="20"/>
          <w:lang w:val="hy-AM"/>
        </w:rPr>
      </w:pPr>
      <w:r w:rsidRPr="0025742C">
        <w:rPr>
          <w:rFonts w:ascii="GHEA Grapalat" w:hAnsi="GHEA Grapalat"/>
          <w:b/>
          <w:sz w:val="20"/>
          <w:lang w:val="hy-AM"/>
        </w:rPr>
        <w:t>7. ԱՆՀԱՂԹԱՀԱՐԵԼԻ ՈՒԺԻ ԱԶԴԵՑՈՒԹՅՈՒՆԸ (ՖՈՐՍ-ՄԱԺՈՐ)</w:t>
      </w:r>
    </w:p>
    <w:p w14:paraId="5B84B021" w14:textId="77777777" w:rsidR="00492A0A" w:rsidRPr="0025742C" w:rsidRDefault="00492A0A" w:rsidP="00492A0A">
      <w:pPr>
        <w:ind w:firstLine="709"/>
        <w:jc w:val="center"/>
        <w:rPr>
          <w:rFonts w:ascii="GHEA Grapalat" w:hAnsi="GHEA Grapalat"/>
          <w:b/>
          <w:sz w:val="20"/>
          <w:lang w:val="hy-AM"/>
        </w:rPr>
      </w:pPr>
    </w:p>
    <w:p w14:paraId="0C65BAC8"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5BB4780" w14:textId="77777777" w:rsidR="00492A0A" w:rsidRPr="0025742C" w:rsidRDefault="00492A0A" w:rsidP="00492A0A">
      <w:pPr>
        <w:ind w:firstLine="709"/>
        <w:jc w:val="both"/>
        <w:rPr>
          <w:rFonts w:ascii="GHEA Grapalat" w:hAnsi="GHEA Grapalat"/>
          <w:sz w:val="20"/>
          <w:lang w:val="hy-AM"/>
        </w:rPr>
      </w:pPr>
    </w:p>
    <w:p w14:paraId="6CB2BFDB" w14:textId="77777777" w:rsidR="00492A0A" w:rsidRPr="0025742C" w:rsidRDefault="00492A0A" w:rsidP="00492A0A">
      <w:pPr>
        <w:ind w:firstLine="709"/>
        <w:jc w:val="center"/>
        <w:rPr>
          <w:rFonts w:ascii="GHEA Grapalat" w:hAnsi="GHEA Grapalat"/>
          <w:b/>
          <w:sz w:val="20"/>
          <w:lang w:val="hy-AM"/>
        </w:rPr>
      </w:pPr>
      <w:r w:rsidRPr="0025742C">
        <w:rPr>
          <w:rFonts w:ascii="GHEA Grapalat" w:hAnsi="GHEA Grapalat"/>
          <w:b/>
          <w:sz w:val="20"/>
          <w:lang w:val="hy-AM"/>
        </w:rPr>
        <w:t>8. ԱՅԼ ՊԱՅՄԱՆՆԵՐ</w:t>
      </w:r>
    </w:p>
    <w:p w14:paraId="207723E8" w14:textId="77777777" w:rsidR="00492A0A" w:rsidRPr="0025742C" w:rsidRDefault="00492A0A" w:rsidP="00492A0A">
      <w:pPr>
        <w:ind w:firstLine="709"/>
        <w:jc w:val="center"/>
        <w:rPr>
          <w:rFonts w:ascii="GHEA Grapalat" w:hAnsi="GHEA Grapalat"/>
          <w:b/>
          <w:sz w:val="20"/>
          <w:lang w:val="hy-AM"/>
        </w:rPr>
      </w:pPr>
    </w:p>
    <w:p w14:paraId="15A92BC3" w14:textId="2BC6907A" w:rsidR="00492A0A" w:rsidRPr="0025742C" w:rsidRDefault="00C916A4" w:rsidP="00492A0A">
      <w:pPr>
        <w:tabs>
          <w:tab w:val="left" w:pos="1276"/>
        </w:tabs>
        <w:ind w:firstLine="720"/>
        <w:jc w:val="both"/>
        <w:rPr>
          <w:rFonts w:ascii="GHEA Grapalat" w:hAnsi="GHEA Grapalat" w:cs="Times Armenian"/>
          <w:sz w:val="20"/>
          <w:lang w:val="hy-AM"/>
        </w:rPr>
      </w:pPr>
      <w:r w:rsidRPr="00C916A4">
        <w:rPr>
          <w:rFonts w:ascii="GHEA Grapalat" w:hAnsi="GHEA Grapalat"/>
          <w:sz w:val="20"/>
          <w:lang w:val="hy-AM"/>
        </w:rPr>
        <w:t>7</w:t>
      </w:r>
      <w:r w:rsidR="00492A0A" w:rsidRPr="0025742C">
        <w:rPr>
          <w:rFonts w:ascii="GHEA Grapalat" w:hAnsi="GHEA Grapalat"/>
          <w:sz w:val="20"/>
          <w:lang w:val="hy-AM"/>
        </w:rPr>
        <w:t xml:space="preserve">.1 </w:t>
      </w:r>
      <w:r w:rsidR="00492A0A" w:rsidRPr="0025742C">
        <w:rPr>
          <w:rFonts w:ascii="GHEA Grapalat" w:hAnsi="GHEA Grapalat" w:cs="Sylfaen"/>
          <w:sz w:val="20"/>
          <w:lang w:val="hy-AM"/>
        </w:rPr>
        <w:t>Պայմանագիրն</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ուժի</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մեջ</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է</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մտնում</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Կողմերի</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ստորագրման</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պահից և գործում է մինչև</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կողմերի` պայմանագրով</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ստանձնած</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պարտավորությունների</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ողջ</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ծավալով</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կատարումը</w:t>
      </w:r>
      <w:r w:rsidR="00492A0A" w:rsidRPr="0025742C">
        <w:rPr>
          <w:rFonts w:ascii="GHEA Grapalat" w:hAnsi="GHEA Grapalat" w:cs="Times Armenian"/>
          <w:sz w:val="20"/>
          <w:lang w:val="hy-AM"/>
        </w:rPr>
        <w:t xml:space="preserve">։ </w:t>
      </w:r>
    </w:p>
    <w:p w14:paraId="16009F53" w14:textId="76F0F6C0" w:rsidR="00492A0A" w:rsidRPr="0025742C" w:rsidRDefault="00C916A4" w:rsidP="00492A0A">
      <w:pPr>
        <w:tabs>
          <w:tab w:val="left" w:pos="1276"/>
        </w:tabs>
        <w:ind w:firstLine="720"/>
        <w:jc w:val="both"/>
        <w:rPr>
          <w:rFonts w:ascii="GHEA Grapalat" w:hAnsi="GHEA Grapalat" w:cs="Sylfaen"/>
          <w:sz w:val="20"/>
          <w:lang w:val="hy-AM"/>
        </w:rPr>
      </w:pPr>
      <w:r w:rsidRPr="00C916A4">
        <w:rPr>
          <w:rFonts w:ascii="GHEA Grapalat" w:hAnsi="GHEA Grapalat" w:cs="Sylfaen"/>
          <w:sz w:val="20"/>
          <w:lang w:val="hy-AM"/>
        </w:rPr>
        <w:t>7</w:t>
      </w:r>
      <w:r w:rsidR="00492A0A" w:rsidRPr="0025742C">
        <w:rPr>
          <w:rFonts w:ascii="GHEA Grapalat" w:hAnsi="GHEA Grapalat" w:cs="Sylfaen"/>
          <w:sz w:val="20"/>
          <w:lang w:val="hy-AM"/>
        </w:rPr>
        <w:t xml:space="preserve">.2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30ECF192" w14:textId="7F6B1962" w:rsidR="00492A0A" w:rsidRPr="0025742C" w:rsidRDefault="00C916A4" w:rsidP="00492A0A">
      <w:pPr>
        <w:shd w:val="clear" w:color="auto" w:fill="FFFFFF"/>
        <w:ind w:firstLine="375"/>
        <w:jc w:val="both"/>
        <w:rPr>
          <w:rFonts w:ascii="GHEA Grapalat" w:hAnsi="GHEA Grapalat"/>
          <w:color w:val="000000"/>
          <w:lang w:val="hy-AM"/>
        </w:rPr>
      </w:pPr>
      <w:r w:rsidRPr="00C916A4">
        <w:rPr>
          <w:rFonts w:ascii="GHEA Grapalat" w:hAnsi="GHEA Grapalat" w:cs="Sylfaen"/>
          <w:sz w:val="20"/>
          <w:lang w:val="hy-AM"/>
        </w:rPr>
        <w:t>7</w:t>
      </w:r>
      <w:r w:rsidR="00492A0A" w:rsidRPr="0025742C">
        <w:rPr>
          <w:rFonts w:ascii="GHEA Grapalat" w:hAnsi="GHEA Grapalat" w:cs="Sylfaen"/>
          <w:sz w:val="20"/>
          <w:lang w:val="hy-AM"/>
        </w:rPr>
        <w:t xml:space="preserve">.3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w:t>
      </w:r>
      <w:r w:rsidR="00492A0A" w:rsidRPr="0025742C">
        <w:rPr>
          <w:rFonts w:ascii="GHEA Grapalat" w:hAnsi="GHEA Grapalat" w:cs="Sylfaen"/>
          <w:sz w:val="20"/>
          <w:lang w:val="hy-AM"/>
        </w:rPr>
        <w:lastRenderedPageBreak/>
        <w:t>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00492A0A" w:rsidRPr="0025742C">
        <w:rPr>
          <w:rFonts w:ascii="GHEA Grapalat" w:hAnsi="GHEA Grapalat"/>
          <w:color w:val="000000"/>
          <w:lang w:val="hy-AM"/>
        </w:rPr>
        <w:t xml:space="preserve"> </w:t>
      </w:r>
    </w:p>
    <w:p w14:paraId="0CFC2D48" w14:textId="54B9F968" w:rsidR="00492A0A" w:rsidRPr="0025742C" w:rsidRDefault="00C916A4" w:rsidP="00492A0A">
      <w:pPr>
        <w:tabs>
          <w:tab w:val="left" w:pos="1276"/>
        </w:tabs>
        <w:ind w:firstLine="720"/>
        <w:jc w:val="both"/>
        <w:rPr>
          <w:rFonts w:ascii="GHEA Grapalat" w:hAnsi="GHEA Grapalat" w:cs="Sylfaen"/>
          <w:sz w:val="20"/>
          <w:lang w:val="hy-AM"/>
        </w:rPr>
      </w:pPr>
      <w:r w:rsidRPr="00C916A4">
        <w:rPr>
          <w:rFonts w:ascii="GHEA Grapalat" w:hAnsi="GHEA Grapalat" w:cs="Sylfaen"/>
          <w:sz w:val="20"/>
          <w:lang w:val="hy-AM"/>
        </w:rPr>
        <w:t>7</w:t>
      </w:r>
      <w:r w:rsidR="00492A0A" w:rsidRPr="0025742C">
        <w:rPr>
          <w:rFonts w:ascii="GHEA Grapalat" w:hAnsi="GHEA Grapalat" w:cs="Sylfaen"/>
          <w:sz w:val="20"/>
          <w:lang w:val="hy-AM"/>
        </w:rPr>
        <w:t>.4 Պայմանագրի հետ կապված վեճերը ենթակա են քննության Հայաստանի Հանրապետության դատարաններում։</w:t>
      </w:r>
    </w:p>
    <w:p w14:paraId="4161E252" w14:textId="46D5190C" w:rsidR="00492A0A" w:rsidRPr="0025742C" w:rsidRDefault="00C916A4" w:rsidP="00492A0A">
      <w:pPr>
        <w:tabs>
          <w:tab w:val="left" w:pos="1276"/>
        </w:tabs>
        <w:ind w:firstLine="720"/>
        <w:jc w:val="both"/>
        <w:rPr>
          <w:rFonts w:ascii="GHEA Grapalat" w:hAnsi="GHEA Grapalat" w:cs="Sylfaen"/>
          <w:sz w:val="20"/>
          <w:lang w:val="hy-AM"/>
        </w:rPr>
      </w:pPr>
      <w:r w:rsidRPr="00C916A4">
        <w:rPr>
          <w:rFonts w:ascii="GHEA Grapalat" w:hAnsi="GHEA Grapalat" w:cs="Sylfaen"/>
          <w:sz w:val="20"/>
          <w:lang w:val="hy-AM"/>
        </w:rPr>
        <w:t>7</w:t>
      </w:r>
      <w:r w:rsidR="00492A0A" w:rsidRPr="0025742C">
        <w:rPr>
          <w:rFonts w:ascii="GHEA Grapalat" w:hAnsi="GHEA Grapalat" w:cs="Sylfaen"/>
          <w:sz w:val="20"/>
          <w:lang w:val="hy-AM"/>
        </w:rPr>
        <w:t>.5</w:t>
      </w:r>
      <w:r w:rsidR="00492A0A" w:rsidRPr="0025742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63344259" w14:textId="77777777" w:rsidR="00492A0A" w:rsidRPr="0025742C" w:rsidRDefault="00492A0A" w:rsidP="00492A0A">
      <w:pPr>
        <w:tabs>
          <w:tab w:val="left" w:pos="1276"/>
        </w:tabs>
        <w:ind w:firstLine="720"/>
        <w:jc w:val="both"/>
        <w:rPr>
          <w:rFonts w:ascii="GHEA Grapalat" w:hAnsi="GHEA Grapalat" w:cs="Sylfaen"/>
          <w:sz w:val="20"/>
          <w:lang w:val="hy-AM"/>
        </w:rPr>
      </w:pPr>
      <w:r w:rsidRPr="0025742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66E23303" w14:textId="77777777" w:rsidR="00492A0A" w:rsidRPr="0025742C" w:rsidRDefault="00492A0A" w:rsidP="00492A0A">
      <w:pPr>
        <w:tabs>
          <w:tab w:val="left" w:pos="1276"/>
        </w:tabs>
        <w:ind w:firstLine="720"/>
        <w:jc w:val="both"/>
        <w:rPr>
          <w:rFonts w:ascii="GHEA Grapalat" w:hAnsi="GHEA Grapalat" w:cs="Times Armenian"/>
          <w:sz w:val="20"/>
          <w:lang w:val="hy-AM"/>
        </w:rPr>
      </w:pPr>
      <w:r w:rsidRPr="0025742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ECBDC66" w14:textId="31E7BB30" w:rsidR="00492A0A" w:rsidRPr="0025742C" w:rsidRDefault="00C916A4" w:rsidP="00492A0A">
      <w:pPr>
        <w:tabs>
          <w:tab w:val="left" w:pos="1276"/>
        </w:tabs>
        <w:ind w:firstLine="720"/>
        <w:jc w:val="both"/>
        <w:rPr>
          <w:rFonts w:ascii="GHEA Grapalat" w:hAnsi="GHEA Grapalat"/>
          <w:sz w:val="20"/>
          <w:lang w:val="hy-AM"/>
        </w:rPr>
      </w:pPr>
      <w:r>
        <w:rPr>
          <w:rFonts w:ascii="GHEA Grapalat" w:hAnsi="GHEA Grapalat"/>
          <w:sz w:val="20"/>
          <w:lang w:val="pt-BR"/>
        </w:rPr>
        <w:t>7</w:t>
      </w:r>
      <w:r w:rsidR="00492A0A" w:rsidRPr="0025742C">
        <w:rPr>
          <w:rFonts w:ascii="GHEA Grapalat" w:hAnsi="GHEA Grapalat"/>
          <w:sz w:val="20"/>
          <w:lang w:val="pt-BR"/>
        </w:rPr>
        <w:t>.6 Եթե պայմանագիրն  իրականացվ</w:t>
      </w:r>
      <w:r w:rsidR="00492A0A" w:rsidRPr="0025742C">
        <w:rPr>
          <w:rFonts w:ascii="GHEA Grapalat" w:hAnsi="GHEA Grapalat"/>
          <w:sz w:val="20"/>
          <w:lang w:val="hy-AM"/>
        </w:rPr>
        <w:t>ում է</w:t>
      </w:r>
      <w:r w:rsidR="00492A0A" w:rsidRPr="0025742C">
        <w:rPr>
          <w:rFonts w:ascii="GHEA Grapalat" w:hAnsi="GHEA Grapalat"/>
          <w:sz w:val="20"/>
          <w:lang w:val="pt-BR"/>
        </w:rPr>
        <w:t xml:space="preserve"> գործակալության պայմանագիր կնքելու միջոցով.</w:t>
      </w:r>
    </w:p>
    <w:p w14:paraId="3DD2F485" w14:textId="77777777" w:rsidR="00492A0A" w:rsidRPr="0025742C" w:rsidRDefault="00492A0A" w:rsidP="00492A0A">
      <w:pPr>
        <w:tabs>
          <w:tab w:val="left" w:pos="1276"/>
        </w:tabs>
        <w:ind w:firstLine="720"/>
        <w:jc w:val="both"/>
        <w:rPr>
          <w:rFonts w:ascii="GHEA Grapalat" w:hAnsi="GHEA Grapalat"/>
          <w:sz w:val="20"/>
          <w:lang w:val="pt-BR"/>
        </w:rPr>
      </w:pPr>
      <w:r w:rsidRPr="0025742C">
        <w:rPr>
          <w:rFonts w:ascii="GHEA Grapalat" w:hAnsi="GHEA Grapalat"/>
          <w:sz w:val="20"/>
          <w:lang w:val="hy-AM"/>
        </w:rPr>
        <w:t>1)</w:t>
      </w:r>
      <w:r w:rsidRPr="0025742C">
        <w:rPr>
          <w:rFonts w:ascii="GHEA Grapalat" w:hAnsi="GHEA Grapalat"/>
          <w:sz w:val="20"/>
          <w:lang w:val="pt-BR"/>
        </w:rPr>
        <w:t xml:space="preserve"> Վաճառ</w:t>
      </w:r>
      <w:r w:rsidRPr="0025742C">
        <w:rPr>
          <w:rFonts w:ascii="GHEA Grapalat" w:hAnsi="GHEA Grapalat"/>
          <w:sz w:val="20"/>
          <w:lang w:val="hy-AM"/>
        </w:rPr>
        <w:t>ողը</w:t>
      </w:r>
      <w:r w:rsidRPr="0025742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0FB6662" w14:textId="77777777" w:rsidR="00492A0A" w:rsidRPr="0025742C" w:rsidRDefault="00492A0A" w:rsidP="00492A0A">
      <w:pPr>
        <w:tabs>
          <w:tab w:val="left" w:pos="1276"/>
        </w:tabs>
        <w:ind w:firstLine="720"/>
        <w:jc w:val="both"/>
        <w:rPr>
          <w:rFonts w:ascii="GHEA Grapalat" w:hAnsi="GHEA Grapalat"/>
          <w:sz w:val="20"/>
          <w:lang w:val="pt-BR"/>
        </w:rPr>
      </w:pPr>
      <w:r w:rsidRPr="0025742C">
        <w:rPr>
          <w:rFonts w:ascii="GHEA Grapalat" w:hAnsi="GHEA Grapalat"/>
          <w:sz w:val="20"/>
          <w:lang w:val="pt-BR"/>
        </w:rPr>
        <w:t>2) պայմանագրի կատարման ընթացքում գործակալի փոփոխման դեպքում Վաճառ</w:t>
      </w:r>
      <w:r w:rsidRPr="0025742C">
        <w:rPr>
          <w:rFonts w:ascii="GHEA Grapalat" w:hAnsi="GHEA Grapalat"/>
          <w:sz w:val="20"/>
          <w:lang w:val="hy-AM"/>
        </w:rPr>
        <w:t>ող</w:t>
      </w:r>
      <w:r w:rsidRPr="0025742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25742C">
        <w:rPr>
          <w:rFonts w:ascii="GHEA Grapalat" w:hAnsi="GHEA Grapalat"/>
          <w:sz w:val="20"/>
          <w:vertAlign w:val="superscript"/>
          <w:lang w:val="pt-BR"/>
        </w:rPr>
        <w:footnoteReference w:id="5"/>
      </w:r>
    </w:p>
    <w:p w14:paraId="2793B62A" w14:textId="2FB27921" w:rsidR="00492A0A" w:rsidRPr="0025742C" w:rsidRDefault="00C916A4" w:rsidP="00492A0A">
      <w:pPr>
        <w:tabs>
          <w:tab w:val="left" w:pos="1276"/>
        </w:tabs>
        <w:ind w:firstLine="720"/>
        <w:jc w:val="both"/>
        <w:rPr>
          <w:rFonts w:ascii="GHEA Grapalat" w:hAnsi="GHEA Grapalat"/>
          <w:sz w:val="20"/>
          <w:lang w:val="pt-BR"/>
        </w:rPr>
      </w:pPr>
      <w:r>
        <w:rPr>
          <w:rFonts w:ascii="GHEA Grapalat" w:hAnsi="GHEA Grapalat"/>
          <w:sz w:val="20"/>
          <w:lang w:val="pt-BR"/>
        </w:rPr>
        <w:t>7</w:t>
      </w:r>
      <w:r w:rsidR="00492A0A" w:rsidRPr="0025742C">
        <w:rPr>
          <w:rFonts w:ascii="GHEA Grapalat" w:hAnsi="GHEA Grapalat"/>
          <w:sz w:val="20"/>
          <w:lang w:val="pt-BR"/>
        </w:rPr>
        <w:t>.7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492A0A" w:rsidRPr="0025742C">
        <w:rPr>
          <w:rFonts w:ascii="GHEA Grapalat" w:hAnsi="GHEA Grapalat"/>
          <w:sz w:val="20"/>
          <w:vertAlign w:val="superscript"/>
          <w:lang w:val="pt-BR"/>
        </w:rPr>
        <w:footnoteReference w:id="6"/>
      </w:r>
    </w:p>
    <w:p w14:paraId="68C026B2" w14:textId="0DDA4921" w:rsidR="00492A0A" w:rsidRPr="0025742C" w:rsidRDefault="00C916A4" w:rsidP="00492A0A">
      <w:pPr>
        <w:tabs>
          <w:tab w:val="left" w:pos="1276"/>
        </w:tabs>
        <w:ind w:firstLine="720"/>
        <w:jc w:val="both"/>
        <w:rPr>
          <w:rFonts w:ascii="GHEA Grapalat" w:hAnsi="GHEA Grapalat"/>
          <w:sz w:val="20"/>
          <w:lang w:val="pt-BR"/>
        </w:rPr>
      </w:pPr>
      <w:r>
        <w:rPr>
          <w:rFonts w:ascii="GHEA Grapalat" w:hAnsi="GHEA Grapalat" w:cs="Times Armenian"/>
          <w:sz w:val="20"/>
          <w:lang w:val="pt-BR"/>
        </w:rPr>
        <w:t>7</w:t>
      </w:r>
      <w:r w:rsidR="00492A0A" w:rsidRPr="0025742C">
        <w:rPr>
          <w:rFonts w:ascii="GHEA Grapalat" w:hAnsi="GHEA Grapalat" w:cs="Times Armenian"/>
          <w:sz w:val="20"/>
          <w:lang w:val="hy-AM"/>
        </w:rPr>
        <w:t>.</w:t>
      </w:r>
      <w:r w:rsidR="00492A0A" w:rsidRPr="0025742C">
        <w:rPr>
          <w:rFonts w:ascii="GHEA Grapalat" w:hAnsi="GHEA Grapalat" w:cs="Times Armenian"/>
          <w:sz w:val="20"/>
          <w:lang w:val="pt-BR"/>
        </w:rPr>
        <w:t>8</w:t>
      </w:r>
      <w:r w:rsidR="00492A0A" w:rsidRPr="0025742C">
        <w:rPr>
          <w:rFonts w:ascii="GHEA Grapalat" w:hAnsi="GHEA Grapalat" w:cs="Times Armenian"/>
          <w:sz w:val="20"/>
          <w:lang w:val="hy-AM"/>
        </w:rPr>
        <w:t xml:space="preserve"> Ա</w:t>
      </w:r>
      <w:r w:rsidR="00492A0A" w:rsidRPr="0025742C">
        <w:rPr>
          <w:rFonts w:ascii="GHEA Grapalat" w:hAnsi="GHEA Grapalat" w:cs="Times Armenian"/>
          <w:sz w:val="20"/>
        </w:rPr>
        <w:t>պր</w:t>
      </w:r>
      <w:r w:rsidR="00492A0A" w:rsidRPr="0025742C">
        <w:rPr>
          <w:rFonts w:ascii="GHEA Grapalat" w:hAnsi="GHEA Grapalat" w:cs="Times Armenian"/>
          <w:sz w:val="20"/>
          <w:lang w:val="hy-AM"/>
        </w:rPr>
        <w:t xml:space="preserve">անքի </w:t>
      </w:r>
      <w:r w:rsidR="00492A0A" w:rsidRPr="0025742C">
        <w:rPr>
          <w:rFonts w:ascii="GHEA Grapalat" w:hAnsi="GHEA Grapalat" w:cs="Times Armenian"/>
          <w:sz w:val="20"/>
        </w:rPr>
        <w:t>մատա</w:t>
      </w:r>
      <w:r w:rsidR="00492A0A" w:rsidRPr="0025742C">
        <w:rPr>
          <w:rFonts w:ascii="GHEA Grapalat" w:hAnsi="GHEA Grapalat" w:cs="Sylfaen"/>
          <w:sz w:val="20"/>
          <w:lang w:val="hy-AM"/>
        </w:rPr>
        <w:t>կա</w:t>
      </w:r>
      <w:r w:rsidR="00492A0A" w:rsidRPr="0025742C">
        <w:rPr>
          <w:rFonts w:ascii="GHEA Grapalat" w:hAnsi="GHEA Grapalat" w:cs="Sylfaen"/>
          <w:sz w:val="20"/>
        </w:rPr>
        <w:t>ր</w:t>
      </w:r>
      <w:r w:rsidR="00492A0A" w:rsidRPr="0025742C">
        <w:rPr>
          <w:rFonts w:ascii="GHEA Grapalat" w:hAnsi="GHEA Grapalat" w:cs="Sylfaen"/>
          <w:sz w:val="20"/>
          <w:lang w:val="hy-AM"/>
        </w:rPr>
        <w:t>արման</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ժամկետը</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կարող</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է</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երկարաձգվել</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մինչև</w:t>
      </w:r>
      <w:r w:rsidR="00492A0A" w:rsidRPr="0025742C">
        <w:rPr>
          <w:rFonts w:ascii="GHEA Grapalat" w:hAnsi="GHEA Grapalat" w:cs="Times Armenian"/>
          <w:sz w:val="20"/>
          <w:lang w:val="hy-AM"/>
        </w:rPr>
        <w:t xml:space="preserve"> </w:t>
      </w:r>
      <w:r w:rsidR="00492A0A" w:rsidRPr="0025742C">
        <w:rPr>
          <w:rFonts w:ascii="GHEA Grapalat" w:hAnsi="GHEA Grapalat" w:cs="Times Armenian"/>
          <w:sz w:val="20"/>
        </w:rPr>
        <w:t>պ</w:t>
      </w:r>
      <w:r w:rsidR="00492A0A" w:rsidRPr="0025742C">
        <w:rPr>
          <w:rFonts w:ascii="GHEA Grapalat" w:hAnsi="GHEA Grapalat" w:cs="Times Armenian"/>
          <w:sz w:val="20"/>
          <w:lang w:val="hy-AM"/>
        </w:rPr>
        <w:t xml:space="preserve">այմանագրով </w:t>
      </w:r>
      <w:r w:rsidR="00492A0A" w:rsidRPr="0025742C">
        <w:rPr>
          <w:rFonts w:ascii="GHEA Grapalat" w:hAnsi="GHEA Grapalat" w:cs="Sylfaen"/>
          <w:sz w:val="20"/>
          <w:lang w:val="hy-AM"/>
        </w:rPr>
        <w:t>այդ</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ժամկետը</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լրանալը</w:t>
      </w:r>
      <w:r w:rsidR="00492A0A" w:rsidRPr="0025742C">
        <w:rPr>
          <w:rFonts w:ascii="GHEA Grapalat" w:hAnsi="GHEA Grapalat" w:cs="Sylfaen"/>
          <w:sz w:val="20"/>
          <w:lang w:val="pt-BR"/>
        </w:rPr>
        <w:t>`</w:t>
      </w:r>
      <w:r w:rsidR="00492A0A" w:rsidRPr="0025742C">
        <w:rPr>
          <w:rFonts w:ascii="GHEA Grapalat" w:hAnsi="GHEA Grapalat" w:cs="Times Armenian"/>
          <w:sz w:val="20"/>
          <w:lang w:val="hy-AM"/>
        </w:rPr>
        <w:t xml:space="preserve"> </w:t>
      </w:r>
      <w:r w:rsidR="00492A0A" w:rsidRPr="0025742C">
        <w:rPr>
          <w:rFonts w:ascii="GHEA Grapalat" w:hAnsi="GHEA Grapalat" w:cs="Times Armenian"/>
          <w:sz w:val="20"/>
        </w:rPr>
        <w:t>Վաճառողի</w:t>
      </w:r>
      <w:r w:rsidR="00492A0A" w:rsidRPr="0025742C">
        <w:rPr>
          <w:rFonts w:ascii="GHEA Grapalat" w:hAnsi="GHEA Grapalat" w:cs="Times Armenian"/>
          <w:sz w:val="20"/>
          <w:lang w:val="pt-BR"/>
        </w:rPr>
        <w:t xml:space="preserve"> </w:t>
      </w:r>
      <w:r w:rsidR="00492A0A" w:rsidRPr="0025742C">
        <w:rPr>
          <w:rFonts w:ascii="GHEA Grapalat" w:hAnsi="GHEA Grapalat" w:cs="Sylfaen"/>
          <w:sz w:val="20"/>
          <w:lang w:val="hy-AM"/>
        </w:rPr>
        <w:t>առաջարկության</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առկայության</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դեպքում</w:t>
      </w:r>
      <w:r w:rsidR="00492A0A" w:rsidRPr="0025742C">
        <w:rPr>
          <w:rFonts w:ascii="GHEA Grapalat" w:hAnsi="GHEA Grapalat" w:cs="Times Armenian"/>
          <w:sz w:val="20"/>
          <w:lang w:val="pt-BR"/>
        </w:rPr>
        <w:t>,</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պայմանով</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որ</w:t>
      </w:r>
      <w:r w:rsidR="00492A0A" w:rsidRPr="0025742C">
        <w:rPr>
          <w:rFonts w:ascii="GHEA Grapalat" w:hAnsi="GHEA Grapalat"/>
          <w:sz w:val="20"/>
          <w:lang w:val="hy-AM"/>
        </w:rPr>
        <w:t xml:space="preserve"> </w:t>
      </w:r>
      <w:r w:rsidR="00492A0A" w:rsidRPr="0025742C">
        <w:rPr>
          <w:rFonts w:ascii="GHEA Grapalat" w:hAnsi="GHEA Grapalat"/>
          <w:sz w:val="20"/>
        </w:rPr>
        <w:t>Գնորդ</w:t>
      </w:r>
      <w:r w:rsidR="00492A0A" w:rsidRPr="0025742C">
        <w:rPr>
          <w:rFonts w:ascii="GHEA Grapalat" w:hAnsi="GHEA Grapalat"/>
          <w:sz w:val="20"/>
          <w:lang w:val="hy-AM"/>
        </w:rPr>
        <w:t>ի</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մոտ</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չի</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վերացել</w:t>
      </w:r>
      <w:r w:rsidR="00492A0A" w:rsidRPr="0025742C">
        <w:rPr>
          <w:rFonts w:ascii="GHEA Grapalat" w:hAnsi="GHEA Grapalat" w:cs="Times Armenian"/>
          <w:sz w:val="20"/>
          <w:lang w:val="hy-AM"/>
        </w:rPr>
        <w:t xml:space="preserve"> </w:t>
      </w:r>
      <w:r w:rsidR="00492A0A" w:rsidRPr="0025742C">
        <w:rPr>
          <w:rFonts w:ascii="GHEA Grapalat" w:hAnsi="GHEA Grapalat" w:cs="Times Armenian"/>
          <w:sz w:val="20"/>
        </w:rPr>
        <w:t>ապրանքի</w:t>
      </w:r>
      <w:r w:rsidR="00492A0A" w:rsidRPr="0025742C">
        <w:rPr>
          <w:rFonts w:ascii="GHEA Grapalat" w:hAnsi="GHEA Grapalat" w:cs="Times Armenian"/>
          <w:sz w:val="20"/>
          <w:lang w:val="pt-BR"/>
        </w:rPr>
        <w:t xml:space="preserve"> </w:t>
      </w:r>
      <w:r w:rsidR="00492A0A" w:rsidRPr="0025742C">
        <w:rPr>
          <w:rFonts w:ascii="GHEA Grapalat" w:hAnsi="GHEA Grapalat" w:cs="Sylfaen"/>
          <w:sz w:val="20"/>
          <w:lang w:val="hy-AM"/>
        </w:rPr>
        <w:t>օգտագործման</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պահանջը</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իսկ</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Վաճառողի</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առաջարկությունը</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ներկայացվել</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է</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ոչ</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ուշ</w:t>
      </w:r>
      <w:r w:rsidR="00492A0A" w:rsidRPr="0025742C">
        <w:rPr>
          <w:rFonts w:ascii="GHEA Grapalat" w:hAnsi="GHEA Grapalat" w:cs="Sylfaen"/>
          <w:sz w:val="20"/>
          <w:lang w:val="pt-BR"/>
        </w:rPr>
        <w:t xml:space="preserve">, </w:t>
      </w:r>
      <w:r w:rsidR="00492A0A" w:rsidRPr="0025742C">
        <w:rPr>
          <w:rFonts w:ascii="GHEA Grapalat" w:hAnsi="GHEA Grapalat" w:cs="Sylfaen"/>
          <w:sz w:val="20"/>
        </w:rPr>
        <w:t>քան</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պայմանագրով</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ի</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սկզբանե</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մատակարարման</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համար</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սահմանված</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ժամկետը</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լրանալուց</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առնվազն</w:t>
      </w:r>
      <w:r w:rsidR="00492A0A" w:rsidRPr="0025742C">
        <w:rPr>
          <w:rFonts w:ascii="GHEA Grapalat" w:hAnsi="GHEA Grapalat" w:cs="Sylfaen"/>
          <w:sz w:val="20"/>
          <w:lang w:val="pt-BR"/>
        </w:rPr>
        <w:t xml:space="preserve"> 7 </w:t>
      </w:r>
      <w:r w:rsidR="00492A0A" w:rsidRPr="0025742C">
        <w:rPr>
          <w:rFonts w:ascii="GHEA Grapalat" w:hAnsi="GHEA Grapalat" w:cs="Sylfaen"/>
          <w:sz w:val="20"/>
        </w:rPr>
        <w:t>օրացուցային</w:t>
      </w:r>
      <w:r w:rsidR="00492A0A" w:rsidRPr="0025742C">
        <w:rPr>
          <w:rFonts w:ascii="GHEA Grapalat" w:hAnsi="GHEA Grapalat" w:cs="Sylfaen"/>
          <w:sz w:val="20"/>
          <w:lang w:val="pt-BR"/>
        </w:rPr>
        <w:t xml:space="preserve"> </w:t>
      </w:r>
      <w:r w:rsidR="00492A0A" w:rsidRPr="0025742C">
        <w:rPr>
          <w:rFonts w:ascii="GHEA Grapalat" w:hAnsi="GHEA Grapalat" w:cs="Sylfaen"/>
          <w:sz w:val="20"/>
        </w:rPr>
        <w:t>օր</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առաջ</w:t>
      </w:r>
      <w:r w:rsidR="00492A0A" w:rsidRPr="0025742C">
        <w:rPr>
          <w:rFonts w:ascii="GHEA Grapalat" w:hAnsi="GHEA Grapalat" w:cs="Sylfaen"/>
          <w:sz w:val="20"/>
          <w:lang w:val="pt-BR"/>
        </w:rPr>
        <w:t>: Ընդ որում սույն կետով սահմանված դեպքում ապրա</w:t>
      </w:r>
      <w:r w:rsidR="00492A0A" w:rsidRPr="0025742C">
        <w:rPr>
          <w:rFonts w:ascii="GHEA Grapalat" w:hAnsi="GHEA Grapalat" w:cs="Times Armenian"/>
          <w:sz w:val="20"/>
          <w:lang w:val="hy-AM"/>
        </w:rPr>
        <w:t xml:space="preserve">նքի </w:t>
      </w:r>
      <w:r w:rsidR="00492A0A" w:rsidRPr="0025742C">
        <w:rPr>
          <w:rFonts w:ascii="GHEA Grapalat" w:hAnsi="GHEA Grapalat" w:cs="Times Armenian"/>
          <w:sz w:val="20"/>
        </w:rPr>
        <w:t>մատակարա</w:t>
      </w:r>
      <w:r w:rsidR="00492A0A" w:rsidRPr="0025742C">
        <w:rPr>
          <w:rFonts w:ascii="GHEA Grapalat" w:hAnsi="GHEA Grapalat" w:cs="Sylfaen"/>
          <w:sz w:val="20"/>
          <w:lang w:val="hy-AM"/>
        </w:rPr>
        <w:t>րման</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ժամկետը</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կարող</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է</w:t>
      </w:r>
      <w:r w:rsidR="00492A0A" w:rsidRPr="0025742C">
        <w:rPr>
          <w:rFonts w:ascii="GHEA Grapalat" w:hAnsi="GHEA Grapalat" w:cs="Times Armenian"/>
          <w:sz w:val="20"/>
          <w:lang w:val="hy-AM"/>
        </w:rPr>
        <w:t xml:space="preserve"> </w:t>
      </w:r>
      <w:r w:rsidR="00492A0A" w:rsidRPr="0025742C">
        <w:rPr>
          <w:rFonts w:ascii="GHEA Grapalat" w:hAnsi="GHEA Grapalat" w:cs="Sylfaen"/>
          <w:sz w:val="20"/>
          <w:lang w:val="hy-AM"/>
        </w:rPr>
        <w:t>երկարաձգվել</w:t>
      </w:r>
      <w:r w:rsidR="00492A0A" w:rsidRPr="0025742C">
        <w:rPr>
          <w:rFonts w:ascii="GHEA Grapalat" w:hAnsi="GHEA Grapalat" w:cs="Times Armenian"/>
          <w:sz w:val="20"/>
          <w:lang w:val="hy-AM"/>
        </w:rPr>
        <w:t xml:space="preserve"> </w:t>
      </w:r>
      <w:r w:rsidR="00492A0A" w:rsidRPr="0025742C">
        <w:rPr>
          <w:rFonts w:ascii="GHEA Grapalat" w:hAnsi="GHEA Grapalat" w:cs="Times Armenian"/>
          <w:sz w:val="20"/>
        </w:rPr>
        <w:t>մեկ</w:t>
      </w:r>
      <w:r w:rsidR="00492A0A" w:rsidRPr="0025742C">
        <w:rPr>
          <w:rFonts w:ascii="GHEA Grapalat" w:hAnsi="GHEA Grapalat" w:cs="Times Armenian"/>
          <w:sz w:val="20"/>
          <w:lang w:val="pt-BR"/>
        </w:rPr>
        <w:t xml:space="preserve"> </w:t>
      </w:r>
      <w:r w:rsidR="00492A0A" w:rsidRPr="0025742C">
        <w:rPr>
          <w:rFonts w:ascii="GHEA Grapalat" w:hAnsi="GHEA Grapalat" w:cs="Times Armenian"/>
          <w:sz w:val="20"/>
        </w:rPr>
        <w:t>անգամ</w:t>
      </w:r>
      <w:r w:rsidR="00492A0A" w:rsidRPr="0025742C">
        <w:rPr>
          <w:rFonts w:ascii="GHEA Grapalat" w:hAnsi="GHEA Grapalat" w:cs="Times Armenian"/>
          <w:sz w:val="20"/>
          <w:lang w:val="pt-BR"/>
        </w:rPr>
        <w:t xml:space="preserve"> </w:t>
      </w:r>
      <w:r w:rsidR="00492A0A" w:rsidRPr="0025742C">
        <w:rPr>
          <w:rFonts w:ascii="GHEA Grapalat" w:hAnsi="GHEA Grapalat" w:cs="Sylfaen"/>
          <w:sz w:val="20"/>
          <w:lang w:val="hy-AM"/>
        </w:rPr>
        <w:t>մինչև</w:t>
      </w:r>
      <w:r w:rsidR="00492A0A" w:rsidRPr="0025742C">
        <w:rPr>
          <w:rFonts w:ascii="GHEA Grapalat" w:hAnsi="GHEA Grapalat" w:cs="Sylfaen"/>
          <w:sz w:val="20"/>
          <w:lang w:val="pt-BR"/>
        </w:rPr>
        <w:t xml:space="preserve"> 30 </w:t>
      </w:r>
      <w:r w:rsidR="00492A0A" w:rsidRPr="0025742C">
        <w:rPr>
          <w:rFonts w:ascii="GHEA Grapalat" w:hAnsi="GHEA Grapalat" w:cs="Sylfaen"/>
          <w:sz w:val="20"/>
        </w:rPr>
        <w:t>օրացուցային</w:t>
      </w:r>
      <w:r w:rsidR="00492A0A" w:rsidRPr="0025742C">
        <w:rPr>
          <w:rFonts w:ascii="GHEA Grapalat" w:hAnsi="GHEA Grapalat" w:cs="Sylfaen"/>
          <w:sz w:val="20"/>
          <w:lang w:val="pt-BR"/>
        </w:rPr>
        <w:t xml:space="preserve"> </w:t>
      </w:r>
      <w:r w:rsidR="00492A0A" w:rsidRPr="0025742C">
        <w:rPr>
          <w:rFonts w:ascii="GHEA Grapalat" w:hAnsi="GHEA Grapalat" w:cs="Sylfaen"/>
          <w:sz w:val="20"/>
        </w:rPr>
        <w:t>օրով</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բայց</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ոչ</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ավել</w:t>
      </w:r>
      <w:r w:rsidR="00492A0A" w:rsidRPr="0025742C">
        <w:rPr>
          <w:rFonts w:ascii="GHEA Grapalat" w:hAnsi="GHEA Grapalat" w:cs="Sylfaen"/>
          <w:sz w:val="20"/>
          <w:lang w:val="pt-BR"/>
        </w:rPr>
        <w:t xml:space="preserve"> </w:t>
      </w:r>
      <w:r w:rsidR="00492A0A" w:rsidRPr="0025742C">
        <w:rPr>
          <w:rFonts w:ascii="GHEA Grapalat" w:hAnsi="GHEA Grapalat" w:cs="Sylfaen"/>
          <w:sz w:val="20"/>
        </w:rPr>
        <w:t>քան</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պայմանագրով</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սահմանված</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ժամկետն</w:t>
      </w:r>
      <w:r w:rsidR="00492A0A" w:rsidRPr="0025742C">
        <w:rPr>
          <w:rFonts w:ascii="GHEA Grapalat" w:hAnsi="GHEA Grapalat" w:cs="Sylfaen"/>
          <w:sz w:val="20"/>
          <w:lang w:val="pt-BR"/>
        </w:rPr>
        <w:t xml:space="preserve"> </w:t>
      </w:r>
      <w:r w:rsidR="00492A0A" w:rsidRPr="0025742C">
        <w:rPr>
          <w:rFonts w:ascii="GHEA Grapalat" w:hAnsi="GHEA Grapalat" w:cs="Sylfaen"/>
          <w:sz w:val="20"/>
        </w:rPr>
        <w:t>է</w:t>
      </w:r>
      <w:r w:rsidR="00492A0A" w:rsidRPr="0025742C">
        <w:rPr>
          <w:rFonts w:ascii="GHEA Grapalat" w:hAnsi="GHEA Grapalat" w:cs="Sylfaen"/>
          <w:sz w:val="20"/>
          <w:lang w:val="pt-BR"/>
        </w:rPr>
        <w:t>:</w:t>
      </w:r>
    </w:p>
    <w:p w14:paraId="2E9978C5" w14:textId="0DA170AA" w:rsidR="00492A0A" w:rsidRPr="0025742C" w:rsidRDefault="00492A0A" w:rsidP="00492A0A">
      <w:pPr>
        <w:tabs>
          <w:tab w:val="left" w:pos="720"/>
        </w:tabs>
        <w:jc w:val="both"/>
        <w:rPr>
          <w:rFonts w:ascii="GHEA Grapalat" w:hAnsi="GHEA Grapalat"/>
          <w:sz w:val="20"/>
          <w:lang w:val="hy-AM"/>
        </w:rPr>
      </w:pPr>
      <w:r w:rsidRPr="0025742C">
        <w:rPr>
          <w:rFonts w:ascii="GHEA Grapalat" w:hAnsi="GHEA Grapalat"/>
          <w:sz w:val="20"/>
          <w:lang w:val="hy-AM"/>
        </w:rPr>
        <w:t xml:space="preserve">            </w:t>
      </w:r>
      <w:r w:rsidR="00C916A4" w:rsidRPr="00C916A4">
        <w:rPr>
          <w:rFonts w:ascii="GHEA Grapalat" w:hAnsi="GHEA Grapalat"/>
          <w:sz w:val="20"/>
          <w:lang w:val="pt-BR"/>
        </w:rPr>
        <w:t>7</w:t>
      </w:r>
      <w:r w:rsidRPr="0025742C">
        <w:rPr>
          <w:rFonts w:ascii="GHEA Grapalat" w:hAnsi="GHEA Grapalat"/>
          <w:sz w:val="20"/>
          <w:lang w:val="hy-AM"/>
        </w:rPr>
        <w:t>.9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50BAEBF1" w14:textId="77777777" w:rsidR="00492A0A" w:rsidRPr="0025742C" w:rsidRDefault="00492A0A" w:rsidP="00492A0A">
      <w:pPr>
        <w:tabs>
          <w:tab w:val="num" w:pos="0"/>
          <w:tab w:val="left" w:pos="720"/>
          <w:tab w:val="num" w:pos="900"/>
        </w:tabs>
        <w:jc w:val="both"/>
        <w:rPr>
          <w:rFonts w:ascii="GHEA Grapalat" w:hAnsi="GHEA Grapalat"/>
          <w:sz w:val="20"/>
          <w:lang w:val="hy-AM"/>
        </w:rPr>
      </w:pPr>
      <w:r w:rsidRPr="0025742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DFA563E" w14:textId="18913BC3" w:rsidR="00492A0A" w:rsidRPr="0025742C" w:rsidRDefault="00492A0A" w:rsidP="00492A0A">
      <w:pPr>
        <w:ind w:firstLine="567"/>
        <w:jc w:val="both"/>
        <w:rPr>
          <w:rFonts w:ascii="GHEA Grapalat" w:hAnsi="GHEA Grapalat"/>
          <w:sz w:val="20"/>
          <w:szCs w:val="20"/>
          <w:lang w:val="hy-AM" w:eastAsia="ru-RU"/>
        </w:rPr>
      </w:pPr>
      <w:r w:rsidRPr="0025742C">
        <w:rPr>
          <w:rFonts w:ascii="GHEA Grapalat" w:hAnsi="GHEA Grapalat"/>
          <w:sz w:val="20"/>
          <w:lang w:val="hy-AM"/>
        </w:rPr>
        <w:tab/>
      </w:r>
      <w:r w:rsidR="00C916A4" w:rsidRPr="00C916A4">
        <w:rPr>
          <w:rFonts w:ascii="GHEA Grapalat" w:hAnsi="GHEA Grapalat"/>
          <w:sz w:val="20"/>
          <w:lang w:val="hy-AM"/>
        </w:rPr>
        <w:t>7</w:t>
      </w:r>
      <w:r w:rsidRPr="0025742C">
        <w:rPr>
          <w:rFonts w:ascii="GHEA Grapalat" w:hAnsi="GHEA Grapalat"/>
          <w:sz w:val="20"/>
          <w:lang w:val="hy-AM"/>
        </w:rPr>
        <w:t>.10 Պ</w:t>
      </w:r>
      <w:r w:rsidRPr="0025742C">
        <w:rPr>
          <w:rFonts w:ascii="GHEA Grapalat" w:hAnsi="GHEA Grapalat"/>
          <w:spacing w:val="-4"/>
          <w:sz w:val="20"/>
          <w:szCs w:val="20"/>
          <w:lang w:val="hy-AM" w:eastAsia="ru-RU"/>
        </w:rPr>
        <w:t xml:space="preserve">այմանագիրը չի </w:t>
      </w:r>
      <w:r w:rsidRPr="0025742C">
        <w:rPr>
          <w:rFonts w:ascii="GHEA Grapalat" w:hAnsi="GHEA Grapalat"/>
          <w:sz w:val="20"/>
          <w:szCs w:val="20"/>
          <w:lang w:val="hy-AM" w:eastAsia="ru-RU"/>
        </w:rPr>
        <w:t>կարող փոփոխվել կողմերի պարտա</w:t>
      </w:r>
      <w:r w:rsidRPr="0025742C">
        <w:rPr>
          <w:rFonts w:ascii="GHEA Grapalat" w:hAnsi="GHEA Grapalat"/>
          <w:sz w:val="20"/>
          <w:szCs w:val="20"/>
          <w:lang w:val="hy-AM" w:eastAsia="ru-RU"/>
        </w:rPr>
        <w:softHyphen/>
        <w:t>վորու</w:t>
      </w:r>
      <w:r w:rsidRPr="0025742C">
        <w:rPr>
          <w:rFonts w:ascii="GHEA Grapalat" w:hAnsi="GHEA Grapalat"/>
          <w:sz w:val="20"/>
          <w:szCs w:val="20"/>
          <w:lang w:val="hy-AM" w:eastAsia="ru-RU"/>
        </w:rPr>
        <w:softHyphen/>
        <w:t>թյունների մասնակի չկատարման հետևանքով</w:t>
      </w:r>
      <w:r w:rsidRPr="0025742C" w:rsidDel="00591DE3">
        <w:rPr>
          <w:rFonts w:ascii="GHEA Grapalat" w:hAnsi="GHEA Grapalat"/>
          <w:sz w:val="20"/>
          <w:szCs w:val="20"/>
          <w:lang w:val="hy-AM" w:eastAsia="ru-RU"/>
        </w:rPr>
        <w:t xml:space="preserve"> </w:t>
      </w:r>
      <w:r w:rsidRPr="0025742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77CB4C41" w14:textId="3AC0FAC9" w:rsidR="00492A0A" w:rsidRPr="0025742C" w:rsidRDefault="00492A0A" w:rsidP="00492A0A">
      <w:pPr>
        <w:ind w:firstLine="567"/>
        <w:jc w:val="both"/>
        <w:rPr>
          <w:rFonts w:ascii="GHEA Grapalat" w:hAnsi="GHEA Grapalat"/>
          <w:sz w:val="20"/>
          <w:szCs w:val="20"/>
          <w:lang w:val="hy-AM" w:eastAsia="ru-RU"/>
        </w:rPr>
      </w:pPr>
      <w:r w:rsidRPr="0025742C">
        <w:rPr>
          <w:rFonts w:ascii="GHEA Grapalat" w:hAnsi="GHEA Grapalat"/>
          <w:sz w:val="20"/>
          <w:szCs w:val="20"/>
          <w:lang w:val="hy-AM" w:eastAsia="ru-RU"/>
        </w:rPr>
        <w:lastRenderedPageBreak/>
        <w:tab/>
      </w:r>
      <w:r w:rsidR="00C916A4" w:rsidRPr="00C916A4">
        <w:rPr>
          <w:rFonts w:ascii="GHEA Grapalat" w:hAnsi="GHEA Grapalat"/>
          <w:sz w:val="20"/>
          <w:szCs w:val="20"/>
          <w:lang w:val="hy-AM" w:eastAsia="ru-RU"/>
        </w:rPr>
        <w:t>7</w:t>
      </w:r>
      <w:r w:rsidRPr="0025742C">
        <w:rPr>
          <w:rFonts w:ascii="GHEA Grapalat" w:hAnsi="GHEA Grapalat"/>
          <w:sz w:val="20"/>
          <w:szCs w:val="20"/>
          <w:lang w:val="hy-AM" w:eastAsia="ru-RU"/>
        </w:rPr>
        <w:t>.11 Վաճառողի  կողմից ստանձնած պարտավորությունները չկատա</w:t>
      </w:r>
      <w:r w:rsidRPr="0025742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38" w:name="_Hlk23253914"/>
      <w:r w:rsidRPr="0025742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38"/>
      <w:r w:rsidRPr="0025742C">
        <w:rPr>
          <w:rFonts w:ascii="GHEA Grapalat" w:hAnsi="GHEA Grapalat"/>
          <w:sz w:val="20"/>
          <w:szCs w:val="20"/>
          <w:lang w:val="hy-AM" w:eastAsia="ru-RU"/>
        </w:rPr>
        <w:t xml:space="preserve">   </w:t>
      </w:r>
    </w:p>
    <w:p w14:paraId="4D39619C" w14:textId="7C25DAC7" w:rsidR="00492A0A" w:rsidRPr="0025742C" w:rsidRDefault="00C916A4" w:rsidP="00492A0A">
      <w:pPr>
        <w:ind w:firstLine="567"/>
        <w:jc w:val="both"/>
        <w:rPr>
          <w:rFonts w:ascii="GHEA Grapalat" w:hAnsi="GHEA Grapalat"/>
          <w:sz w:val="20"/>
          <w:szCs w:val="20"/>
          <w:lang w:val="hy-AM" w:eastAsia="ru-RU"/>
        </w:rPr>
      </w:pPr>
      <w:r w:rsidRPr="00C916A4">
        <w:rPr>
          <w:rFonts w:ascii="GHEA Grapalat" w:hAnsi="GHEA Grapalat"/>
          <w:sz w:val="20"/>
          <w:szCs w:val="20"/>
          <w:lang w:val="hy-AM" w:eastAsia="ru-RU"/>
        </w:rPr>
        <w:t>7</w:t>
      </w:r>
      <w:r w:rsidR="00492A0A" w:rsidRPr="0025742C">
        <w:rPr>
          <w:rFonts w:ascii="GHEA Grapalat" w:hAnsi="GHEA Grapalat"/>
          <w:sz w:val="20"/>
          <w:szCs w:val="20"/>
          <w:lang w:val="hy-AM" w:eastAsia="ru-RU"/>
        </w:rPr>
        <w:t>.12</w:t>
      </w:r>
      <w:r w:rsidR="00492A0A" w:rsidRPr="0025742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D626B39" w14:textId="66A6CC54" w:rsidR="00492A0A" w:rsidRPr="0025742C" w:rsidRDefault="00492A0A" w:rsidP="00492A0A">
      <w:pPr>
        <w:ind w:firstLine="567"/>
        <w:jc w:val="both"/>
        <w:rPr>
          <w:rFonts w:ascii="GHEA Grapalat" w:hAnsi="GHEA Grapalat"/>
          <w:sz w:val="20"/>
          <w:szCs w:val="20"/>
          <w:lang w:val="hy-AM" w:eastAsia="ru-RU"/>
        </w:rPr>
      </w:pPr>
      <w:r w:rsidRPr="0025742C">
        <w:rPr>
          <w:rFonts w:ascii="GHEA Grapalat" w:hAnsi="GHEA Grapalat"/>
          <w:sz w:val="20"/>
          <w:szCs w:val="20"/>
          <w:lang w:val="hy-AM" w:eastAsia="ru-RU"/>
        </w:rPr>
        <w:t xml:space="preserve"> </w:t>
      </w:r>
      <w:r w:rsidR="00C916A4" w:rsidRPr="00C916A4">
        <w:rPr>
          <w:rFonts w:ascii="GHEA Grapalat" w:hAnsi="GHEA Grapalat"/>
          <w:sz w:val="20"/>
          <w:szCs w:val="20"/>
          <w:lang w:val="hy-AM" w:eastAsia="ru-RU"/>
        </w:rPr>
        <w:t>7</w:t>
      </w:r>
      <w:r w:rsidRPr="0025742C">
        <w:rPr>
          <w:rFonts w:ascii="GHEA Grapalat" w:hAnsi="GHEA Grapalat"/>
          <w:sz w:val="20"/>
          <w:szCs w:val="20"/>
          <w:lang w:val="hy-AM" w:eastAsia="ru-RU"/>
        </w:rPr>
        <w:t>.13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33B84379" w14:textId="309AB668" w:rsidR="00492A0A" w:rsidRPr="0088755B" w:rsidRDefault="00492A0A" w:rsidP="00492A0A">
      <w:pPr>
        <w:ind w:firstLine="567"/>
        <w:jc w:val="both"/>
        <w:rPr>
          <w:rFonts w:ascii="GHEA Grapalat" w:hAnsi="GHEA Grapalat"/>
          <w:sz w:val="20"/>
          <w:szCs w:val="20"/>
          <w:lang w:val="hy-AM" w:eastAsia="ru-RU"/>
        </w:rPr>
      </w:pPr>
      <w:r w:rsidRPr="0025742C">
        <w:rPr>
          <w:rFonts w:ascii="GHEA Grapalat" w:hAnsi="GHEA Grapalat"/>
          <w:sz w:val="20"/>
          <w:szCs w:val="20"/>
          <w:lang w:val="hy-AM" w:eastAsia="ru-RU"/>
        </w:rPr>
        <w:t xml:space="preserve">   </w:t>
      </w:r>
      <w:r w:rsidR="00C916A4" w:rsidRPr="00C916A4">
        <w:rPr>
          <w:rFonts w:ascii="GHEA Grapalat" w:hAnsi="GHEA Grapalat"/>
          <w:sz w:val="20"/>
          <w:szCs w:val="20"/>
          <w:lang w:val="hy-AM" w:eastAsia="ru-RU"/>
        </w:rPr>
        <w:t>7</w:t>
      </w:r>
      <w:r w:rsidRPr="0025742C">
        <w:rPr>
          <w:rFonts w:ascii="GHEA Grapalat" w:hAnsi="GHEA Grapalat"/>
          <w:sz w:val="20"/>
          <w:szCs w:val="20"/>
          <w:lang w:val="hy-AM" w:eastAsia="ru-RU"/>
        </w:rPr>
        <w:t>.14 Պայմանագրի հետ կապված հարաբերությունների նկատմամբ կիրառվում է Հայաստանի Հանրապետության իրավունքը։</w:t>
      </w:r>
    </w:p>
    <w:p w14:paraId="234DA21E" w14:textId="77777777" w:rsidR="00453C9B" w:rsidRPr="0088755B" w:rsidRDefault="00453C9B" w:rsidP="00492A0A">
      <w:pPr>
        <w:ind w:firstLine="567"/>
        <w:jc w:val="both"/>
        <w:rPr>
          <w:rFonts w:ascii="GHEA Grapalat" w:hAnsi="GHEA Grapalat"/>
          <w:sz w:val="20"/>
          <w:szCs w:val="20"/>
          <w:lang w:val="hy-AM" w:eastAsia="ru-RU"/>
        </w:rPr>
      </w:pPr>
    </w:p>
    <w:p w14:paraId="3F0143A9" w14:textId="77777777" w:rsidR="00492A0A" w:rsidRPr="0025742C" w:rsidRDefault="00492A0A" w:rsidP="00492A0A">
      <w:pPr>
        <w:ind w:firstLine="709"/>
        <w:jc w:val="both"/>
        <w:rPr>
          <w:rFonts w:ascii="GHEA Grapalat" w:hAnsi="GHEA Grapalat"/>
          <w:b/>
          <w:sz w:val="20"/>
          <w:lang w:val="hy-AM"/>
        </w:rPr>
      </w:pPr>
    </w:p>
    <w:p w14:paraId="2E8D87E8" w14:textId="5CB4A879" w:rsidR="00492A0A" w:rsidRPr="0025742C" w:rsidRDefault="00C916A4" w:rsidP="00492A0A">
      <w:pPr>
        <w:ind w:firstLine="709"/>
        <w:jc w:val="both"/>
        <w:rPr>
          <w:rFonts w:ascii="GHEA Grapalat" w:hAnsi="GHEA Grapalat"/>
          <w:b/>
          <w:sz w:val="20"/>
          <w:lang w:val="hy-AM"/>
        </w:rPr>
      </w:pPr>
      <w:r w:rsidRPr="00C916A4">
        <w:rPr>
          <w:rFonts w:ascii="GHEA Grapalat" w:hAnsi="GHEA Grapalat"/>
          <w:b/>
          <w:sz w:val="20"/>
          <w:lang w:val="hy-AM"/>
        </w:rPr>
        <w:t>8</w:t>
      </w:r>
      <w:r w:rsidR="00492A0A" w:rsidRPr="0025742C">
        <w:rPr>
          <w:rFonts w:ascii="GHEA Grapalat" w:hAnsi="GHEA Grapalat"/>
          <w:b/>
          <w:sz w:val="20"/>
          <w:lang w:val="hy-AM"/>
        </w:rPr>
        <w:t>. Կողմերի հասցեները, բանկային վավերապայմանները և ստորագրությունները</w:t>
      </w:r>
    </w:p>
    <w:p w14:paraId="06A39D23" w14:textId="77777777" w:rsidR="00492A0A" w:rsidRPr="0025742C" w:rsidRDefault="00492A0A" w:rsidP="00492A0A">
      <w:pPr>
        <w:ind w:firstLine="709"/>
        <w:jc w:val="both"/>
        <w:rPr>
          <w:rFonts w:ascii="GHEA Grapalat" w:hAnsi="GHEA Grapalat"/>
          <w:sz w:val="20"/>
          <w:lang w:val="hy-AM"/>
        </w:rPr>
      </w:pPr>
      <w:r w:rsidRPr="0025742C">
        <w:rPr>
          <w:rFonts w:ascii="GHEA Grapalat" w:hAnsi="GHEA Grapalat"/>
          <w:sz w:val="20"/>
          <w:lang w:val="hy-AM"/>
        </w:rPr>
        <w:t xml:space="preserve"> </w:t>
      </w:r>
    </w:p>
    <w:p w14:paraId="4DCFF0A0" w14:textId="77777777" w:rsidR="00492A0A" w:rsidRPr="0025742C" w:rsidRDefault="00492A0A" w:rsidP="00492A0A">
      <w:pPr>
        <w:ind w:firstLine="709"/>
        <w:jc w:val="both"/>
        <w:rPr>
          <w:rFonts w:ascii="GHEA Grapalat" w:hAnsi="GHEA Grapalat"/>
          <w:sz w:val="20"/>
          <w:lang w:val="hy-AM"/>
        </w:rPr>
      </w:pPr>
    </w:p>
    <w:p w14:paraId="3D4F0AB5" w14:textId="77777777" w:rsidR="00492A0A" w:rsidRPr="0025742C" w:rsidRDefault="00492A0A" w:rsidP="00492A0A">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492A0A" w:rsidRPr="0025742C" w14:paraId="415707F5" w14:textId="77777777" w:rsidTr="00492A0A">
        <w:tc>
          <w:tcPr>
            <w:tcW w:w="4536" w:type="dxa"/>
          </w:tcPr>
          <w:p w14:paraId="1C5AA0C4" w14:textId="77777777" w:rsidR="00492A0A" w:rsidRPr="0025742C" w:rsidRDefault="00492A0A" w:rsidP="00492A0A">
            <w:pPr>
              <w:jc w:val="center"/>
              <w:rPr>
                <w:rFonts w:ascii="GHEA Grapalat" w:hAnsi="GHEA Grapalat" w:cs="Sylfaen"/>
                <w:b/>
                <w:bCs/>
                <w:lang w:val="nb-NO"/>
              </w:rPr>
            </w:pPr>
            <w:r w:rsidRPr="0025742C">
              <w:rPr>
                <w:rFonts w:ascii="GHEA Grapalat" w:hAnsi="GHEA Grapalat" w:cs="Sylfaen"/>
                <w:b/>
                <w:bCs/>
                <w:lang w:val="nb-NO"/>
              </w:rPr>
              <w:t>ԳՆՈՐԴ</w:t>
            </w:r>
          </w:p>
          <w:p w14:paraId="5BD63EF7" w14:textId="77777777" w:rsidR="00492A0A" w:rsidRPr="0025742C" w:rsidRDefault="00492A0A" w:rsidP="00492A0A">
            <w:pPr>
              <w:jc w:val="center"/>
              <w:rPr>
                <w:rFonts w:ascii="GHEA Grapalat" w:hAnsi="GHEA Grapalat"/>
                <w:u w:val="single"/>
              </w:rPr>
            </w:pPr>
            <w:r w:rsidRPr="0025742C">
              <w:rPr>
                <w:rFonts w:ascii="GHEA Grapalat" w:hAnsi="GHEA Grapalat"/>
                <w:u w:val="single"/>
              </w:rPr>
              <w:t xml:space="preserve"> </w:t>
            </w:r>
          </w:p>
          <w:p w14:paraId="453A79AC" w14:textId="77777777" w:rsidR="00492A0A" w:rsidRPr="0025742C" w:rsidRDefault="00492A0A" w:rsidP="00492A0A">
            <w:pPr>
              <w:rPr>
                <w:rFonts w:ascii="GHEA Grapalat" w:hAnsi="GHEA Grapalat"/>
                <w:lang w:val="hy-AM"/>
              </w:rPr>
            </w:pPr>
          </w:p>
          <w:p w14:paraId="6F5AA38F" w14:textId="77777777" w:rsidR="00492A0A" w:rsidRPr="0025742C" w:rsidRDefault="00492A0A" w:rsidP="00492A0A">
            <w:pPr>
              <w:jc w:val="center"/>
              <w:rPr>
                <w:rFonts w:ascii="GHEA Grapalat" w:hAnsi="GHEA Grapalat"/>
                <w:lang w:val="hy-AM"/>
              </w:rPr>
            </w:pPr>
            <w:r w:rsidRPr="0025742C">
              <w:rPr>
                <w:rFonts w:ascii="GHEA Grapalat" w:hAnsi="GHEA Grapalat"/>
                <w:lang w:val="hy-AM"/>
              </w:rPr>
              <w:t>---------------------------------</w:t>
            </w:r>
          </w:p>
          <w:p w14:paraId="03418A42"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w:t>
            </w:r>
            <w:r w:rsidRPr="0025742C">
              <w:rPr>
                <w:rFonts w:ascii="GHEA Grapalat" w:hAnsi="GHEA Grapalat" w:cs="Sylfaen"/>
                <w:sz w:val="18"/>
                <w:szCs w:val="18"/>
                <w:lang w:val="hy-AM"/>
              </w:rPr>
              <w:t>ստորագրություն</w:t>
            </w:r>
            <w:r w:rsidRPr="0025742C">
              <w:rPr>
                <w:rFonts w:ascii="GHEA Grapalat" w:hAnsi="GHEA Grapalat"/>
                <w:sz w:val="18"/>
                <w:szCs w:val="18"/>
              </w:rPr>
              <w:t>/</w:t>
            </w:r>
          </w:p>
          <w:p w14:paraId="0461A946" w14:textId="77777777" w:rsidR="00492A0A" w:rsidRPr="0025742C" w:rsidRDefault="00492A0A" w:rsidP="00492A0A">
            <w:pPr>
              <w:jc w:val="center"/>
              <w:rPr>
                <w:rFonts w:ascii="GHEA Grapalat" w:hAnsi="GHEA Grapalat"/>
                <w:sz w:val="18"/>
                <w:szCs w:val="18"/>
                <w:lang w:val="hy-AM"/>
              </w:rPr>
            </w:pPr>
            <w:r w:rsidRPr="0025742C">
              <w:rPr>
                <w:rFonts w:ascii="GHEA Grapalat" w:hAnsi="GHEA Grapalat" w:cs="Sylfaen"/>
                <w:sz w:val="18"/>
                <w:szCs w:val="18"/>
                <w:lang w:val="hy-AM"/>
              </w:rPr>
              <w:t>Կ</w:t>
            </w:r>
            <w:r w:rsidRPr="0025742C">
              <w:rPr>
                <w:rFonts w:ascii="GHEA Grapalat" w:hAnsi="GHEA Grapalat"/>
                <w:sz w:val="18"/>
                <w:szCs w:val="18"/>
                <w:lang w:val="hy-AM"/>
              </w:rPr>
              <w:t>.</w:t>
            </w:r>
            <w:r w:rsidRPr="0025742C">
              <w:rPr>
                <w:rFonts w:ascii="GHEA Grapalat" w:hAnsi="GHEA Grapalat" w:cs="Sylfaen"/>
                <w:sz w:val="18"/>
                <w:szCs w:val="18"/>
                <w:lang w:val="hy-AM"/>
              </w:rPr>
              <w:t>Տ</w:t>
            </w:r>
          </w:p>
        </w:tc>
        <w:tc>
          <w:tcPr>
            <w:tcW w:w="760" w:type="dxa"/>
          </w:tcPr>
          <w:p w14:paraId="31A784C0" w14:textId="77777777" w:rsidR="00492A0A" w:rsidRPr="0025742C" w:rsidRDefault="00492A0A" w:rsidP="00492A0A">
            <w:pPr>
              <w:jc w:val="center"/>
              <w:rPr>
                <w:rFonts w:ascii="GHEA Grapalat" w:hAnsi="GHEA Grapalat"/>
                <w:lang w:val="hy-AM"/>
              </w:rPr>
            </w:pPr>
          </w:p>
        </w:tc>
        <w:tc>
          <w:tcPr>
            <w:tcW w:w="4343" w:type="dxa"/>
          </w:tcPr>
          <w:p w14:paraId="029C8B91" w14:textId="77777777" w:rsidR="00492A0A" w:rsidRPr="0025742C" w:rsidRDefault="00492A0A" w:rsidP="00492A0A">
            <w:pPr>
              <w:jc w:val="center"/>
              <w:rPr>
                <w:rFonts w:ascii="GHEA Grapalat" w:hAnsi="GHEA Grapalat" w:cs="Sylfaen"/>
                <w:b/>
                <w:bCs/>
                <w:lang w:val="hy-AM"/>
              </w:rPr>
            </w:pPr>
            <w:r w:rsidRPr="0025742C">
              <w:rPr>
                <w:rFonts w:ascii="GHEA Grapalat" w:hAnsi="GHEA Grapalat" w:cs="Sylfaen"/>
                <w:b/>
                <w:bCs/>
                <w:lang w:val="hy-AM"/>
              </w:rPr>
              <w:t>ՎԱՃԱՌՈՂ</w:t>
            </w:r>
          </w:p>
          <w:p w14:paraId="4AA2EB64" w14:textId="77777777" w:rsidR="00492A0A" w:rsidRPr="0025742C" w:rsidRDefault="00492A0A" w:rsidP="00492A0A">
            <w:pPr>
              <w:jc w:val="center"/>
              <w:rPr>
                <w:rFonts w:ascii="GHEA Grapalat" w:hAnsi="GHEA Grapalat"/>
                <w:lang w:val="hy-AM"/>
              </w:rPr>
            </w:pPr>
          </w:p>
          <w:p w14:paraId="672D35E1" w14:textId="77777777" w:rsidR="00492A0A" w:rsidRPr="0025742C" w:rsidRDefault="00492A0A" w:rsidP="00492A0A">
            <w:pPr>
              <w:jc w:val="center"/>
              <w:rPr>
                <w:rFonts w:ascii="GHEA Grapalat" w:hAnsi="GHEA Grapalat"/>
                <w:lang w:val="hy-AM"/>
              </w:rPr>
            </w:pPr>
          </w:p>
          <w:p w14:paraId="4C78EA08" w14:textId="77777777" w:rsidR="00492A0A" w:rsidRPr="0025742C" w:rsidRDefault="00492A0A" w:rsidP="00492A0A">
            <w:pPr>
              <w:jc w:val="center"/>
              <w:rPr>
                <w:rFonts w:ascii="GHEA Grapalat" w:hAnsi="GHEA Grapalat"/>
                <w:lang w:val="hy-AM"/>
              </w:rPr>
            </w:pPr>
            <w:r w:rsidRPr="0025742C">
              <w:rPr>
                <w:rFonts w:ascii="GHEA Grapalat" w:hAnsi="GHEA Grapalat"/>
                <w:lang w:val="hy-AM"/>
              </w:rPr>
              <w:t>---------------------------------</w:t>
            </w:r>
          </w:p>
          <w:p w14:paraId="55B700F5"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w:t>
            </w:r>
            <w:r w:rsidRPr="0025742C">
              <w:rPr>
                <w:rFonts w:ascii="GHEA Grapalat" w:hAnsi="GHEA Grapalat" w:cs="Sylfaen"/>
                <w:sz w:val="18"/>
                <w:szCs w:val="18"/>
                <w:lang w:val="hy-AM"/>
              </w:rPr>
              <w:t>ստորագրություն</w:t>
            </w:r>
            <w:r w:rsidRPr="0025742C">
              <w:rPr>
                <w:rFonts w:ascii="GHEA Grapalat" w:hAnsi="GHEA Grapalat"/>
                <w:sz w:val="18"/>
                <w:szCs w:val="18"/>
              </w:rPr>
              <w:t>/</w:t>
            </w:r>
          </w:p>
          <w:p w14:paraId="68AC9EDA" w14:textId="77777777" w:rsidR="00492A0A" w:rsidRPr="0025742C" w:rsidRDefault="00492A0A" w:rsidP="00492A0A">
            <w:pPr>
              <w:jc w:val="center"/>
              <w:rPr>
                <w:rFonts w:ascii="GHEA Grapalat" w:hAnsi="GHEA Grapalat"/>
                <w:lang w:val="hy-AM"/>
              </w:rPr>
            </w:pPr>
            <w:r w:rsidRPr="0025742C">
              <w:rPr>
                <w:rFonts w:ascii="GHEA Grapalat" w:hAnsi="GHEA Grapalat" w:cs="Sylfaen"/>
                <w:sz w:val="18"/>
                <w:szCs w:val="18"/>
                <w:lang w:val="hy-AM"/>
              </w:rPr>
              <w:t>Կ</w:t>
            </w:r>
            <w:r w:rsidRPr="0025742C">
              <w:rPr>
                <w:rFonts w:ascii="GHEA Grapalat" w:hAnsi="GHEA Grapalat"/>
                <w:sz w:val="18"/>
                <w:szCs w:val="18"/>
                <w:lang w:val="hy-AM"/>
              </w:rPr>
              <w:t>.</w:t>
            </w:r>
            <w:r w:rsidRPr="0025742C">
              <w:rPr>
                <w:rFonts w:ascii="GHEA Grapalat" w:hAnsi="GHEA Grapalat" w:cs="Sylfaen"/>
                <w:sz w:val="18"/>
                <w:szCs w:val="18"/>
                <w:lang w:val="hy-AM"/>
              </w:rPr>
              <w:t>Տ</w:t>
            </w:r>
          </w:p>
        </w:tc>
      </w:tr>
    </w:tbl>
    <w:p w14:paraId="42D91806" w14:textId="77777777" w:rsidR="00492A0A" w:rsidRPr="0025742C" w:rsidRDefault="00492A0A" w:rsidP="00492A0A">
      <w:pPr>
        <w:rPr>
          <w:rFonts w:ascii="GHEA Grapalat" w:hAnsi="GHEA Grapalat"/>
          <w:sz w:val="20"/>
          <w:lang w:val="hy-AM"/>
        </w:rPr>
      </w:pPr>
    </w:p>
    <w:p w14:paraId="1D7B65BD" w14:textId="77777777" w:rsidR="00492A0A" w:rsidRPr="0025742C" w:rsidRDefault="00492A0A" w:rsidP="00492A0A">
      <w:pPr>
        <w:ind w:firstLine="720"/>
        <w:jc w:val="both"/>
        <w:rPr>
          <w:rFonts w:ascii="GHEA Grapalat" w:hAnsi="GHEA Grapalat"/>
          <w:sz w:val="20"/>
          <w:lang w:val="hy-AM"/>
        </w:rPr>
      </w:pPr>
      <w:r w:rsidRPr="0025742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21FAC90C" w14:textId="77777777" w:rsidR="00492A0A" w:rsidRPr="0025742C" w:rsidRDefault="00492A0A" w:rsidP="00492A0A">
      <w:pPr>
        <w:tabs>
          <w:tab w:val="left" w:pos="1276"/>
        </w:tabs>
        <w:ind w:firstLine="720"/>
        <w:jc w:val="both"/>
        <w:rPr>
          <w:rFonts w:ascii="GHEA Grapalat" w:hAnsi="GHEA Grapalat" w:cs="Sylfaen"/>
          <w:sz w:val="20"/>
          <w:u w:val="single"/>
          <w:lang w:val="hy-AM"/>
        </w:rPr>
      </w:pPr>
    </w:p>
    <w:p w14:paraId="2CFF8C7B" w14:textId="77777777" w:rsidR="00492A0A" w:rsidRPr="0025742C" w:rsidRDefault="00492A0A" w:rsidP="00492A0A">
      <w:pPr>
        <w:rPr>
          <w:rFonts w:ascii="GHEA Grapalat" w:hAnsi="GHEA Grapalat"/>
          <w:sz w:val="20"/>
          <w:lang w:val="hy-AM"/>
        </w:rPr>
      </w:pPr>
    </w:p>
    <w:p w14:paraId="62BD0A39" w14:textId="77777777" w:rsidR="00492A0A" w:rsidRPr="0025742C" w:rsidRDefault="00492A0A" w:rsidP="00492A0A">
      <w:pPr>
        <w:rPr>
          <w:rFonts w:ascii="GHEA Grapalat" w:hAnsi="GHEA Grapalat"/>
          <w:sz w:val="20"/>
          <w:lang w:val="hy-AM"/>
        </w:rPr>
      </w:pPr>
    </w:p>
    <w:p w14:paraId="093E07C0" w14:textId="77777777" w:rsidR="00492A0A" w:rsidRPr="0025742C" w:rsidRDefault="00492A0A" w:rsidP="00492A0A">
      <w:pPr>
        <w:rPr>
          <w:rFonts w:ascii="GHEA Grapalat" w:hAnsi="GHEA Grapalat"/>
          <w:sz w:val="20"/>
          <w:lang w:val="hy-AM"/>
        </w:rPr>
      </w:pPr>
    </w:p>
    <w:p w14:paraId="2BBBF877" w14:textId="77777777" w:rsidR="00492A0A" w:rsidRPr="0025742C" w:rsidRDefault="00492A0A" w:rsidP="00492A0A">
      <w:pPr>
        <w:rPr>
          <w:rFonts w:ascii="GHEA Grapalat" w:hAnsi="GHEA Grapalat"/>
          <w:sz w:val="20"/>
          <w:lang w:val="hy-AM"/>
        </w:rPr>
      </w:pP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6D6D11D" w14:textId="77777777" w:rsidR="009A34C4" w:rsidRDefault="009A34C4" w:rsidP="00F02279">
      <w:pPr>
        <w:ind w:firstLine="567"/>
        <w:jc w:val="right"/>
        <w:rPr>
          <w:rFonts w:ascii="GHEA Grapalat" w:hAnsi="GHEA Grapalat"/>
          <w:i/>
          <w:lang w:val="hy-AM"/>
        </w:rPr>
        <w:sectPr w:rsidR="009A34C4" w:rsidSect="009A34C4">
          <w:footnotePr>
            <w:pos w:val="beneathText"/>
          </w:footnotePr>
          <w:pgSz w:w="11906" w:h="16838" w:code="9"/>
          <w:pgMar w:top="533" w:right="1140" w:bottom="720" w:left="663" w:header="561" w:footer="561" w:gutter="0"/>
          <w:cols w:space="720"/>
        </w:sectPr>
      </w:pPr>
    </w:p>
    <w:p w14:paraId="1F48A781" w14:textId="162B1330" w:rsidR="00BC05CE" w:rsidRPr="00E6597C" w:rsidRDefault="00BC05CE" w:rsidP="00BC05CE">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w:t>
      </w:r>
      <w:r>
        <w:rPr>
          <w:rFonts w:ascii="GHEA Grapalat" w:hAnsi="GHEA Grapalat" w:cs="Arial"/>
          <w:i/>
          <w:sz w:val="20"/>
          <w:szCs w:val="20"/>
          <w:lang w:val="pt-BR"/>
        </w:rPr>
        <w:t>1</w:t>
      </w:r>
    </w:p>
    <w:p w14:paraId="414EB164" w14:textId="2D00E26E" w:rsidR="00BC05CE" w:rsidRPr="00E6597C" w:rsidRDefault="00BC05CE" w:rsidP="00BC05CE">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005E27C6">
        <w:rPr>
          <w:rFonts w:ascii="GHEA Grapalat" w:hAnsi="GHEA Grapalat"/>
          <w:i/>
          <w:sz w:val="20"/>
          <w:szCs w:val="20"/>
          <w:lang w:val="pt-BR"/>
        </w:rPr>
        <w:t xml:space="preserve">   </w:t>
      </w:r>
      <w:r w:rsidRPr="00E6597C">
        <w:rPr>
          <w:rFonts w:ascii="GHEA Grapalat" w:hAnsi="GHEA Grapalat"/>
          <w:i/>
          <w:sz w:val="20"/>
          <w:szCs w:val="20"/>
          <w:lang w:val="pt-BR"/>
        </w:rPr>
        <w:t>20</w:t>
      </w:r>
      <w:r w:rsidR="005E27C6">
        <w:rPr>
          <w:rFonts w:ascii="GHEA Grapalat" w:hAnsi="GHEA Grapalat"/>
          <w:i/>
          <w:sz w:val="20"/>
          <w:szCs w:val="20"/>
          <w:lang w:val="pt-BR"/>
        </w:rPr>
        <w:t>2</w:t>
      </w:r>
      <w:r w:rsidR="005800F6">
        <w:rPr>
          <w:rFonts w:ascii="GHEA Grapalat" w:hAnsi="GHEA Grapalat"/>
          <w:i/>
          <w:sz w:val="20"/>
          <w:szCs w:val="20"/>
          <w:lang w:val="pt-BR"/>
        </w:rPr>
        <w:t>5</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02F825A5" w14:textId="10E1E47E" w:rsidR="00BC05CE" w:rsidRPr="00E6597C" w:rsidRDefault="00BC05CE" w:rsidP="00BC05CE">
      <w:pPr>
        <w:jc w:val="right"/>
        <w:rPr>
          <w:rFonts w:ascii="GHEA Grapalat" w:hAnsi="GHEA Grapalat" w:cs="Arial"/>
          <w:i/>
          <w:sz w:val="20"/>
          <w:szCs w:val="20"/>
          <w:lang w:val="pt-BR"/>
        </w:rPr>
      </w:pPr>
      <w:r w:rsidRPr="009B1F32">
        <w:rPr>
          <w:rFonts w:ascii="GHEA Grapalat" w:hAnsi="GHEA Grapalat" w:cs="Sylfaen"/>
          <w:i/>
          <w:sz w:val="20"/>
          <w:szCs w:val="20"/>
          <w:lang w:val="pt-BR"/>
        </w:rPr>
        <w:t>«ԴՓԿ-</w:t>
      </w:r>
      <w:r>
        <w:rPr>
          <w:rFonts w:ascii="GHEA Grapalat" w:hAnsi="GHEA Grapalat" w:cs="Sylfaen"/>
          <w:i/>
          <w:sz w:val="20"/>
          <w:szCs w:val="20"/>
          <w:lang w:val="pt-BR"/>
        </w:rPr>
        <w:t>ԳՀԱՊ</w:t>
      </w:r>
      <w:r w:rsidRPr="009B1F32">
        <w:rPr>
          <w:rFonts w:ascii="GHEA Grapalat" w:hAnsi="GHEA Grapalat" w:cs="Sylfaen"/>
          <w:i/>
          <w:sz w:val="20"/>
          <w:szCs w:val="20"/>
          <w:lang w:val="pt-BR"/>
        </w:rPr>
        <w:t>ՁԲ-</w:t>
      </w:r>
      <w:r w:rsidR="005800F6">
        <w:rPr>
          <w:rFonts w:ascii="GHEA Grapalat" w:hAnsi="GHEA Grapalat" w:cs="Sylfaen"/>
          <w:i/>
          <w:sz w:val="20"/>
          <w:szCs w:val="20"/>
          <w:lang w:val="pt-BR"/>
        </w:rPr>
        <w:t>25/03</w:t>
      </w:r>
      <w:r w:rsidRPr="009B1F32">
        <w:rPr>
          <w:rFonts w:ascii="GHEA Grapalat" w:hAnsi="GHEA Grapalat" w:cs="Sylfaen"/>
          <w:i/>
          <w:sz w:val="20"/>
          <w:szCs w:val="20"/>
          <w:lang w:val="pt-BR"/>
        </w:rPr>
        <w:t xml:space="preserve">» </w:t>
      </w:r>
      <w:r w:rsidRPr="00E6597C">
        <w:rPr>
          <w:rFonts w:ascii="GHEA Grapalat" w:hAnsi="GHEA Grapalat" w:cs="Sylfaen"/>
          <w:i/>
          <w:sz w:val="20"/>
          <w:szCs w:val="20"/>
          <w:lang w:val="pt-BR"/>
        </w:rPr>
        <w:t>ծածկագրով պայմանագրի</w:t>
      </w:r>
    </w:p>
    <w:p w14:paraId="47A84E73" w14:textId="77777777" w:rsidR="00BC05CE" w:rsidRPr="00BC05CE" w:rsidRDefault="00BC05CE" w:rsidP="00492A0A">
      <w:pPr>
        <w:jc w:val="center"/>
        <w:rPr>
          <w:rFonts w:ascii="GHEA Grapalat" w:hAnsi="GHEA Grapalat"/>
          <w:sz w:val="20"/>
          <w:lang w:val="pt-BR"/>
        </w:rPr>
      </w:pPr>
    </w:p>
    <w:p w14:paraId="0BDF7DFE" w14:textId="77777777" w:rsidR="00492A0A" w:rsidRPr="0025742C" w:rsidRDefault="00492A0A" w:rsidP="00492A0A">
      <w:pPr>
        <w:jc w:val="center"/>
        <w:rPr>
          <w:rFonts w:ascii="GHEA Grapalat" w:hAnsi="GHEA Grapalat"/>
          <w:sz w:val="20"/>
          <w:lang w:val="hy-AM"/>
        </w:rPr>
      </w:pPr>
      <w:r w:rsidRPr="0025742C">
        <w:rPr>
          <w:rFonts w:ascii="GHEA Grapalat" w:hAnsi="GHEA Grapalat"/>
          <w:sz w:val="20"/>
          <w:lang w:val="hy-AM"/>
        </w:rPr>
        <w:t>ՏԵԽՆԻԿԱԿԱՆ ԲՆՈՒԹԱԳԻՐ - ԳՆՄԱՆ ԺԱՄԱՆԱԿԱՑՈՒՅՑ*</w:t>
      </w:r>
    </w:p>
    <w:p w14:paraId="17F14195" w14:textId="77777777" w:rsidR="00492A0A" w:rsidRPr="0025742C" w:rsidRDefault="00492A0A" w:rsidP="00492A0A">
      <w:pPr>
        <w:jc w:val="center"/>
        <w:rPr>
          <w:rFonts w:ascii="GHEA Grapalat" w:hAnsi="GHEA Grapalat"/>
          <w:sz w:val="20"/>
          <w:lang w:val="hy-AM"/>
        </w:rPr>
      </w:pPr>
      <w:r w:rsidRPr="0025742C">
        <w:rPr>
          <w:rFonts w:ascii="GHEA Grapalat" w:hAnsi="GHEA Grapalat"/>
          <w:sz w:val="20"/>
          <w:lang w:val="hy-AM"/>
        </w:rPr>
        <w:tab/>
      </w:r>
      <w:r w:rsidRPr="0025742C">
        <w:rPr>
          <w:rFonts w:ascii="GHEA Grapalat" w:hAnsi="GHEA Grapalat"/>
          <w:sz w:val="20"/>
          <w:lang w:val="hy-AM"/>
        </w:rPr>
        <w:tab/>
      </w:r>
      <w:r w:rsidRPr="0025742C">
        <w:rPr>
          <w:rFonts w:ascii="GHEA Grapalat" w:hAnsi="GHEA Grapalat"/>
          <w:sz w:val="20"/>
          <w:lang w:val="hy-AM"/>
        </w:rPr>
        <w:tab/>
      </w:r>
      <w:r w:rsidRPr="0025742C">
        <w:rPr>
          <w:rFonts w:ascii="GHEA Grapalat" w:hAnsi="GHEA Grapalat"/>
          <w:sz w:val="20"/>
          <w:lang w:val="hy-AM"/>
        </w:rPr>
        <w:tab/>
      </w:r>
      <w:r w:rsidRPr="0025742C">
        <w:rPr>
          <w:rFonts w:ascii="GHEA Grapalat" w:hAnsi="GHEA Grapalat"/>
          <w:sz w:val="20"/>
          <w:lang w:val="hy-AM"/>
        </w:rPr>
        <w:tab/>
      </w:r>
      <w:r w:rsidRPr="0025742C">
        <w:rPr>
          <w:rFonts w:ascii="GHEA Grapalat" w:hAnsi="GHEA Grapalat"/>
          <w:sz w:val="20"/>
          <w:lang w:val="hy-AM"/>
        </w:rPr>
        <w:tab/>
      </w:r>
      <w:r w:rsidRPr="0025742C">
        <w:rPr>
          <w:rFonts w:ascii="GHEA Grapalat" w:hAnsi="GHEA Grapalat"/>
          <w:sz w:val="20"/>
          <w:lang w:val="hy-AM"/>
        </w:rPr>
        <w:tab/>
      </w:r>
      <w:r w:rsidRPr="0025742C">
        <w:rPr>
          <w:rFonts w:ascii="GHEA Grapalat" w:hAnsi="GHEA Grapalat"/>
          <w:sz w:val="20"/>
          <w:lang w:val="hy-AM"/>
        </w:rPr>
        <w:tab/>
      </w:r>
      <w:r w:rsidRPr="0025742C">
        <w:rPr>
          <w:rFonts w:ascii="GHEA Grapalat" w:hAnsi="GHEA Grapalat"/>
          <w:sz w:val="20"/>
          <w:lang w:val="hy-AM"/>
        </w:rPr>
        <w:tab/>
      </w:r>
      <w:r w:rsidRPr="0025742C">
        <w:rPr>
          <w:rFonts w:ascii="GHEA Grapalat" w:hAnsi="GHEA Grapalat"/>
          <w:sz w:val="20"/>
          <w:lang w:val="hy-AM"/>
        </w:rPr>
        <w:tab/>
      </w:r>
      <w:r w:rsidRPr="0025742C">
        <w:rPr>
          <w:rFonts w:ascii="GHEA Grapalat" w:hAnsi="GHEA Grapalat"/>
          <w:sz w:val="20"/>
          <w:lang w:val="hy-AM"/>
        </w:rPr>
        <w:tab/>
        <w:t xml:space="preserve">                                                                ՀՀ դրամ</w:t>
      </w:r>
    </w:p>
    <w:p w14:paraId="1D6DAF79" w14:textId="77777777" w:rsidR="00492A0A" w:rsidRPr="0025742C" w:rsidRDefault="00492A0A" w:rsidP="00492A0A">
      <w:pPr>
        <w:jc w:val="both"/>
        <w:rPr>
          <w:rFonts w:ascii="GHEA Grapalat" w:hAnsi="GHEA Grapalat"/>
          <w:sz w:val="20"/>
          <w:lang w:val="hy-AM"/>
        </w:rPr>
      </w:pPr>
    </w:p>
    <w:tbl>
      <w:tblPr>
        <w:tblW w:w="154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5"/>
        <w:gridCol w:w="1276"/>
        <w:gridCol w:w="1843"/>
        <w:gridCol w:w="992"/>
        <w:gridCol w:w="5103"/>
        <w:gridCol w:w="851"/>
        <w:gridCol w:w="1134"/>
        <w:gridCol w:w="1134"/>
        <w:gridCol w:w="708"/>
        <w:gridCol w:w="567"/>
        <w:gridCol w:w="709"/>
        <w:gridCol w:w="649"/>
      </w:tblGrid>
      <w:tr w:rsidR="00492A0A" w:rsidRPr="006D2339" w14:paraId="2FF833B8" w14:textId="77777777" w:rsidTr="00492A0A">
        <w:trPr>
          <w:jc w:val="center"/>
        </w:trPr>
        <w:tc>
          <w:tcPr>
            <w:tcW w:w="15481" w:type="dxa"/>
            <w:gridSpan w:val="12"/>
          </w:tcPr>
          <w:p w14:paraId="13F16D3B" w14:textId="77777777" w:rsidR="00492A0A" w:rsidRPr="006D2339" w:rsidRDefault="00492A0A" w:rsidP="006D2339">
            <w:pPr>
              <w:jc w:val="center"/>
              <w:rPr>
                <w:rFonts w:ascii="GHEA Grapalat" w:hAnsi="GHEA Grapalat"/>
                <w:sz w:val="22"/>
                <w:szCs w:val="22"/>
              </w:rPr>
            </w:pPr>
            <w:r w:rsidRPr="006D2339">
              <w:rPr>
                <w:rFonts w:ascii="GHEA Grapalat" w:hAnsi="GHEA Grapalat"/>
                <w:sz w:val="22"/>
                <w:szCs w:val="22"/>
              </w:rPr>
              <w:t>Ապրանքի</w:t>
            </w:r>
          </w:p>
        </w:tc>
      </w:tr>
      <w:tr w:rsidR="002D245C" w:rsidRPr="006D2339" w14:paraId="7DE6AA30" w14:textId="77777777" w:rsidTr="00ED3553">
        <w:trPr>
          <w:trHeight w:val="219"/>
          <w:jc w:val="center"/>
        </w:trPr>
        <w:tc>
          <w:tcPr>
            <w:tcW w:w="515" w:type="dxa"/>
            <w:vMerge w:val="restart"/>
            <w:vAlign w:val="center"/>
          </w:tcPr>
          <w:p w14:paraId="5FE4F807" w14:textId="4571C6B5" w:rsidR="00492A0A" w:rsidRPr="006D2339" w:rsidRDefault="006277F4" w:rsidP="006D2339">
            <w:pPr>
              <w:jc w:val="center"/>
              <w:rPr>
                <w:rFonts w:ascii="GHEA Grapalat" w:hAnsi="GHEA Grapalat"/>
                <w:sz w:val="16"/>
                <w:szCs w:val="16"/>
              </w:rPr>
            </w:pPr>
            <w:r>
              <w:rPr>
                <w:rFonts w:ascii="GHEA Grapalat" w:hAnsi="GHEA Grapalat"/>
                <w:sz w:val="16"/>
                <w:szCs w:val="16"/>
              </w:rPr>
              <w:t>Շ/Հ</w:t>
            </w:r>
          </w:p>
        </w:tc>
        <w:tc>
          <w:tcPr>
            <w:tcW w:w="1276" w:type="dxa"/>
            <w:vMerge w:val="restart"/>
            <w:vAlign w:val="center"/>
          </w:tcPr>
          <w:p w14:paraId="6E0C0ABE" w14:textId="77777777" w:rsidR="00492A0A" w:rsidRPr="006D2339" w:rsidRDefault="00492A0A" w:rsidP="006D2339">
            <w:pPr>
              <w:jc w:val="center"/>
              <w:rPr>
                <w:rFonts w:ascii="GHEA Grapalat" w:hAnsi="GHEA Grapalat"/>
                <w:sz w:val="16"/>
                <w:szCs w:val="16"/>
              </w:rPr>
            </w:pPr>
            <w:r w:rsidRPr="006D2339">
              <w:rPr>
                <w:rFonts w:ascii="GHEA Grapalat" w:hAnsi="GHEA Grapalat"/>
                <w:sz w:val="16"/>
                <w:szCs w:val="16"/>
              </w:rPr>
              <w:t>գնումների պլանով նախատեսված միջանցիկ ծածկագիրը` ըստ ԳՄԱ դասակարգման (CPV)</w:t>
            </w:r>
          </w:p>
        </w:tc>
        <w:tc>
          <w:tcPr>
            <w:tcW w:w="1843" w:type="dxa"/>
            <w:vMerge w:val="restart"/>
            <w:vAlign w:val="center"/>
          </w:tcPr>
          <w:p w14:paraId="5F0511EF" w14:textId="77777777" w:rsidR="00492A0A" w:rsidRPr="006D2339" w:rsidRDefault="00492A0A" w:rsidP="006D2339">
            <w:pPr>
              <w:jc w:val="center"/>
              <w:rPr>
                <w:rFonts w:ascii="GHEA Grapalat" w:hAnsi="GHEA Grapalat"/>
                <w:sz w:val="16"/>
                <w:szCs w:val="16"/>
              </w:rPr>
            </w:pPr>
            <w:r w:rsidRPr="006D2339">
              <w:rPr>
                <w:rFonts w:ascii="GHEA Grapalat" w:hAnsi="GHEA Grapalat"/>
                <w:sz w:val="16"/>
                <w:szCs w:val="16"/>
              </w:rPr>
              <w:t xml:space="preserve">անվանումը </w:t>
            </w:r>
          </w:p>
        </w:tc>
        <w:tc>
          <w:tcPr>
            <w:tcW w:w="992" w:type="dxa"/>
            <w:vMerge w:val="restart"/>
            <w:vAlign w:val="center"/>
          </w:tcPr>
          <w:p w14:paraId="608DE1DA" w14:textId="77777777" w:rsidR="00492A0A" w:rsidRPr="006D2339" w:rsidRDefault="00492A0A" w:rsidP="006D2339">
            <w:pPr>
              <w:jc w:val="center"/>
              <w:rPr>
                <w:rFonts w:ascii="GHEA Grapalat" w:hAnsi="GHEA Grapalat"/>
                <w:sz w:val="16"/>
                <w:szCs w:val="16"/>
              </w:rPr>
            </w:pPr>
            <w:r w:rsidRPr="006D2339">
              <w:rPr>
                <w:rFonts w:ascii="GHEA Grapalat" w:hAnsi="GHEA Grapalat"/>
                <w:sz w:val="16"/>
                <w:szCs w:val="16"/>
              </w:rPr>
              <w:t>ապրանքային նշանը, մակիշը և արտադ</w:t>
            </w:r>
            <w:r w:rsidRPr="006D2339">
              <w:rPr>
                <w:rFonts w:ascii="GHEA Grapalat" w:hAnsi="GHEA Grapalat"/>
                <w:sz w:val="16"/>
                <w:szCs w:val="16"/>
                <w:lang w:val="hy-AM"/>
              </w:rPr>
              <w:t>–</w:t>
            </w:r>
            <w:r w:rsidRPr="006D2339">
              <w:rPr>
                <w:rFonts w:ascii="GHEA Grapalat" w:hAnsi="GHEA Grapalat"/>
                <w:sz w:val="16"/>
                <w:szCs w:val="16"/>
              </w:rPr>
              <w:t>րողի անվանումը **</w:t>
            </w:r>
          </w:p>
        </w:tc>
        <w:tc>
          <w:tcPr>
            <w:tcW w:w="5103" w:type="dxa"/>
            <w:vMerge w:val="restart"/>
            <w:vAlign w:val="center"/>
          </w:tcPr>
          <w:p w14:paraId="3E1E54D7" w14:textId="77777777" w:rsidR="00492A0A" w:rsidRPr="006D2339" w:rsidRDefault="00492A0A" w:rsidP="006D2339">
            <w:pPr>
              <w:jc w:val="center"/>
              <w:rPr>
                <w:rFonts w:ascii="GHEA Grapalat" w:hAnsi="GHEA Grapalat"/>
                <w:sz w:val="16"/>
                <w:szCs w:val="16"/>
              </w:rPr>
            </w:pPr>
            <w:r w:rsidRPr="006D2339">
              <w:rPr>
                <w:rFonts w:ascii="GHEA Grapalat" w:hAnsi="GHEA Grapalat"/>
                <w:sz w:val="16"/>
                <w:szCs w:val="16"/>
              </w:rPr>
              <w:t>տեխնիկական բնութագիրը</w:t>
            </w:r>
          </w:p>
        </w:tc>
        <w:tc>
          <w:tcPr>
            <w:tcW w:w="851" w:type="dxa"/>
            <w:vMerge w:val="restart"/>
            <w:vAlign w:val="center"/>
          </w:tcPr>
          <w:p w14:paraId="2CA9A47B" w14:textId="77777777" w:rsidR="00492A0A" w:rsidRPr="006D2339" w:rsidRDefault="00492A0A" w:rsidP="006D2339">
            <w:pPr>
              <w:jc w:val="center"/>
              <w:rPr>
                <w:rFonts w:ascii="GHEA Grapalat" w:hAnsi="GHEA Grapalat"/>
                <w:sz w:val="16"/>
                <w:szCs w:val="16"/>
              </w:rPr>
            </w:pPr>
            <w:r w:rsidRPr="006D2339">
              <w:rPr>
                <w:rFonts w:ascii="GHEA Grapalat" w:hAnsi="GHEA Grapalat"/>
                <w:sz w:val="16"/>
                <w:szCs w:val="16"/>
              </w:rPr>
              <w:t>չափման միավորը</w:t>
            </w:r>
          </w:p>
        </w:tc>
        <w:tc>
          <w:tcPr>
            <w:tcW w:w="1134" w:type="dxa"/>
            <w:vMerge w:val="restart"/>
            <w:vAlign w:val="center"/>
          </w:tcPr>
          <w:p w14:paraId="0317DD80" w14:textId="77777777" w:rsidR="00492A0A" w:rsidRPr="006D2339" w:rsidRDefault="00492A0A" w:rsidP="006D2339">
            <w:pPr>
              <w:jc w:val="center"/>
              <w:rPr>
                <w:rFonts w:ascii="GHEA Grapalat" w:hAnsi="GHEA Grapalat"/>
                <w:sz w:val="16"/>
                <w:szCs w:val="16"/>
              </w:rPr>
            </w:pPr>
            <w:r w:rsidRPr="006D2339">
              <w:rPr>
                <w:rFonts w:ascii="GHEA Grapalat" w:hAnsi="GHEA Grapalat"/>
                <w:sz w:val="16"/>
                <w:szCs w:val="16"/>
              </w:rPr>
              <w:t>միավոր գինը/ՀՀ դրամ</w:t>
            </w:r>
          </w:p>
        </w:tc>
        <w:tc>
          <w:tcPr>
            <w:tcW w:w="1134" w:type="dxa"/>
            <w:vMerge w:val="restart"/>
            <w:vAlign w:val="center"/>
          </w:tcPr>
          <w:p w14:paraId="459930AC" w14:textId="77777777" w:rsidR="00492A0A" w:rsidRPr="006D2339" w:rsidRDefault="00492A0A" w:rsidP="006D2339">
            <w:pPr>
              <w:jc w:val="center"/>
              <w:rPr>
                <w:rFonts w:ascii="GHEA Grapalat" w:hAnsi="GHEA Grapalat"/>
                <w:sz w:val="16"/>
                <w:szCs w:val="16"/>
              </w:rPr>
            </w:pPr>
            <w:r w:rsidRPr="006D2339">
              <w:rPr>
                <w:rFonts w:ascii="GHEA Grapalat" w:hAnsi="GHEA Grapalat"/>
                <w:sz w:val="16"/>
                <w:szCs w:val="16"/>
              </w:rPr>
              <w:t>ընդհանուր գինը/ՀՀ դրամ</w:t>
            </w:r>
          </w:p>
        </w:tc>
        <w:tc>
          <w:tcPr>
            <w:tcW w:w="708" w:type="dxa"/>
            <w:vMerge w:val="restart"/>
            <w:vAlign w:val="center"/>
          </w:tcPr>
          <w:p w14:paraId="20ED00AB" w14:textId="77777777" w:rsidR="00492A0A" w:rsidRPr="006D2339" w:rsidRDefault="00492A0A" w:rsidP="006D2339">
            <w:pPr>
              <w:jc w:val="center"/>
              <w:rPr>
                <w:rFonts w:ascii="GHEA Grapalat" w:hAnsi="GHEA Grapalat"/>
                <w:sz w:val="16"/>
                <w:szCs w:val="16"/>
              </w:rPr>
            </w:pPr>
            <w:r w:rsidRPr="006D2339">
              <w:rPr>
                <w:rFonts w:ascii="GHEA Grapalat" w:hAnsi="GHEA Grapalat"/>
                <w:sz w:val="16"/>
                <w:szCs w:val="16"/>
              </w:rPr>
              <w:t>ընդհանուր քանակը</w:t>
            </w:r>
          </w:p>
        </w:tc>
        <w:tc>
          <w:tcPr>
            <w:tcW w:w="1925" w:type="dxa"/>
            <w:gridSpan w:val="3"/>
            <w:vAlign w:val="center"/>
          </w:tcPr>
          <w:p w14:paraId="3F3F63DB" w14:textId="77777777" w:rsidR="00492A0A" w:rsidRPr="006D2339" w:rsidRDefault="00492A0A" w:rsidP="006D2339">
            <w:pPr>
              <w:jc w:val="center"/>
              <w:rPr>
                <w:rFonts w:ascii="GHEA Grapalat" w:hAnsi="GHEA Grapalat"/>
                <w:sz w:val="16"/>
                <w:szCs w:val="16"/>
              </w:rPr>
            </w:pPr>
            <w:r w:rsidRPr="006D2339">
              <w:rPr>
                <w:rFonts w:ascii="GHEA Grapalat" w:hAnsi="GHEA Grapalat"/>
                <w:sz w:val="16"/>
                <w:szCs w:val="16"/>
              </w:rPr>
              <w:t>մատակարարման</w:t>
            </w:r>
          </w:p>
        </w:tc>
      </w:tr>
      <w:tr w:rsidR="00AB6B81" w:rsidRPr="006D2339" w14:paraId="6843F21E" w14:textId="77777777" w:rsidTr="00ED3553">
        <w:trPr>
          <w:cantSplit/>
          <w:trHeight w:val="1549"/>
          <w:jc w:val="center"/>
        </w:trPr>
        <w:tc>
          <w:tcPr>
            <w:tcW w:w="515" w:type="dxa"/>
            <w:vMerge/>
            <w:vAlign w:val="center"/>
          </w:tcPr>
          <w:p w14:paraId="151BE748" w14:textId="77777777" w:rsidR="00492A0A" w:rsidRPr="006D2339" w:rsidRDefault="00492A0A" w:rsidP="006D2339">
            <w:pPr>
              <w:jc w:val="center"/>
              <w:rPr>
                <w:rFonts w:ascii="GHEA Grapalat" w:hAnsi="GHEA Grapalat"/>
                <w:sz w:val="16"/>
                <w:szCs w:val="16"/>
              </w:rPr>
            </w:pPr>
          </w:p>
        </w:tc>
        <w:tc>
          <w:tcPr>
            <w:tcW w:w="1276" w:type="dxa"/>
            <w:vMerge/>
            <w:vAlign w:val="center"/>
          </w:tcPr>
          <w:p w14:paraId="6A8461BC" w14:textId="77777777" w:rsidR="00492A0A" w:rsidRPr="006D2339" w:rsidRDefault="00492A0A" w:rsidP="006D2339">
            <w:pPr>
              <w:jc w:val="center"/>
              <w:rPr>
                <w:rFonts w:ascii="GHEA Grapalat" w:hAnsi="GHEA Grapalat"/>
                <w:sz w:val="16"/>
                <w:szCs w:val="16"/>
              </w:rPr>
            </w:pPr>
          </w:p>
        </w:tc>
        <w:tc>
          <w:tcPr>
            <w:tcW w:w="1843" w:type="dxa"/>
            <w:vMerge/>
            <w:vAlign w:val="center"/>
          </w:tcPr>
          <w:p w14:paraId="73A66C6B" w14:textId="77777777" w:rsidR="00492A0A" w:rsidRPr="006D2339" w:rsidRDefault="00492A0A" w:rsidP="006D2339">
            <w:pPr>
              <w:jc w:val="center"/>
              <w:rPr>
                <w:rFonts w:ascii="GHEA Grapalat" w:hAnsi="GHEA Grapalat"/>
                <w:sz w:val="16"/>
                <w:szCs w:val="16"/>
              </w:rPr>
            </w:pPr>
          </w:p>
        </w:tc>
        <w:tc>
          <w:tcPr>
            <w:tcW w:w="992" w:type="dxa"/>
            <w:vMerge/>
            <w:vAlign w:val="center"/>
          </w:tcPr>
          <w:p w14:paraId="529A4021" w14:textId="77777777" w:rsidR="00492A0A" w:rsidRPr="006D2339" w:rsidRDefault="00492A0A" w:rsidP="006D2339">
            <w:pPr>
              <w:jc w:val="center"/>
              <w:rPr>
                <w:rFonts w:ascii="GHEA Grapalat" w:hAnsi="GHEA Grapalat"/>
                <w:sz w:val="16"/>
                <w:szCs w:val="16"/>
              </w:rPr>
            </w:pPr>
          </w:p>
        </w:tc>
        <w:tc>
          <w:tcPr>
            <w:tcW w:w="5103" w:type="dxa"/>
            <w:vMerge/>
            <w:vAlign w:val="center"/>
          </w:tcPr>
          <w:p w14:paraId="029B0430" w14:textId="77777777" w:rsidR="00492A0A" w:rsidRPr="006D2339" w:rsidRDefault="00492A0A" w:rsidP="006D2339">
            <w:pPr>
              <w:jc w:val="center"/>
              <w:rPr>
                <w:rFonts w:ascii="GHEA Grapalat" w:hAnsi="GHEA Grapalat"/>
                <w:sz w:val="16"/>
                <w:szCs w:val="16"/>
              </w:rPr>
            </w:pPr>
          </w:p>
        </w:tc>
        <w:tc>
          <w:tcPr>
            <w:tcW w:w="851" w:type="dxa"/>
            <w:vMerge/>
            <w:vAlign w:val="center"/>
          </w:tcPr>
          <w:p w14:paraId="0FFC62E2" w14:textId="77777777" w:rsidR="00492A0A" w:rsidRPr="006D2339" w:rsidRDefault="00492A0A" w:rsidP="006D2339">
            <w:pPr>
              <w:jc w:val="center"/>
              <w:rPr>
                <w:rFonts w:ascii="GHEA Grapalat" w:hAnsi="GHEA Grapalat"/>
                <w:sz w:val="16"/>
                <w:szCs w:val="16"/>
              </w:rPr>
            </w:pPr>
          </w:p>
        </w:tc>
        <w:tc>
          <w:tcPr>
            <w:tcW w:w="1134" w:type="dxa"/>
            <w:vMerge/>
            <w:vAlign w:val="center"/>
          </w:tcPr>
          <w:p w14:paraId="606A297B" w14:textId="77777777" w:rsidR="00492A0A" w:rsidRPr="006D2339" w:rsidRDefault="00492A0A" w:rsidP="006D2339">
            <w:pPr>
              <w:jc w:val="center"/>
              <w:rPr>
                <w:rFonts w:ascii="GHEA Grapalat" w:hAnsi="GHEA Grapalat"/>
                <w:sz w:val="16"/>
                <w:szCs w:val="16"/>
              </w:rPr>
            </w:pPr>
          </w:p>
        </w:tc>
        <w:tc>
          <w:tcPr>
            <w:tcW w:w="1134" w:type="dxa"/>
            <w:vMerge/>
            <w:vAlign w:val="center"/>
          </w:tcPr>
          <w:p w14:paraId="63C6390F" w14:textId="77777777" w:rsidR="00492A0A" w:rsidRPr="006D2339" w:rsidRDefault="00492A0A" w:rsidP="006D2339">
            <w:pPr>
              <w:jc w:val="center"/>
              <w:rPr>
                <w:rFonts w:ascii="GHEA Grapalat" w:hAnsi="GHEA Grapalat"/>
                <w:sz w:val="16"/>
                <w:szCs w:val="16"/>
              </w:rPr>
            </w:pPr>
          </w:p>
        </w:tc>
        <w:tc>
          <w:tcPr>
            <w:tcW w:w="708" w:type="dxa"/>
            <w:vMerge/>
            <w:vAlign w:val="center"/>
          </w:tcPr>
          <w:p w14:paraId="4687EB6F" w14:textId="77777777" w:rsidR="00492A0A" w:rsidRPr="006D2339" w:rsidRDefault="00492A0A" w:rsidP="006D2339">
            <w:pPr>
              <w:jc w:val="center"/>
              <w:rPr>
                <w:rFonts w:ascii="GHEA Grapalat" w:hAnsi="GHEA Grapalat"/>
                <w:sz w:val="16"/>
                <w:szCs w:val="16"/>
              </w:rPr>
            </w:pPr>
          </w:p>
        </w:tc>
        <w:tc>
          <w:tcPr>
            <w:tcW w:w="567" w:type="dxa"/>
            <w:textDirection w:val="tbRl"/>
            <w:vAlign w:val="center"/>
          </w:tcPr>
          <w:p w14:paraId="675FEC3F" w14:textId="77777777" w:rsidR="00492A0A" w:rsidRPr="006D2339" w:rsidRDefault="00492A0A" w:rsidP="006D2339">
            <w:pPr>
              <w:ind w:left="113" w:right="113"/>
              <w:jc w:val="center"/>
              <w:rPr>
                <w:rFonts w:ascii="GHEA Grapalat" w:hAnsi="GHEA Grapalat"/>
                <w:sz w:val="16"/>
                <w:szCs w:val="16"/>
              </w:rPr>
            </w:pPr>
            <w:r w:rsidRPr="006D2339">
              <w:rPr>
                <w:rFonts w:ascii="GHEA Grapalat" w:hAnsi="GHEA Grapalat"/>
                <w:sz w:val="16"/>
                <w:szCs w:val="16"/>
              </w:rPr>
              <w:t>հասցեն</w:t>
            </w:r>
          </w:p>
        </w:tc>
        <w:tc>
          <w:tcPr>
            <w:tcW w:w="709" w:type="dxa"/>
            <w:textDirection w:val="tbRl"/>
            <w:vAlign w:val="center"/>
          </w:tcPr>
          <w:p w14:paraId="65F70E71" w14:textId="77777777" w:rsidR="00492A0A" w:rsidRPr="006D2339" w:rsidRDefault="00492A0A" w:rsidP="006D2339">
            <w:pPr>
              <w:ind w:left="113" w:right="113"/>
              <w:jc w:val="center"/>
              <w:rPr>
                <w:rFonts w:ascii="GHEA Grapalat" w:hAnsi="GHEA Grapalat"/>
                <w:sz w:val="16"/>
                <w:szCs w:val="16"/>
              </w:rPr>
            </w:pPr>
            <w:r w:rsidRPr="006D2339">
              <w:rPr>
                <w:rFonts w:ascii="GHEA Grapalat" w:hAnsi="GHEA Grapalat"/>
                <w:sz w:val="16"/>
                <w:szCs w:val="16"/>
              </w:rPr>
              <w:t>ենթակա քանակը</w:t>
            </w:r>
          </w:p>
        </w:tc>
        <w:tc>
          <w:tcPr>
            <w:tcW w:w="649" w:type="dxa"/>
            <w:textDirection w:val="tbRl"/>
            <w:vAlign w:val="center"/>
          </w:tcPr>
          <w:p w14:paraId="51F1F1EC" w14:textId="77777777" w:rsidR="00492A0A" w:rsidRPr="006D2339" w:rsidRDefault="00492A0A" w:rsidP="006D2339">
            <w:pPr>
              <w:ind w:left="113" w:right="113"/>
              <w:jc w:val="center"/>
              <w:rPr>
                <w:rFonts w:ascii="GHEA Grapalat" w:hAnsi="GHEA Grapalat"/>
                <w:sz w:val="16"/>
                <w:szCs w:val="16"/>
              </w:rPr>
            </w:pPr>
            <w:r w:rsidRPr="006D2339">
              <w:rPr>
                <w:rFonts w:ascii="GHEA Grapalat" w:hAnsi="GHEA Grapalat"/>
                <w:sz w:val="16"/>
                <w:szCs w:val="16"/>
              </w:rPr>
              <w:t>Ժամկետը**</w:t>
            </w:r>
          </w:p>
          <w:p w14:paraId="49DAC1A7" w14:textId="77777777" w:rsidR="00492A0A" w:rsidRPr="006D2339" w:rsidRDefault="00492A0A" w:rsidP="006D2339">
            <w:pPr>
              <w:ind w:left="113" w:right="113"/>
              <w:jc w:val="center"/>
              <w:rPr>
                <w:rFonts w:ascii="GHEA Grapalat" w:hAnsi="GHEA Grapalat"/>
                <w:sz w:val="16"/>
                <w:szCs w:val="16"/>
              </w:rPr>
            </w:pPr>
          </w:p>
        </w:tc>
      </w:tr>
      <w:tr w:rsidR="00C05DC6" w:rsidRPr="006D2339" w14:paraId="16E0A55D" w14:textId="77777777" w:rsidTr="00DD50FE">
        <w:trPr>
          <w:cantSplit/>
          <w:trHeight w:val="2837"/>
          <w:jc w:val="center"/>
        </w:trPr>
        <w:tc>
          <w:tcPr>
            <w:tcW w:w="515" w:type="dxa"/>
            <w:vAlign w:val="bottom"/>
          </w:tcPr>
          <w:p w14:paraId="11AC498F" w14:textId="2265E67C" w:rsidR="00C05DC6" w:rsidRPr="006277F4" w:rsidRDefault="00C05DC6" w:rsidP="006D2339">
            <w:pPr>
              <w:jc w:val="center"/>
              <w:rPr>
                <w:rFonts w:ascii="GHEA Grapalat" w:hAnsi="GHEA Grapalat"/>
                <w:sz w:val="20"/>
                <w:szCs w:val="20"/>
                <w:lang w:val="hy-AM"/>
              </w:rPr>
            </w:pPr>
            <w:r w:rsidRPr="006277F4">
              <w:rPr>
                <w:rFonts w:ascii="GHEA Grapalat" w:hAnsi="GHEA Grapalat"/>
                <w:sz w:val="20"/>
                <w:szCs w:val="20"/>
              </w:rPr>
              <w:t>1</w:t>
            </w:r>
          </w:p>
        </w:tc>
        <w:tc>
          <w:tcPr>
            <w:tcW w:w="1276" w:type="dxa"/>
            <w:vAlign w:val="center"/>
          </w:tcPr>
          <w:p w14:paraId="12652052" w14:textId="26B3E467" w:rsidR="00C05DC6" w:rsidRPr="006277F4" w:rsidRDefault="00C05DC6" w:rsidP="006D2339">
            <w:pPr>
              <w:jc w:val="center"/>
              <w:rPr>
                <w:rFonts w:ascii="GHEA Grapalat" w:hAnsi="GHEA Grapalat"/>
                <w:sz w:val="20"/>
                <w:szCs w:val="20"/>
              </w:rPr>
            </w:pPr>
            <w:r w:rsidRPr="00253F52">
              <w:rPr>
                <w:rFonts w:ascii="GHEA Grapalat" w:hAnsi="GHEA Grapalat"/>
                <w:sz w:val="16"/>
                <w:szCs w:val="16"/>
              </w:rPr>
              <w:t>3019762</w:t>
            </w:r>
            <w:r>
              <w:rPr>
                <w:rFonts w:ascii="GHEA Grapalat" w:hAnsi="GHEA Grapalat"/>
                <w:sz w:val="16"/>
                <w:szCs w:val="16"/>
              </w:rPr>
              <w:t>2</w:t>
            </w:r>
          </w:p>
        </w:tc>
        <w:tc>
          <w:tcPr>
            <w:tcW w:w="1843" w:type="dxa"/>
            <w:vAlign w:val="center"/>
          </w:tcPr>
          <w:p w14:paraId="4C95B3BE" w14:textId="71DCEBA7" w:rsidR="00C05DC6" w:rsidRPr="006277F4" w:rsidRDefault="00C05DC6" w:rsidP="006D2339">
            <w:pPr>
              <w:tabs>
                <w:tab w:val="left" w:pos="7695"/>
              </w:tabs>
              <w:ind w:left="-102" w:right="-61"/>
              <w:jc w:val="center"/>
              <w:rPr>
                <w:rFonts w:ascii="GHEA Grapalat" w:hAnsi="GHEA Grapalat"/>
                <w:sz w:val="20"/>
                <w:szCs w:val="20"/>
              </w:rPr>
            </w:pPr>
            <w:r>
              <w:rPr>
                <w:rFonts w:ascii="GHEA Grapalat" w:hAnsi="GHEA Grapalat"/>
                <w:sz w:val="20"/>
                <w:szCs w:val="20"/>
              </w:rPr>
              <w:t>Թուղթ A4</w:t>
            </w:r>
          </w:p>
        </w:tc>
        <w:tc>
          <w:tcPr>
            <w:tcW w:w="992" w:type="dxa"/>
            <w:vAlign w:val="center"/>
          </w:tcPr>
          <w:p w14:paraId="261D6494" w14:textId="77777777" w:rsidR="00C05DC6" w:rsidRPr="006277F4" w:rsidRDefault="00C05DC6" w:rsidP="006D2339">
            <w:pPr>
              <w:jc w:val="center"/>
              <w:rPr>
                <w:rFonts w:ascii="GHEA Grapalat" w:hAnsi="GHEA Grapalat"/>
                <w:sz w:val="20"/>
                <w:szCs w:val="20"/>
              </w:rPr>
            </w:pPr>
          </w:p>
        </w:tc>
        <w:tc>
          <w:tcPr>
            <w:tcW w:w="5103" w:type="dxa"/>
            <w:vAlign w:val="center"/>
          </w:tcPr>
          <w:p w14:paraId="576DB8BC" w14:textId="3DD2D591" w:rsidR="00C05DC6" w:rsidRDefault="00C05DC6" w:rsidP="006D2339">
            <w:pPr>
              <w:tabs>
                <w:tab w:val="left" w:pos="7695"/>
              </w:tabs>
              <w:jc w:val="center"/>
              <w:rPr>
                <w:rFonts w:ascii="GHEA Grapalat" w:hAnsi="GHEA Grapalat"/>
                <w:sz w:val="16"/>
                <w:szCs w:val="16"/>
              </w:rPr>
            </w:pPr>
            <w:r w:rsidRPr="00936B51">
              <w:rPr>
                <w:rFonts w:ascii="GHEA Grapalat" w:hAnsi="GHEA Grapalat"/>
                <w:sz w:val="16"/>
                <w:szCs w:val="16"/>
              </w:rPr>
              <w:t>Սպիտակ</w:t>
            </w:r>
            <w:r>
              <w:rPr>
                <w:rFonts w:ascii="GHEA Grapalat" w:hAnsi="GHEA Grapalat"/>
                <w:sz w:val="16"/>
                <w:szCs w:val="16"/>
              </w:rPr>
              <w:t>ությունը ոչ պակաս</w:t>
            </w:r>
            <w:r>
              <w:rPr>
                <w:rFonts w:ascii="Verdana" w:hAnsi="Verdana"/>
                <w:color w:val="303030"/>
                <w:sz w:val="18"/>
                <w:szCs w:val="18"/>
                <w:shd w:val="clear" w:color="auto" w:fill="FFFFFF"/>
              </w:rPr>
              <w:t xml:space="preserve"> 168%-</w:t>
            </w:r>
            <w:r>
              <w:rPr>
                <w:rFonts w:ascii="Sylfaen" w:hAnsi="Sylfaen"/>
                <w:color w:val="303030"/>
                <w:sz w:val="18"/>
                <w:szCs w:val="18"/>
                <w:shd w:val="clear" w:color="auto" w:fill="FFFFFF"/>
              </w:rPr>
              <w:t>ից</w:t>
            </w:r>
            <w:r w:rsidRPr="00936B51">
              <w:rPr>
                <w:rFonts w:ascii="GHEA Grapalat" w:hAnsi="GHEA Grapalat"/>
                <w:sz w:val="16"/>
                <w:szCs w:val="16"/>
              </w:rPr>
              <w:t>,</w:t>
            </w:r>
            <w:r w:rsidR="00A13893">
              <w:rPr>
                <w:rFonts w:ascii="Sylfaen" w:hAnsi="Sylfaen" w:cs="Sylfaen"/>
                <w:b/>
                <w:bCs/>
                <w:sz w:val="18"/>
                <w:szCs w:val="18"/>
              </w:rPr>
              <w:t xml:space="preserve"> </w:t>
            </w:r>
            <w:r w:rsidR="00A13893" w:rsidRPr="00A13893">
              <w:rPr>
                <w:rFonts w:ascii="GHEA Grapalat" w:hAnsi="GHEA Grapalat"/>
                <w:sz w:val="16"/>
                <w:szCs w:val="16"/>
              </w:rPr>
              <w:t>անթափանցելիությունը՝ 90%-ից ոչ պակաս</w:t>
            </w:r>
            <w:r w:rsidR="00A13893">
              <w:rPr>
                <w:rFonts w:ascii="Sylfaen" w:hAnsi="Sylfaen" w:cs="Sylfaen"/>
                <w:b/>
                <w:bCs/>
                <w:sz w:val="18"/>
                <w:szCs w:val="18"/>
              </w:rPr>
              <w:t xml:space="preserve">, </w:t>
            </w:r>
            <w:r w:rsidRPr="00936B51">
              <w:rPr>
                <w:rFonts w:ascii="GHEA Grapalat" w:hAnsi="GHEA Grapalat"/>
                <w:sz w:val="16"/>
                <w:szCs w:val="16"/>
              </w:rPr>
              <w:t xml:space="preserve"> խտությունը 80գր/մ</w:t>
            </w:r>
            <w:r w:rsidRPr="005F4757">
              <w:rPr>
                <w:rFonts w:ascii="GHEA Grapalat" w:hAnsi="GHEA Grapalat"/>
                <w:sz w:val="16"/>
                <w:szCs w:val="16"/>
                <w:vertAlign w:val="superscript"/>
              </w:rPr>
              <w:t>2</w:t>
            </w:r>
            <w:r w:rsidRPr="00936B51">
              <w:rPr>
                <w:rFonts w:ascii="GHEA Grapalat" w:hAnsi="GHEA Grapalat"/>
                <w:sz w:val="16"/>
                <w:szCs w:val="16"/>
              </w:rPr>
              <w:t>,</w:t>
            </w:r>
            <w:r>
              <w:rPr>
                <w:rFonts w:ascii="GHEA Grapalat" w:hAnsi="GHEA Grapalat"/>
                <w:sz w:val="16"/>
                <w:szCs w:val="16"/>
              </w:rPr>
              <w:t xml:space="preserve"> (210x297) </w:t>
            </w:r>
            <w:r w:rsidRPr="00936B51">
              <w:rPr>
                <w:rFonts w:ascii="GHEA Grapalat" w:hAnsi="GHEA Grapalat"/>
                <w:sz w:val="16"/>
                <w:szCs w:val="16"/>
              </w:rPr>
              <w:t xml:space="preserve"> տպիչի համար, A4 ձևաչափի, </w:t>
            </w:r>
            <w:r>
              <w:rPr>
                <w:rFonts w:ascii="GHEA Grapalat" w:hAnsi="GHEA Grapalat"/>
                <w:sz w:val="16"/>
                <w:szCs w:val="16"/>
              </w:rPr>
              <w:t xml:space="preserve">       </w:t>
            </w:r>
            <w:r w:rsidRPr="00936B51">
              <w:rPr>
                <w:rFonts w:ascii="GHEA Grapalat" w:hAnsi="GHEA Grapalat"/>
                <w:sz w:val="16"/>
                <w:szCs w:val="16"/>
              </w:rPr>
              <w:t>1 տուփը գործարանային փաթեթավորմամբ` 500 թերթ</w:t>
            </w:r>
            <w:r>
              <w:rPr>
                <w:rFonts w:ascii="GHEA Grapalat" w:hAnsi="GHEA Grapalat"/>
                <w:sz w:val="16"/>
                <w:szCs w:val="16"/>
              </w:rPr>
              <w:t>,    (А դասի</w:t>
            </w:r>
            <w:r>
              <w:rPr>
                <w:sz w:val="16"/>
                <w:szCs w:val="16"/>
              </w:rPr>
              <w:t>`</w:t>
            </w:r>
            <w:r>
              <w:rPr>
                <w:rFonts w:ascii="GHEA Grapalat" w:hAnsi="GHEA Grapalat"/>
                <w:sz w:val="16"/>
                <w:szCs w:val="16"/>
              </w:rPr>
              <w:t xml:space="preserve">  Double A, Оmnia premium, Ballet Premier,  Pioneer, Navigator  ֆիրմաների կամ համարժեք</w:t>
            </w:r>
            <w:r w:rsidR="00747DA0">
              <w:rPr>
                <w:rFonts w:ascii="GHEA Grapalat" w:hAnsi="GHEA Grapalat"/>
                <w:sz w:val="16"/>
                <w:szCs w:val="16"/>
              </w:rPr>
              <w:t>*</w:t>
            </w:r>
            <w:r>
              <w:rPr>
                <w:rFonts w:ascii="GHEA Grapalat" w:hAnsi="GHEA Grapalat"/>
                <w:sz w:val="16"/>
                <w:szCs w:val="16"/>
              </w:rPr>
              <w:t xml:space="preserve">:  </w:t>
            </w:r>
          </w:p>
          <w:p w14:paraId="50A85276" w14:textId="199FC9CC" w:rsidR="00606509" w:rsidRPr="006277F4" w:rsidRDefault="00606509" w:rsidP="006D2339">
            <w:pPr>
              <w:tabs>
                <w:tab w:val="left" w:pos="7695"/>
              </w:tabs>
              <w:jc w:val="center"/>
              <w:rPr>
                <w:rFonts w:ascii="GHEA Grapalat" w:hAnsi="GHEA Grapalat"/>
                <w:sz w:val="20"/>
                <w:szCs w:val="20"/>
              </w:rPr>
            </w:pPr>
          </w:p>
        </w:tc>
        <w:tc>
          <w:tcPr>
            <w:tcW w:w="851" w:type="dxa"/>
            <w:vAlign w:val="center"/>
          </w:tcPr>
          <w:p w14:paraId="64706AC2" w14:textId="7373D960" w:rsidR="00C05DC6" w:rsidRPr="006277F4" w:rsidRDefault="00C05DC6" w:rsidP="006D2339">
            <w:pPr>
              <w:jc w:val="center"/>
              <w:rPr>
                <w:rFonts w:ascii="GHEA Grapalat" w:hAnsi="GHEA Grapalat"/>
                <w:sz w:val="20"/>
                <w:szCs w:val="20"/>
              </w:rPr>
            </w:pPr>
            <w:r w:rsidRPr="006277F4">
              <w:rPr>
                <w:rFonts w:ascii="GHEA Grapalat" w:hAnsi="GHEA Grapalat"/>
                <w:sz w:val="20"/>
                <w:szCs w:val="20"/>
              </w:rPr>
              <w:t>հատ</w:t>
            </w:r>
          </w:p>
        </w:tc>
        <w:tc>
          <w:tcPr>
            <w:tcW w:w="1134" w:type="dxa"/>
            <w:vAlign w:val="center"/>
          </w:tcPr>
          <w:p w14:paraId="47BC71E9" w14:textId="45FF2D3D" w:rsidR="00C05DC6" w:rsidRPr="006277F4" w:rsidRDefault="00C05DC6" w:rsidP="006D2339">
            <w:pPr>
              <w:jc w:val="center"/>
              <w:rPr>
                <w:rFonts w:ascii="GHEA Grapalat" w:hAnsi="GHEA Grapalat" w:cs="Arial LatArm"/>
                <w:sz w:val="20"/>
                <w:szCs w:val="20"/>
                <w:lang w:val="hy-AM"/>
              </w:rPr>
            </w:pPr>
          </w:p>
        </w:tc>
        <w:tc>
          <w:tcPr>
            <w:tcW w:w="1134" w:type="dxa"/>
            <w:vAlign w:val="center"/>
          </w:tcPr>
          <w:p w14:paraId="236AE4E4" w14:textId="46FBCECF" w:rsidR="00C05DC6" w:rsidRPr="006277F4" w:rsidRDefault="00C05DC6" w:rsidP="006D2339">
            <w:pPr>
              <w:jc w:val="center"/>
              <w:rPr>
                <w:rFonts w:ascii="GHEA Grapalat" w:hAnsi="GHEA Grapalat" w:cs="Arial LatArm"/>
                <w:sz w:val="20"/>
                <w:szCs w:val="20"/>
              </w:rPr>
            </w:pPr>
          </w:p>
        </w:tc>
        <w:tc>
          <w:tcPr>
            <w:tcW w:w="708" w:type="dxa"/>
            <w:vAlign w:val="center"/>
          </w:tcPr>
          <w:p w14:paraId="56DBD239" w14:textId="1F6F2617" w:rsidR="00C05DC6" w:rsidRPr="006277F4" w:rsidRDefault="00C05DC6" w:rsidP="006D2339">
            <w:pPr>
              <w:jc w:val="center"/>
              <w:rPr>
                <w:rFonts w:ascii="GHEA Grapalat" w:hAnsi="GHEA Grapalat"/>
                <w:sz w:val="20"/>
                <w:szCs w:val="20"/>
              </w:rPr>
            </w:pPr>
            <w:r w:rsidRPr="006277F4">
              <w:rPr>
                <w:rFonts w:ascii="GHEA Grapalat" w:hAnsi="GHEA Grapalat"/>
                <w:sz w:val="20"/>
                <w:szCs w:val="20"/>
              </w:rPr>
              <w:t>5</w:t>
            </w:r>
          </w:p>
        </w:tc>
        <w:tc>
          <w:tcPr>
            <w:tcW w:w="567" w:type="dxa"/>
            <w:textDirection w:val="tbRl"/>
            <w:vAlign w:val="center"/>
          </w:tcPr>
          <w:p w14:paraId="4A55578A" w14:textId="166ED722" w:rsidR="00C05DC6" w:rsidRPr="006277F4" w:rsidRDefault="00C05DC6" w:rsidP="006D2339">
            <w:pPr>
              <w:ind w:left="113" w:right="113"/>
              <w:rPr>
                <w:rFonts w:ascii="GHEA Grapalat" w:hAnsi="GHEA Grapalat"/>
                <w:sz w:val="20"/>
                <w:szCs w:val="20"/>
              </w:rPr>
            </w:pPr>
            <w:r w:rsidRPr="006277F4">
              <w:rPr>
                <w:rFonts w:ascii="GHEA Grapalat" w:hAnsi="GHEA Grapalat"/>
                <w:sz w:val="20"/>
                <w:szCs w:val="20"/>
              </w:rPr>
              <w:t>Ք. Երևան, Կոմիտաս 49/5</w:t>
            </w:r>
          </w:p>
        </w:tc>
        <w:tc>
          <w:tcPr>
            <w:tcW w:w="709" w:type="dxa"/>
            <w:vAlign w:val="center"/>
          </w:tcPr>
          <w:p w14:paraId="470C1D81" w14:textId="0CB84268" w:rsidR="00C05DC6" w:rsidRPr="006277F4" w:rsidRDefault="00C05DC6" w:rsidP="006D2339">
            <w:pPr>
              <w:jc w:val="center"/>
              <w:rPr>
                <w:rFonts w:ascii="GHEA Grapalat" w:hAnsi="GHEA Grapalat"/>
                <w:sz w:val="20"/>
                <w:szCs w:val="20"/>
              </w:rPr>
            </w:pPr>
            <w:r w:rsidRPr="006277F4">
              <w:rPr>
                <w:rFonts w:ascii="GHEA Grapalat" w:hAnsi="GHEA Grapalat"/>
                <w:sz w:val="20"/>
                <w:szCs w:val="20"/>
              </w:rPr>
              <w:t>5</w:t>
            </w:r>
          </w:p>
        </w:tc>
        <w:tc>
          <w:tcPr>
            <w:tcW w:w="649" w:type="dxa"/>
            <w:textDirection w:val="tbRl"/>
          </w:tcPr>
          <w:p w14:paraId="36D4A592" w14:textId="6E78464A" w:rsidR="00C05DC6" w:rsidRPr="006277F4" w:rsidRDefault="00C05DC6" w:rsidP="006D2339">
            <w:pPr>
              <w:ind w:left="113" w:right="113"/>
              <w:jc w:val="center"/>
              <w:rPr>
                <w:rFonts w:ascii="GHEA Grapalat" w:hAnsi="GHEA Grapalat"/>
                <w:sz w:val="20"/>
                <w:szCs w:val="20"/>
                <w:lang w:val="hy-AM"/>
              </w:rPr>
            </w:pPr>
            <w:r w:rsidRPr="006277F4">
              <w:rPr>
                <w:rFonts w:ascii="GHEA Grapalat" w:hAnsi="GHEA Grapalat"/>
                <w:sz w:val="20"/>
                <w:szCs w:val="20"/>
              </w:rPr>
              <w:t>Պայմանագիրը ստորագրելու</w:t>
            </w:r>
            <w:r w:rsidRPr="006277F4">
              <w:rPr>
                <w:rFonts w:ascii="GHEA Grapalat" w:hAnsi="GHEA Grapalat"/>
                <w:sz w:val="20"/>
                <w:szCs w:val="20"/>
                <w:lang w:val="hy-AM"/>
              </w:rPr>
              <w:t xml:space="preserve"> օրվանից </w:t>
            </w:r>
            <w:r w:rsidRPr="006277F4">
              <w:rPr>
                <w:rFonts w:ascii="GHEA Grapalat" w:hAnsi="GHEA Grapalat"/>
                <w:sz w:val="20"/>
                <w:szCs w:val="20"/>
              </w:rPr>
              <w:t>21</w:t>
            </w:r>
            <w:r w:rsidRPr="006277F4">
              <w:rPr>
                <w:rFonts w:ascii="GHEA Grapalat" w:hAnsi="GHEA Grapalat"/>
                <w:sz w:val="20"/>
                <w:szCs w:val="20"/>
                <w:lang w:val="hy-AM"/>
              </w:rPr>
              <w:t xml:space="preserve"> օրվա ընթացքում</w:t>
            </w:r>
          </w:p>
        </w:tc>
      </w:tr>
      <w:tr w:rsidR="00606509" w:rsidRPr="006D2339" w14:paraId="19C58C84" w14:textId="77777777" w:rsidTr="00606509">
        <w:trPr>
          <w:cantSplit/>
          <w:trHeight w:val="836"/>
          <w:jc w:val="center"/>
        </w:trPr>
        <w:tc>
          <w:tcPr>
            <w:tcW w:w="15481" w:type="dxa"/>
            <w:gridSpan w:val="12"/>
            <w:vAlign w:val="bottom"/>
          </w:tcPr>
          <w:p w14:paraId="5C57E807" w14:textId="77777777" w:rsidR="00747DA0" w:rsidRDefault="00606509" w:rsidP="00606509">
            <w:pPr>
              <w:ind w:left="113" w:right="113"/>
              <w:rPr>
                <w:rFonts w:ascii="GHEA Grapalat" w:hAnsi="GHEA Grapalat"/>
                <w:b/>
                <w:bCs/>
                <w:i/>
                <w:iCs/>
                <w:sz w:val="14"/>
                <w:szCs w:val="14"/>
              </w:rPr>
            </w:pPr>
            <w:r w:rsidRPr="00131E9C">
              <w:rPr>
                <w:rFonts w:ascii="GHEA Grapalat" w:hAnsi="GHEA Grapalat"/>
                <w:b/>
                <w:bCs/>
                <w:i/>
                <w:iCs/>
                <w:sz w:val="14"/>
                <w:szCs w:val="14"/>
              </w:rPr>
              <w:t>Այլ պայմաններ։</w:t>
            </w:r>
          </w:p>
          <w:p w14:paraId="755BF11D" w14:textId="1317F5E9" w:rsidR="00606509" w:rsidRDefault="00606509" w:rsidP="00606509">
            <w:pPr>
              <w:ind w:left="113" w:right="113"/>
              <w:rPr>
                <w:rFonts w:ascii="GHEA Grapalat" w:hAnsi="GHEA Grapalat"/>
                <w:b/>
                <w:bCs/>
                <w:i/>
                <w:iCs/>
                <w:sz w:val="14"/>
                <w:szCs w:val="14"/>
              </w:rPr>
            </w:pPr>
            <w:r w:rsidRPr="00131E9C">
              <w:rPr>
                <w:rFonts w:ascii="GHEA Grapalat" w:hAnsi="GHEA Grapalat"/>
                <w:b/>
                <w:bCs/>
                <w:i/>
                <w:iCs/>
                <w:sz w:val="14"/>
                <w:szCs w:val="14"/>
              </w:rPr>
              <w:t xml:space="preserve"> *Ապրանքի տեղափոխումը և բեռնաթափումը իրականացնում է  Մատակարարը իր միջոցներով և իր հաշվին: </w:t>
            </w:r>
          </w:p>
          <w:p w14:paraId="577B59BB" w14:textId="2885C072" w:rsidR="00606509" w:rsidRDefault="00606509" w:rsidP="00606509">
            <w:pPr>
              <w:ind w:left="113" w:right="113"/>
              <w:rPr>
                <w:rFonts w:ascii="GHEA Grapalat" w:hAnsi="GHEA Grapalat"/>
                <w:b/>
                <w:bCs/>
                <w:i/>
                <w:iCs/>
                <w:sz w:val="14"/>
                <w:szCs w:val="14"/>
              </w:rPr>
            </w:pPr>
            <w:r w:rsidRPr="00131E9C">
              <w:rPr>
                <w:rFonts w:ascii="GHEA Grapalat" w:hAnsi="GHEA Grapalat"/>
                <w:b/>
                <w:bCs/>
                <w:i/>
                <w:iCs/>
                <w:sz w:val="14"/>
                <w:szCs w:val="14"/>
              </w:rPr>
              <w:t xml:space="preserve">Մասնակիցը պետք է ներկայացնի առաջարկվող ապրանքի ապրանքային նշանի, ֆիրմային անվանման և արտադրողի վերաբերյալ տեղեկատվություն:  </w:t>
            </w:r>
          </w:p>
          <w:p w14:paraId="6E2197B2" w14:textId="31A881BB" w:rsidR="00606509" w:rsidRPr="006277F4" w:rsidRDefault="00606509" w:rsidP="00606509">
            <w:pPr>
              <w:ind w:left="113" w:right="113"/>
              <w:rPr>
                <w:rFonts w:ascii="GHEA Grapalat" w:hAnsi="GHEA Grapalat"/>
                <w:sz w:val="20"/>
                <w:szCs w:val="20"/>
              </w:rPr>
            </w:pPr>
            <w:r w:rsidRPr="00131E9C">
              <w:rPr>
                <w:rFonts w:ascii="GHEA Grapalat" w:hAnsi="GHEA Grapalat"/>
                <w:b/>
                <w:bCs/>
                <w:i/>
                <w:iCs/>
                <w:sz w:val="14"/>
                <w:szCs w:val="14"/>
              </w:rPr>
              <w:t>Մատակարարը ապրանքի մատակարարման ժամանակ պետք է Պատվիրատուին ներկայացնի իր կողմից մատակարարվող ապրանքի փաթեթավորման վրա նշված համապատասխան ISO  ստանդարտների սերտիֆիկատները:</w:t>
            </w:r>
          </w:p>
        </w:tc>
      </w:tr>
    </w:tbl>
    <w:p w14:paraId="433493A9" w14:textId="77777777" w:rsidR="00492A0A" w:rsidRPr="00C05DC6" w:rsidRDefault="00492A0A" w:rsidP="00492A0A">
      <w:pPr>
        <w:rPr>
          <w:rFonts w:ascii="GHEA Grapalat" w:hAnsi="GHEA Grapalat"/>
        </w:rPr>
      </w:pPr>
    </w:p>
    <w:tbl>
      <w:tblPr>
        <w:tblW w:w="9639" w:type="dxa"/>
        <w:tblInd w:w="1455" w:type="dxa"/>
        <w:tblLayout w:type="fixed"/>
        <w:tblLook w:val="0000" w:firstRow="0" w:lastRow="0" w:firstColumn="0" w:lastColumn="0" w:noHBand="0" w:noVBand="0"/>
      </w:tblPr>
      <w:tblGrid>
        <w:gridCol w:w="4536"/>
        <w:gridCol w:w="760"/>
        <w:gridCol w:w="4343"/>
      </w:tblGrid>
      <w:tr w:rsidR="00492A0A" w:rsidRPr="0025742C" w14:paraId="4056B9C2" w14:textId="77777777" w:rsidTr="00174421">
        <w:tc>
          <w:tcPr>
            <w:tcW w:w="4536" w:type="dxa"/>
          </w:tcPr>
          <w:p w14:paraId="7A43E92E" w14:textId="77777777" w:rsidR="00492A0A" w:rsidRPr="0025742C" w:rsidRDefault="00492A0A" w:rsidP="00492A0A">
            <w:pPr>
              <w:jc w:val="center"/>
              <w:rPr>
                <w:rFonts w:ascii="GHEA Grapalat" w:hAnsi="GHEA Grapalat" w:cs="Sylfaen"/>
                <w:b/>
                <w:bCs/>
                <w:lang w:val="nb-NO"/>
              </w:rPr>
            </w:pPr>
            <w:bookmarkStart w:id="39" w:name="_Hlk175928383"/>
            <w:r w:rsidRPr="0025742C">
              <w:rPr>
                <w:rFonts w:ascii="GHEA Grapalat" w:hAnsi="GHEA Grapalat" w:cs="Sylfaen"/>
                <w:b/>
                <w:bCs/>
                <w:lang w:val="nb-NO"/>
              </w:rPr>
              <w:t>ԳՆՈՐԴ</w:t>
            </w:r>
          </w:p>
          <w:p w14:paraId="1A558A71" w14:textId="77777777" w:rsidR="00492A0A" w:rsidRPr="0025742C" w:rsidRDefault="00492A0A" w:rsidP="00492A0A">
            <w:pPr>
              <w:rPr>
                <w:rFonts w:ascii="GHEA Grapalat" w:hAnsi="GHEA Grapalat"/>
                <w:lang w:val="ru-RU"/>
              </w:rPr>
            </w:pPr>
          </w:p>
          <w:p w14:paraId="5EACC6EC" w14:textId="77777777" w:rsidR="00492A0A" w:rsidRPr="0025742C" w:rsidRDefault="00492A0A" w:rsidP="00492A0A">
            <w:pPr>
              <w:rPr>
                <w:rFonts w:ascii="GHEA Grapalat" w:hAnsi="GHEA Grapalat"/>
                <w:lang w:val="ru-RU"/>
              </w:rPr>
            </w:pPr>
          </w:p>
          <w:p w14:paraId="25583C94" w14:textId="77777777" w:rsidR="00492A0A" w:rsidRPr="0025742C" w:rsidRDefault="00492A0A" w:rsidP="00492A0A">
            <w:pPr>
              <w:jc w:val="center"/>
              <w:rPr>
                <w:rFonts w:ascii="GHEA Grapalat" w:hAnsi="GHEA Grapalat"/>
                <w:lang w:val="ru-RU"/>
              </w:rPr>
            </w:pPr>
            <w:r w:rsidRPr="0025742C">
              <w:rPr>
                <w:rFonts w:ascii="GHEA Grapalat" w:hAnsi="GHEA Grapalat"/>
                <w:lang w:val="ru-RU"/>
              </w:rPr>
              <w:t>---------------------------------</w:t>
            </w:r>
          </w:p>
          <w:p w14:paraId="4518C25F"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w:t>
            </w:r>
            <w:r w:rsidRPr="0025742C">
              <w:rPr>
                <w:rFonts w:ascii="GHEA Grapalat" w:hAnsi="GHEA Grapalat" w:cs="Sylfaen"/>
                <w:sz w:val="18"/>
                <w:szCs w:val="18"/>
                <w:lang w:val="ru-RU"/>
              </w:rPr>
              <w:t>ստորագրություն</w:t>
            </w:r>
            <w:r w:rsidRPr="0025742C">
              <w:rPr>
                <w:rFonts w:ascii="GHEA Grapalat" w:hAnsi="GHEA Grapalat"/>
                <w:sz w:val="18"/>
                <w:szCs w:val="18"/>
              </w:rPr>
              <w:t>/</w:t>
            </w:r>
          </w:p>
          <w:p w14:paraId="61E590B9" w14:textId="77777777" w:rsidR="00492A0A" w:rsidRPr="0025742C" w:rsidRDefault="00492A0A" w:rsidP="00492A0A">
            <w:pPr>
              <w:jc w:val="center"/>
              <w:rPr>
                <w:rFonts w:ascii="GHEA Grapalat" w:hAnsi="GHEA Grapalat"/>
                <w:sz w:val="18"/>
                <w:szCs w:val="18"/>
                <w:lang w:val="ru-RU"/>
              </w:rPr>
            </w:pPr>
            <w:r w:rsidRPr="0025742C">
              <w:rPr>
                <w:rFonts w:ascii="GHEA Grapalat" w:hAnsi="GHEA Grapalat" w:cs="Sylfaen"/>
                <w:sz w:val="18"/>
                <w:szCs w:val="18"/>
                <w:lang w:val="ru-RU"/>
              </w:rPr>
              <w:t>Կ</w:t>
            </w:r>
            <w:r w:rsidRPr="0025742C">
              <w:rPr>
                <w:rFonts w:ascii="GHEA Grapalat" w:hAnsi="GHEA Grapalat"/>
                <w:sz w:val="18"/>
                <w:szCs w:val="18"/>
                <w:lang w:val="ru-RU"/>
              </w:rPr>
              <w:t>.</w:t>
            </w:r>
            <w:r w:rsidRPr="0025742C">
              <w:rPr>
                <w:rFonts w:ascii="GHEA Grapalat" w:hAnsi="GHEA Grapalat" w:cs="Sylfaen"/>
                <w:sz w:val="18"/>
                <w:szCs w:val="18"/>
                <w:lang w:val="ru-RU"/>
              </w:rPr>
              <w:t>Տ</w:t>
            </w:r>
          </w:p>
        </w:tc>
        <w:tc>
          <w:tcPr>
            <w:tcW w:w="760" w:type="dxa"/>
          </w:tcPr>
          <w:p w14:paraId="3EEDFDB9" w14:textId="77777777" w:rsidR="00492A0A" w:rsidRPr="0025742C" w:rsidRDefault="00492A0A" w:rsidP="00492A0A">
            <w:pPr>
              <w:jc w:val="center"/>
              <w:rPr>
                <w:rFonts w:ascii="GHEA Grapalat" w:hAnsi="GHEA Grapalat"/>
                <w:lang w:val="ru-RU"/>
              </w:rPr>
            </w:pPr>
          </w:p>
        </w:tc>
        <w:tc>
          <w:tcPr>
            <w:tcW w:w="4343" w:type="dxa"/>
          </w:tcPr>
          <w:p w14:paraId="4B2B66FE" w14:textId="77777777" w:rsidR="00492A0A" w:rsidRPr="0025742C" w:rsidRDefault="00492A0A" w:rsidP="00492A0A">
            <w:pPr>
              <w:jc w:val="center"/>
              <w:rPr>
                <w:rFonts w:ascii="GHEA Grapalat" w:hAnsi="GHEA Grapalat" w:cs="Sylfaen"/>
                <w:b/>
                <w:bCs/>
                <w:lang w:val="ru-RU"/>
              </w:rPr>
            </w:pPr>
            <w:r w:rsidRPr="0025742C">
              <w:rPr>
                <w:rFonts w:ascii="GHEA Grapalat" w:hAnsi="GHEA Grapalat" w:cs="Sylfaen"/>
                <w:b/>
                <w:bCs/>
                <w:lang w:val="pt-BR"/>
              </w:rPr>
              <w:t>ՎԱՃԱՌՈՂ</w:t>
            </w:r>
          </w:p>
          <w:p w14:paraId="5B1AEE5F" w14:textId="77777777" w:rsidR="00492A0A" w:rsidRPr="0025742C" w:rsidRDefault="00492A0A" w:rsidP="00492A0A">
            <w:pPr>
              <w:jc w:val="center"/>
              <w:rPr>
                <w:rFonts w:ascii="GHEA Grapalat" w:hAnsi="GHEA Grapalat"/>
                <w:lang w:val="ru-RU"/>
              </w:rPr>
            </w:pPr>
          </w:p>
          <w:p w14:paraId="33379305" w14:textId="77777777" w:rsidR="00492A0A" w:rsidRPr="0025742C" w:rsidRDefault="00492A0A" w:rsidP="00492A0A">
            <w:pPr>
              <w:jc w:val="center"/>
              <w:rPr>
                <w:rFonts w:ascii="GHEA Grapalat" w:hAnsi="GHEA Grapalat"/>
                <w:lang w:val="ru-RU"/>
              </w:rPr>
            </w:pPr>
          </w:p>
          <w:p w14:paraId="760FFEDB" w14:textId="77777777" w:rsidR="00492A0A" w:rsidRPr="0025742C" w:rsidRDefault="00492A0A" w:rsidP="00492A0A">
            <w:pPr>
              <w:jc w:val="center"/>
              <w:rPr>
                <w:rFonts w:ascii="GHEA Grapalat" w:hAnsi="GHEA Grapalat"/>
                <w:lang w:val="ru-RU"/>
              </w:rPr>
            </w:pPr>
            <w:r w:rsidRPr="0025742C">
              <w:rPr>
                <w:rFonts w:ascii="GHEA Grapalat" w:hAnsi="GHEA Grapalat"/>
                <w:lang w:val="ru-RU"/>
              </w:rPr>
              <w:t>---------------------------------</w:t>
            </w:r>
          </w:p>
          <w:p w14:paraId="5EB101CE"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w:t>
            </w:r>
            <w:r w:rsidRPr="0025742C">
              <w:rPr>
                <w:rFonts w:ascii="GHEA Grapalat" w:hAnsi="GHEA Grapalat" w:cs="Sylfaen"/>
                <w:sz w:val="18"/>
                <w:szCs w:val="18"/>
                <w:lang w:val="ru-RU"/>
              </w:rPr>
              <w:t>ստորագրություն</w:t>
            </w:r>
            <w:r w:rsidRPr="0025742C">
              <w:rPr>
                <w:rFonts w:ascii="GHEA Grapalat" w:hAnsi="GHEA Grapalat"/>
                <w:sz w:val="18"/>
                <w:szCs w:val="18"/>
              </w:rPr>
              <w:t>/</w:t>
            </w:r>
          </w:p>
          <w:p w14:paraId="479F2B8E" w14:textId="77777777" w:rsidR="00492A0A" w:rsidRPr="0025742C" w:rsidRDefault="00492A0A" w:rsidP="00492A0A">
            <w:pPr>
              <w:jc w:val="center"/>
              <w:rPr>
                <w:rFonts w:ascii="GHEA Grapalat" w:hAnsi="GHEA Grapalat"/>
                <w:lang w:val="ru-RU"/>
              </w:rPr>
            </w:pPr>
            <w:r w:rsidRPr="0025742C">
              <w:rPr>
                <w:rFonts w:ascii="GHEA Grapalat" w:hAnsi="GHEA Grapalat" w:cs="Sylfaen"/>
                <w:sz w:val="18"/>
                <w:szCs w:val="18"/>
                <w:lang w:val="ru-RU"/>
              </w:rPr>
              <w:t>Կ</w:t>
            </w:r>
            <w:r w:rsidRPr="0025742C">
              <w:rPr>
                <w:rFonts w:ascii="GHEA Grapalat" w:hAnsi="GHEA Grapalat"/>
                <w:sz w:val="18"/>
                <w:szCs w:val="18"/>
                <w:lang w:val="ru-RU"/>
              </w:rPr>
              <w:t>.</w:t>
            </w:r>
            <w:r w:rsidRPr="0025742C">
              <w:rPr>
                <w:rFonts w:ascii="GHEA Grapalat" w:hAnsi="GHEA Grapalat" w:cs="Sylfaen"/>
                <w:sz w:val="18"/>
                <w:szCs w:val="18"/>
                <w:lang w:val="ru-RU"/>
              </w:rPr>
              <w:t>Տ</w:t>
            </w:r>
          </w:p>
        </w:tc>
      </w:tr>
      <w:bookmarkEnd w:id="39"/>
    </w:tbl>
    <w:p w14:paraId="5A2112C7" w14:textId="77777777" w:rsidR="00492A0A" w:rsidRDefault="00492A0A" w:rsidP="00492A0A">
      <w:pPr>
        <w:jc w:val="center"/>
        <w:rPr>
          <w:rFonts w:ascii="GHEA Grapalat" w:hAnsi="GHEA Grapalat"/>
          <w:sz w:val="20"/>
        </w:rPr>
      </w:pPr>
    </w:p>
    <w:p w14:paraId="41DA4B30" w14:textId="77777777" w:rsidR="00492A0A" w:rsidRDefault="00492A0A" w:rsidP="00492A0A">
      <w:pPr>
        <w:jc w:val="center"/>
        <w:rPr>
          <w:rFonts w:ascii="GHEA Grapalat" w:hAnsi="GHEA Grapalat"/>
          <w:sz w:val="20"/>
        </w:rPr>
      </w:pPr>
    </w:p>
    <w:p w14:paraId="71F51D96" w14:textId="77777777" w:rsidR="0002316C" w:rsidRPr="00E6597C" w:rsidRDefault="0002316C" w:rsidP="0002316C">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637CFD8C" w14:textId="77777777" w:rsidR="0002316C" w:rsidRPr="00E6597C" w:rsidRDefault="0002316C" w:rsidP="0002316C">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4D17E004" w14:textId="47BC952A" w:rsidR="0002316C" w:rsidRPr="00E6597C" w:rsidRDefault="0002316C" w:rsidP="0002316C">
      <w:pPr>
        <w:jc w:val="right"/>
        <w:rPr>
          <w:rFonts w:ascii="GHEA Grapalat" w:hAnsi="GHEA Grapalat" w:cs="Arial"/>
          <w:i/>
          <w:sz w:val="20"/>
          <w:szCs w:val="20"/>
          <w:lang w:val="pt-BR"/>
        </w:rPr>
      </w:pPr>
      <w:r w:rsidRPr="009B1F32">
        <w:rPr>
          <w:rFonts w:ascii="GHEA Grapalat" w:hAnsi="GHEA Grapalat" w:cs="Sylfaen"/>
          <w:i/>
          <w:sz w:val="20"/>
          <w:szCs w:val="20"/>
          <w:lang w:val="pt-BR"/>
        </w:rPr>
        <w:t>«ԴՓԿ-</w:t>
      </w:r>
      <w:r>
        <w:rPr>
          <w:rFonts w:ascii="GHEA Grapalat" w:hAnsi="GHEA Grapalat" w:cs="Sylfaen"/>
          <w:i/>
          <w:sz w:val="20"/>
          <w:szCs w:val="20"/>
          <w:lang w:val="pt-BR"/>
        </w:rPr>
        <w:t>ԳՀԱՊ</w:t>
      </w:r>
      <w:r w:rsidRPr="009B1F32">
        <w:rPr>
          <w:rFonts w:ascii="GHEA Grapalat" w:hAnsi="GHEA Grapalat" w:cs="Sylfaen"/>
          <w:i/>
          <w:sz w:val="20"/>
          <w:szCs w:val="20"/>
          <w:lang w:val="pt-BR"/>
        </w:rPr>
        <w:t>ՁԲ-</w:t>
      </w:r>
      <w:r w:rsidR="005800F6">
        <w:rPr>
          <w:rFonts w:ascii="GHEA Grapalat" w:hAnsi="GHEA Grapalat" w:cs="Sylfaen"/>
          <w:i/>
          <w:sz w:val="20"/>
          <w:szCs w:val="20"/>
          <w:lang w:val="pt-BR"/>
        </w:rPr>
        <w:t>25/03</w:t>
      </w:r>
      <w:r w:rsidRPr="009B1F32">
        <w:rPr>
          <w:rFonts w:ascii="GHEA Grapalat" w:hAnsi="GHEA Grapalat" w:cs="Sylfaen"/>
          <w:i/>
          <w:sz w:val="20"/>
          <w:szCs w:val="20"/>
          <w:lang w:val="pt-BR"/>
        </w:rPr>
        <w:t xml:space="preserve">» </w:t>
      </w:r>
      <w:r w:rsidRPr="00E6597C">
        <w:rPr>
          <w:rFonts w:ascii="GHEA Grapalat" w:hAnsi="GHEA Grapalat" w:cs="Sylfaen"/>
          <w:i/>
          <w:sz w:val="20"/>
          <w:szCs w:val="20"/>
          <w:lang w:val="pt-BR"/>
        </w:rPr>
        <w:t>ծածկագրով պայմանագրի</w:t>
      </w:r>
    </w:p>
    <w:p w14:paraId="27F9D278" w14:textId="77777777" w:rsidR="0002316C" w:rsidRPr="00BC05CE" w:rsidRDefault="0002316C" w:rsidP="0002316C">
      <w:pPr>
        <w:jc w:val="center"/>
        <w:rPr>
          <w:rFonts w:ascii="GHEA Grapalat" w:hAnsi="GHEA Grapalat"/>
          <w:sz w:val="20"/>
          <w:lang w:val="pt-BR"/>
        </w:rPr>
      </w:pPr>
    </w:p>
    <w:p w14:paraId="360C1757" w14:textId="77777777" w:rsidR="0002316C" w:rsidRPr="0002316C" w:rsidRDefault="0002316C" w:rsidP="0002316C">
      <w:pPr>
        <w:jc w:val="center"/>
        <w:rPr>
          <w:rFonts w:ascii="GHEA Grapalat" w:hAnsi="GHEA Grapalat"/>
          <w:sz w:val="20"/>
          <w:lang w:val="pt-BR"/>
        </w:rPr>
      </w:pPr>
      <w:r w:rsidRPr="0002316C">
        <w:rPr>
          <w:rFonts w:ascii="GHEA Grapalat" w:hAnsi="GHEA Grapalat" w:cs="Sylfaen"/>
          <w:b/>
          <w:lang w:val="pt-BR"/>
        </w:rPr>
        <w:softHyphen/>
      </w:r>
      <w:r w:rsidRPr="0002316C">
        <w:rPr>
          <w:rFonts w:ascii="GHEA Grapalat" w:hAnsi="GHEA Grapalat" w:cs="Sylfaen"/>
          <w:b/>
          <w:lang w:val="pt-BR"/>
        </w:rPr>
        <w:softHyphen/>
      </w:r>
      <w:r w:rsidRPr="0002316C">
        <w:rPr>
          <w:rFonts w:ascii="GHEA Grapalat" w:hAnsi="GHEA Grapalat" w:cs="Sylfaen"/>
          <w:b/>
          <w:lang w:val="pt-BR"/>
        </w:rPr>
        <w:softHyphen/>
      </w:r>
      <w:r w:rsidRPr="0002316C">
        <w:rPr>
          <w:rFonts w:ascii="GHEA Grapalat" w:hAnsi="GHEA Grapalat" w:cs="Sylfaen"/>
          <w:b/>
          <w:lang w:val="pt-BR"/>
        </w:rPr>
        <w:softHyphen/>
      </w:r>
      <w:r w:rsidRPr="0002316C">
        <w:rPr>
          <w:rFonts w:ascii="GHEA Grapalat" w:hAnsi="GHEA Grapalat" w:cs="Sylfaen"/>
          <w:b/>
          <w:lang w:val="pt-BR"/>
        </w:rPr>
        <w:softHyphen/>
      </w:r>
      <w:r w:rsidRPr="0002316C">
        <w:rPr>
          <w:rFonts w:ascii="GHEA Grapalat" w:hAnsi="GHEA Grapalat" w:cs="Sylfaen"/>
          <w:b/>
          <w:lang w:val="pt-BR"/>
        </w:rPr>
        <w:softHyphen/>
      </w:r>
      <w:r w:rsidRPr="0002316C">
        <w:rPr>
          <w:rFonts w:ascii="GHEA Grapalat" w:hAnsi="GHEA Grapalat" w:cs="Sylfaen"/>
          <w:b/>
          <w:lang w:val="pt-BR"/>
        </w:rPr>
        <w:softHyphen/>
      </w:r>
      <w:r w:rsidRPr="0002316C">
        <w:rPr>
          <w:rFonts w:ascii="GHEA Grapalat" w:hAnsi="GHEA Grapalat" w:cs="Sylfaen"/>
          <w:b/>
          <w:lang w:val="pt-BR"/>
        </w:rPr>
        <w:softHyphen/>
      </w:r>
      <w:r w:rsidRPr="0002316C">
        <w:rPr>
          <w:rFonts w:ascii="GHEA Grapalat" w:hAnsi="GHEA Grapalat" w:cs="Sylfaen"/>
          <w:b/>
          <w:lang w:val="pt-BR"/>
        </w:rPr>
        <w:softHyphen/>
      </w:r>
      <w:r w:rsidRPr="0002316C">
        <w:rPr>
          <w:rFonts w:ascii="GHEA Grapalat" w:hAnsi="GHEA Grapalat" w:cs="Sylfaen"/>
          <w:b/>
          <w:lang w:val="pt-BR"/>
        </w:rPr>
        <w:softHyphen/>
      </w:r>
      <w:r w:rsidRPr="0002316C">
        <w:rPr>
          <w:rFonts w:ascii="GHEA Grapalat" w:hAnsi="GHEA Grapalat" w:cs="Sylfaen"/>
          <w:b/>
          <w:lang w:val="pt-BR"/>
        </w:rPr>
        <w:softHyphen/>
      </w:r>
      <w:r w:rsidRPr="0002316C">
        <w:rPr>
          <w:rFonts w:ascii="GHEA Grapalat" w:hAnsi="GHEA Grapalat" w:cs="Sylfaen"/>
          <w:b/>
          <w:lang w:val="pt-BR"/>
        </w:rPr>
        <w:softHyphen/>
      </w:r>
      <w:r w:rsidRPr="0002316C">
        <w:rPr>
          <w:rFonts w:ascii="GHEA Grapalat" w:hAnsi="GHEA Grapalat" w:cs="Sylfaen"/>
          <w:b/>
          <w:lang w:val="pt-BR"/>
        </w:rPr>
        <w:softHyphen/>
      </w:r>
      <w:r w:rsidRPr="0002316C">
        <w:rPr>
          <w:rFonts w:ascii="GHEA Grapalat" w:hAnsi="GHEA Grapalat" w:cs="Sylfaen"/>
          <w:b/>
          <w:lang w:val="pt-BR"/>
        </w:rPr>
        <w:softHyphen/>
      </w:r>
      <w:r w:rsidRPr="0025742C">
        <w:rPr>
          <w:rFonts w:ascii="GHEA Grapalat" w:hAnsi="GHEA Grapalat"/>
          <w:sz w:val="20"/>
        </w:rPr>
        <w:t>ՎՃԱՐՄԱՆ</w:t>
      </w:r>
      <w:r w:rsidRPr="0002316C">
        <w:rPr>
          <w:rFonts w:ascii="GHEA Grapalat" w:hAnsi="GHEA Grapalat"/>
          <w:sz w:val="20"/>
          <w:lang w:val="pt-BR"/>
        </w:rPr>
        <w:t xml:space="preserve"> </w:t>
      </w:r>
      <w:r w:rsidRPr="0025742C">
        <w:rPr>
          <w:rFonts w:ascii="GHEA Grapalat" w:hAnsi="GHEA Grapalat"/>
          <w:sz w:val="20"/>
        </w:rPr>
        <w:t>ԺԱՄԱՆԱԿԱՑՈՒՅՑ</w:t>
      </w:r>
      <w:r w:rsidRPr="0002316C">
        <w:rPr>
          <w:rFonts w:ascii="GHEA Grapalat" w:hAnsi="GHEA Grapalat"/>
          <w:sz w:val="20"/>
          <w:lang w:val="pt-BR"/>
        </w:rPr>
        <w:t>*</w:t>
      </w:r>
    </w:p>
    <w:p w14:paraId="05D88F4D" w14:textId="77777777" w:rsidR="0002316C" w:rsidRDefault="0002316C" w:rsidP="00492A0A">
      <w:pPr>
        <w:jc w:val="center"/>
        <w:rPr>
          <w:rFonts w:ascii="GHEA Grapalat" w:hAnsi="GHEA Grapalat"/>
          <w:sz w:val="20"/>
          <w:lang w:val="pt-BR"/>
        </w:rPr>
      </w:pPr>
    </w:p>
    <w:p w14:paraId="47BFE41E" w14:textId="47B20C04" w:rsidR="00492A0A" w:rsidRPr="0002316C" w:rsidRDefault="00492A0A" w:rsidP="00492A0A">
      <w:pPr>
        <w:jc w:val="center"/>
        <w:rPr>
          <w:rFonts w:ascii="GHEA Grapalat" w:hAnsi="GHEA Grapalat" w:cs="Sylfaen"/>
          <w:sz w:val="18"/>
          <w:lang w:val="pt-BR"/>
        </w:rPr>
      </w:pPr>
      <w:r w:rsidRPr="0002316C">
        <w:rPr>
          <w:rFonts w:ascii="GHEA Grapalat" w:hAnsi="GHEA Grapalat"/>
          <w:sz w:val="20"/>
          <w:lang w:val="pt-BR"/>
        </w:rPr>
        <w:t xml:space="preserve">   </w:t>
      </w:r>
      <w:r w:rsidRPr="0025742C">
        <w:rPr>
          <w:rFonts w:ascii="GHEA Grapalat" w:hAnsi="GHEA Grapalat" w:cs="Sylfaen"/>
          <w:sz w:val="18"/>
        </w:rPr>
        <w:t>ՀՀ</w:t>
      </w:r>
      <w:r w:rsidRPr="0025742C">
        <w:rPr>
          <w:rFonts w:ascii="GHEA Grapalat" w:hAnsi="GHEA Grapalat" w:cs="Sylfaen"/>
          <w:sz w:val="18"/>
          <w:lang w:val="es-ES"/>
        </w:rPr>
        <w:t xml:space="preserve"> </w:t>
      </w:r>
      <w:r w:rsidRPr="0025742C">
        <w:rPr>
          <w:rFonts w:ascii="GHEA Grapalat" w:hAnsi="GHEA Grapalat" w:cs="Sylfaen"/>
          <w:sz w:val="18"/>
        </w:rPr>
        <w:t>դրամ</w:t>
      </w:r>
    </w:p>
    <w:p w14:paraId="4D53F094" w14:textId="77777777" w:rsidR="005B1A3D" w:rsidRDefault="005B1A3D" w:rsidP="00492A0A">
      <w:pPr>
        <w:jc w:val="center"/>
        <w:rPr>
          <w:rFonts w:ascii="GHEA Grapalat" w:hAnsi="GHEA Grapalat" w:cs="Sylfaen"/>
          <w:sz w:val="18"/>
          <w:lang w:val="pt-BR"/>
        </w:rPr>
      </w:pPr>
    </w:p>
    <w:p w14:paraId="736394FF" w14:textId="77777777" w:rsidR="00204CF4" w:rsidRPr="0002316C" w:rsidRDefault="00204CF4" w:rsidP="00492A0A">
      <w:pPr>
        <w:jc w:val="center"/>
        <w:rPr>
          <w:rFonts w:ascii="GHEA Grapalat" w:hAnsi="GHEA Grapalat" w:cs="Sylfaen"/>
          <w:sz w:val="18"/>
          <w:lang w:val="pt-BR"/>
        </w:rPr>
      </w:pPr>
    </w:p>
    <w:tbl>
      <w:tblPr>
        <w:tblpPr w:leftFromText="180" w:rightFromText="180" w:vertAnchor="text" w:horzAnchor="margin" w:tblpXSpec="center" w:tblpY="136"/>
        <w:tblOverlap w:val="never"/>
        <w:tblW w:w="12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268"/>
        <w:gridCol w:w="1701"/>
        <w:gridCol w:w="567"/>
        <w:gridCol w:w="567"/>
        <w:gridCol w:w="567"/>
        <w:gridCol w:w="567"/>
        <w:gridCol w:w="567"/>
        <w:gridCol w:w="567"/>
        <w:gridCol w:w="708"/>
        <w:gridCol w:w="709"/>
        <w:gridCol w:w="709"/>
        <w:gridCol w:w="709"/>
        <w:gridCol w:w="1134"/>
      </w:tblGrid>
      <w:tr w:rsidR="005B1A3D" w:rsidRPr="005E1F72" w14:paraId="40DAF353" w14:textId="77777777" w:rsidTr="000A2F02">
        <w:tc>
          <w:tcPr>
            <w:tcW w:w="12441" w:type="dxa"/>
            <w:gridSpan w:val="14"/>
          </w:tcPr>
          <w:p w14:paraId="387A249A" w14:textId="77777777" w:rsidR="005B1A3D" w:rsidRPr="005E1F72" w:rsidRDefault="005B1A3D" w:rsidP="000A2F02">
            <w:pPr>
              <w:jc w:val="center"/>
              <w:rPr>
                <w:rFonts w:ascii="GHEA Grapalat" w:hAnsi="GHEA Grapalat"/>
                <w:sz w:val="18"/>
                <w:lang w:val="es-ES"/>
              </w:rPr>
            </w:pPr>
            <w:r w:rsidRPr="005E1F72">
              <w:rPr>
                <w:rFonts w:ascii="GHEA Grapalat" w:hAnsi="GHEA Grapalat"/>
                <w:sz w:val="18"/>
                <w:lang w:val="es-ES"/>
              </w:rPr>
              <w:t>Ապրանքի</w:t>
            </w:r>
          </w:p>
        </w:tc>
      </w:tr>
      <w:tr w:rsidR="005B1A3D" w:rsidRPr="00F86C2B" w14:paraId="67F1C724" w14:textId="77777777" w:rsidTr="000A2F02">
        <w:tc>
          <w:tcPr>
            <w:tcW w:w="1101" w:type="dxa"/>
            <w:vAlign w:val="center"/>
          </w:tcPr>
          <w:p w14:paraId="2AB586A7" w14:textId="77777777" w:rsidR="005B1A3D" w:rsidRPr="005E1F72" w:rsidRDefault="005B1A3D" w:rsidP="000A2F02">
            <w:pPr>
              <w:jc w:val="center"/>
              <w:rPr>
                <w:rFonts w:ascii="GHEA Grapalat" w:hAnsi="GHEA Grapalat"/>
                <w:sz w:val="18"/>
                <w:lang w:val="es-ES"/>
              </w:rPr>
            </w:pPr>
            <w:r w:rsidRPr="005E1F72">
              <w:rPr>
                <w:rFonts w:ascii="GHEA Grapalat" w:hAnsi="GHEA Grapalat"/>
                <w:sz w:val="18"/>
              </w:rPr>
              <w:t>հրավերով նախատեսված չափաբաժնի համարը</w:t>
            </w:r>
          </w:p>
        </w:tc>
        <w:tc>
          <w:tcPr>
            <w:tcW w:w="2268" w:type="dxa"/>
            <w:vAlign w:val="center"/>
          </w:tcPr>
          <w:p w14:paraId="10FB83CC" w14:textId="77777777" w:rsidR="005B1A3D" w:rsidRPr="005E1F72" w:rsidRDefault="005B1A3D" w:rsidP="000A2F02">
            <w:pPr>
              <w:jc w:val="center"/>
              <w:rPr>
                <w:rFonts w:ascii="GHEA Grapalat" w:hAnsi="GHEA Grapalat"/>
                <w:sz w:val="18"/>
                <w:lang w:val="es-ES"/>
              </w:rPr>
            </w:pPr>
            <w:r w:rsidRPr="005E1F72">
              <w:rPr>
                <w:rFonts w:ascii="GHEA Grapalat" w:hAnsi="GHEA Grapalat"/>
                <w:sz w:val="18"/>
              </w:rPr>
              <w:t>գնումների</w:t>
            </w:r>
            <w:r w:rsidRPr="005E1F72">
              <w:rPr>
                <w:rFonts w:ascii="GHEA Grapalat" w:hAnsi="GHEA Grapalat"/>
                <w:sz w:val="18"/>
                <w:lang w:val="es-ES"/>
              </w:rPr>
              <w:t xml:space="preserve"> </w:t>
            </w:r>
            <w:r w:rsidRPr="005E1F72">
              <w:rPr>
                <w:rFonts w:ascii="GHEA Grapalat" w:hAnsi="GHEA Grapalat"/>
                <w:sz w:val="18"/>
              </w:rPr>
              <w:t>պլանով</w:t>
            </w:r>
            <w:r w:rsidRPr="005E1F72">
              <w:rPr>
                <w:rFonts w:ascii="GHEA Grapalat" w:hAnsi="GHEA Grapalat"/>
                <w:sz w:val="18"/>
                <w:lang w:val="es-ES"/>
              </w:rPr>
              <w:t xml:space="preserve"> </w:t>
            </w:r>
            <w:r w:rsidRPr="005E1F72">
              <w:rPr>
                <w:rFonts w:ascii="GHEA Grapalat" w:hAnsi="GHEA Grapalat"/>
                <w:sz w:val="18"/>
              </w:rPr>
              <w:t>նախատեսված</w:t>
            </w:r>
            <w:r w:rsidRPr="005E1F72">
              <w:rPr>
                <w:rFonts w:ascii="GHEA Grapalat" w:hAnsi="GHEA Grapalat"/>
                <w:sz w:val="18"/>
                <w:lang w:val="es-ES"/>
              </w:rPr>
              <w:t xml:space="preserve"> </w:t>
            </w:r>
            <w:r w:rsidRPr="005E1F72">
              <w:rPr>
                <w:rFonts w:ascii="GHEA Grapalat" w:hAnsi="GHEA Grapalat"/>
                <w:sz w:val="18"/>
              </w:rPr>
              <w:t>միջանցիկ</w:t>
            </w:r>
            <w:r w:rsidRPr="005E1F72">
              <w:rPr>
                <w:rFonts w:ascii="GHEA Grapalat" w:hAnsi="GHEA Grapalat"/>
                <w:sz w:val="18"/>
                <w:lang w:val="es-ES"/>
              </w:rPr>
              <w:t xml:space="preserve"> </w:t>
            </w:r>
            <w:r w:rsidRPr="005E1F72">
              <w:rPr>
                <w:rFonts w:ascii="GHEA Grapalat" w:hAnsi="GHEA Grapalat"/>
                <w:sz w:val="18"/>
              </w:rPr>
              <w:t>ծածկագիրը</w:t>
            </w:r>
            <w:r w:rsidRPr="005E1F72">
              <w:rPr>
                <w:rFonts w:ascii="GHEA Grapalat" w:hAnsi="GHEA Grapalat"/>
                <w:sz w:val="18"/>
                <w:lang w:val="es-ES"/>
              </w:rPr>
              <w:t xml:space="preserve">` </w:t>
            </w:r>
            <w:r w:rsidRPr="005E1F72">
              <w:rPr>
                <w:rFonts w:ascii="GHEA Grapalat" w:hAnsi="GHEA Grapalat"/>
                <w:sz w:val="18"/>
              </w:rPr>
              <w:t>ըստ</w:t>
            </w:r>
            <w:r w:rsidRPr="005E1F72">
              <w:rPr>
                <w:rFonts w:ascii="GHEA Grapalat" w:hAnsi="GHEA Grapalat"/>
                <w:sz w:val="18"/>
                <w:lang w:val="es-ES"/>
              </w:rPr>
              <w:t xml:space="preserve"> </w:t>
            </w:r>
            <w:r w:rsidRPr="005E1F72">
              <w:rPr>
                <w:rFonts w:ascii="GHEA Grapalat" w:hAnsi="GHEA Grapalat"/>
                <w:sz w:val="18"/>
              </w:rPr>
              <w:t>ԳՄԱ</w:t>
            </w:r>
            <w:r w:rsidRPr="005E1F72">
              <w:rPr>
                <w:rFonts w:ascii="GHEA Grapalat" w:hAnsi="GHEA Grapalat"/>
                <w:sz w:val="18"/>
                <w:lang w:val="es-ES"/>
              </w:rPr>
              <w:t xml:space="preserve"> </w:t>
            </w:r>
            <w:r w:rsidRPr="005E1F72">
              <w:rPr>
                <w:rFonts w:ascii="GHEA Grapalat" w:hAnsi="GHEA Grapalat"/>
                <w:sz w:val="18"/>
              </w:rPr>
              <w:t>դասակարգման</w:t>
            </w:r>
            <w:r w:rsidRPr="005E1F72">
              <w:rPr>
                <w:rFonts w:ascii="GHEA Grapalat" w:hAnsi="GHEA Grapalat"/>
                <w:sz w:val="18"/>
                <w:lang w:val="es-ES"/>
              </w:rPr>
              <w:t xml:space="preserve"> (CPV)</w:t>
            </w:r>
          </w:p>
        </w:tc>
        <w:tc>
          <w:tcPr>
            <w:tcW w:w="1701" w:type="dxa"/>
            <w:vAlign w:val="center"/>
          </w:tcPr>
          <w:p w14:paraId="1BFBD565" w14:textId="6B16571E" w:rsidR="005B1A3D" w:rsidRPr="005E1F72" w:rsidRDefault="0002316C" w:rsidP="000A2F02">
            <w:pPr>
              <w:jc w:val="center"/>
              <w:rPr>
                <w:rFonts w:ascii="GHEA Grapalat" w:hAnsi="GHEA Grapalat"/>
                <w:sz w:val="18"/>
                <w:lang w:val="es-ES"/>
              </w:rPr>
            </w:pPr>
            <w:r w:rsidRPr="005E1F72">
              <w:rPr>
                <w:rFonts w:ascii="GHEA Grapalat" w:hAnsi="GHEA Grapalat"/>
                <w:sz w:val="18"/>
              </w:rPr>
              <w:t>Ա</w:t>
            </w:r>
            <w:r w:rsidR="005B1A3D" w:rsidRPr="005E1F72">
              <w:rPr>
                <w:rFonts w:ascii="GHEA Grapalat" w:hAnsi="GHEA Grapalat"/>
                <w:sz w:val="18"/>
              </w:rPr>
              <w:t>նվանումը</w:t>
            </w:r>
          </w:p>
        </w:tc>
        <w:tc>
          <w:tcPr>
            <w:tcW w:w="7371" w:type="dxa"/>
            <w:gridSpan w:val="11"/>
            <w:vAlign w:val="center"/>
          </w:tcPr>
          <w:p w14:paraId="27364495" w14:textId="65A74F10" w:rsidR="005B1A3D" w:rsidRPr="005E1F72" w:rsidRDefault="005B1A3D" w:rsidP="000A2F02">
            <w:pPr>
              <w:jc w:val="both"/>
              <w:rPr>
                <w:rFonts w:ascii="GHEA Grapalat" w:hAnsi="GHEA Grapalat"/>
                <w:sz w:val="18"/>
                <w:lang w:val="es-ES"/>
              </w:rPr>
            </w:pPr>
            <w:r w:rsidRPr="005E1F72">
              <w:rPr>
                <w:rFonts w:ascii="GHEA Grapalat" w:hAnsi="GHEA Grapalat"/>
                <w:sz w:val="18"/>
                <w:lang w:val="es-ES"/>
              </w:rPr>
              <w:t>դիմաց վճարումները նախատեսվում է իրականացնել 20</w:t>
            </w:r>
            <w:r>
              <w:rPr>
                <w:rFonts w:ascii="GHEA Grapalat" w:hAnsi="GHEA Grapalat"/>
                <w:sz w:val="18"/>
                <w:lang w:val="hy-AM"/>
              </w:rPr>
              <w:t>2</w:t>
            </w:r>
            <w:r w:rsidR="005800F6">
              <w:rPr>
                <w:rFonts w:ascii="GHEA Grapalat" w:hAnsi="GHEA Grapalat"/>
                <w:sz w:val="18"/>
                <w:lang w:val="es-ES"/>
              </w:rPr>
              <w:t>5</w:t>
            </w:r>
            <w:r w:rsidRPr="005E1F72">
              <w:rPr>
                <w:rFonts w:ascii="GHEA Grapalat" w:hAnsi="GHEA Grapalat"/>
                <w:sz w:val="18"/>
                <w:lang w:val="es-ES"/>
              </w:rPr>
              <w:t xml:space="preserve"> թ-ին` ըստ ամիսների, այդ թվում**</w:t>
            </w:r>
          </w:p>
        </w:tc>
      </w:tr>
      <w:tr w:rsidR="000A2F02" w:rsidRPr="005E1F72" w14:paraId="43404209" w14:textId="77777777" w:rsidTr="004B00FE">
        <w:trPr>
          <w:cantSplit/>
          <w:trHeight w:val="1134"/>
        </w:trPr>
        <w:tc>
          <w:tcPr>
            <w:tcW w:w="1101" w:type="dxa"/>
          </w:tcPr>
          <w:p w14:paraId="4171A711" w14:textId="77777777" w:rsidR="000A2F02" w:rsidRPr="005E1F72" w:rsidRDefault="000A2F02" w:rsidP="000A2F02">
            <w:pPr>
              <w:jc w:val="center"/>
              <w:rPr>
                <w:rFonts w:ascii="GHEA Grapalat" w:hAnsi="GHEA Grapalat"/>
                <w:sz w:val="20"/>
                <w:lang w:val="es-ES"/>
              </w:rPr>
            </w:pPr>
          </w:p>
        </w:tc>
        <w:tc>
          <w:tcPr>
            <w:tcW w:w="2268" w:type="dxa"/>
          </w:tcPr>
          <w:p w14:paraId="4022FBBC" w14:textId="77777777" w:rsidR="000A2F02" w:rsidRPr="005E1F72" w:rsidRDefault="000A2F02" w:rsidP="000A2F02">
            <w:pPr>
              <w:jc w:val="center"/>
              <w:rPr>
                <w:rFonts w:ascii="GHEA Grapalat" w:hAnsi="GHEA Grapalat"/>
                <w:sz w:val="20"/>
                <w:lang w:val="es-ES"/>
              </w:rPr>
            </w:pPr>
          </w:p>
        </w:tc>
        <w:tc>
          <w:tcPr>
            <w:tcW w:w="1701" w:type="dxa"/>
          </w:tcPr>
          <w:p w14:paraId="19203CDB" w14:textId="77777777" w:rsidR="000A2F02" w:rsidRPr="005E1F72" w:rsidRDefault="000A2F02" w:rsidP="000A2F02">
            <w:pPr>
              <w:jc w:val="center"/>
              <w:rPr>
                <w:rFonts w:ascii="GHEA Grapalat" w:hAnsi="GHEA Grapalat"/>
                <w:sz w:val="20"/>
                <w:lang w:val="es-ES"/>
              </w:rPr>
            </w:pPr>
          </w:p>
        </w:tc>
        <w:tc>
          <w:tcPr>
            <w:tcW w:w="567" w:type="dxa"/>
            <w:textDirection w:val="btLr"/>
            <w:vAlign w:val="center"/>
          </w:tcPr>
          <w:p w14:paraId="39C8E95B" w14:textId="2B6C601B" w:rsidR="000A2F02" w:rsidRPr="005E1F72" w:rsidRDefault="000A2F02" w:rsidP="000A2F02">
            <w:pPr>
              <w:ind w:left="113" w:right="-7"/>
              <w:jc w:val="center"/>
              <w:rPr>
                <w:rFonts w:ascii="GHEA Grapalat" w:hAnsi="GHEA Grapalat"/>
                <w:sz w:val="18"/>
                <w:szCs w:val="22"/>
                <w:lang w:val="pt-BR"/>
              </w:rPr>
            </w:pPr>
            <w:r>
              <w:rPr>
                <w:rFonts w:ascii="GHEA Grapalat" w:hAnsi="GHEA Grapalat"/>
                <w:sz w:val="18"/>
                <w:szCs w:val="22"/>
                <w:lang w:val="pt-BR"/>
              </w:rPr>
              <w:t>մարտ</w:t>
            </w:r>
          </w:p>
        </w:tc>
        <w:tc>
          <w:tcPr>
            <w:tcW w:w="567" w:type="dxa"/>
            <w:textDirection w:val="btLr"/>
            <w:vAlign w:val="center"/>
          </w:tcPr>
          <w:p w14:paraId="54D5DB96" w14:textId="77AFA533" w:rsidR="000A2F02" w:rsidRPr="005E1F72" w:rsidRDefault="000A2F02" w:rsidP="000A2F02">
            <w:pPr>
              <w:ind w:left="113" w:right="-7"/>
              <w:jc w:val="center"/>
              <w:rPr>
                <w:rFonts w:ascii="GHEA Grapalat" w:hAnsi="GHEA Grapalat"/>
                <w:sz w:val="18"/>
                <w:szCs w:val="22"/>
                <w:lang w:val="pt-BR"/>
              </w:rPr>
            </w:pPr>
            <w:r>
              <w:rPr>
                <w:rFonts w:ascii="GHEA Grapalat" w:hAnsi="GHEA Grapalat"/>
                <w:sz w:val="18"/>
                <w:szCs w:val="22"/>
                <w:lang w:val="pt-BR"/>
              </w:rPr>
              <w:t>ապրիլ</w:t>
            </w:r>
          </w:p>
        </w:tc>
        <w:tc>
          <w:tcPr>
            <w:tcW w:w="567" w:type="dxa"/>
            <w:textDirection w:val="btLr"/>
            <w:vAlign w:val="center"/>
          </w:tcPr>
          <w:p w14:paraId="1375895C" w14:textId="28619AFA" w:rsidR="000A2F02" w:rsidRPr="005E1F72" w:rsidRDefault="000A2F02" w:rsidP="000A2F02">
            <w:pPr>
              <w:ind w:left="113" w:right="-7"/>
              <w:jc w:val="center"/>
              <w:rPr>
                <w:rFonts w:ascii="GHEA Grapalat" w:hAnsi="GHEA Grapalat"/>
                <w:sz w:val="18"/>
                <w:szCs w:val="22"/>
                <w:lang w:val="pt-BR"/>
              </w:rPr>
            </w:pPr>
            <w:r>
              <w:rPr>
                <w:rFonts w:ascii="GHEA Grapalat" w:hAnsi="GHEA Grapalat"/>
                <w:sz w:val="18"/>
                <w:szCs w:val="22"/>
                <w:lang w:val="pt-BR"/>
              </w:rPr>
              <w:t>մայիս</w:t>
            </w:r>
          </w:p>
        </w:tc>
        <w:tc>
          <w:tcPr>
            <w:tcW w:w="567" w:type="dxa"/>
            <w:textDirection w:val="btLr"/>
            <w:vAlign w:val="center"/>
          </w:tcPr>
          <w:p w14:paraId="1BB43D01" w14:textId="31FF75B7" w:rsidR="000A2F02" w:rsidRPr="005E1F72" w:rsidRDefault="000A2F02" w:rsidP="000A2F02">
            <w:pPr>
              <w:ind w:left="113" w:right="-7"/>
              <w:jc w:val="center"/>
              <w:rPr>
                <w:rFonts w:ascii="GHEA Grapalat" w:hAnsi="GHEA Grapalat"/>
                <w:sz w:val="18"/>
                <w:szCs w:val="22"/>
                <w:lang w:val="pt-BR"/>
              </w:rPr>
            </w:pPr>
            <w:r>
              <w:rPr>
                <w:rFonts w:ascii="GHEA Grapalat" w:hAnsi="GHEA Grapalat"/>
                <w:sz w:val="18"/>
                <w:szCs w:val="22"/>
                <w:lang w:val="pt-BR"/>
              </w:rPr>
              <w:t>հունիս</w:t>
            </w:r>
          </w:p>
        </w:tc>
        <w:tc>
          <w:tcPr>
            <w:tcW w:w="567" w:type="dxa"/>
            <w:textDirection w:val="btLr"/>
            <w:vAlign w:val="center"/>
          </w:tcPr>
          <w:p w14:paraId="6800660C" w14:textId="3053B38A" w:rsidR="000A2F02" w:rsidRPr="005E1F72" w:rsidRDefault="000A2F02" w:rsidP="000A2F02">
            <w:pPr>
              <w:ind w:left="113" w:right="-7"/>
              <w:jc w:val="center"/>
              <w:rPr>
                <w:rFonts w:ascii="GHEA Grapalat" w:hAnsi="GHEA Grapalat"/>
                <w:sz w:val="18"/>
                <w:szCs w:val="22"/>
                <w:lang w:val="pt-BR"/>
              </w:rPr>
            </w:pPr>
            <w:r>
              <w:rPr>
                <w:rFonts w:ascii="GHEA Grapalat" w:hAnsi="GHEA Grapalat"/>
                <w:sz w:val="18"/>
                <w:szCs w:val="22"/>
                <w:lang w:val="pt-BR"/>
              </w:rPr>
              <w:t>հուլիս</w:t>
            </w:r>
          </w:p>
        </w:tc>
        <w:tc>
          <w:tcPr>
            <w:tcW w:w="567" w:type="dxa"/>
            <w:textDirection w:val="btLr"/>
            <w:vAlign w:val="center"/>
          </w:tcPr>
          <w:p w14:paraId="2B9F63A8" w14:textId="161B889B" w:rsidR="000A2F02" w:rsidRPr="005E1F72" w:rsidRDefault="000A2F02" w:rsidP="000A2F02">
            <w:pPr>
              <w:ind w:left="113" w:right="-7"/>
              <w:jc w:val="center"/>
              <w:rPr>
                <w:rFonts w:ascii="GHEA Grapalat" w:hAnsi="GHEA Grapalat"/>
                <w:sz w:val="18"/>
                <w:szCs w:val="22"/>
                <w:lang w:val="pt-BR"/>
              </w:rPr>
            </w:pPr>
            <w:r>
              <w:rPr>
                <w:rFonts w:ascii="GHEA Grapalat" w:hAnsi="GHEA Grapalat"/>
                <w:sz w:val="18"/>
                <w:szCs w:val="22"/>
                <w:lang w:val="pt-BR"/>
              </w:rPr>
              <w:t>օգոստոս</w:t>
            </w:r>
          </w:p>
        </w:tc>
        <w:tc>
          <w:tcPr>
            <w:tcW w:w="708" w:type="dxa"/>
            <w:textDirection w:val="btLr"/>
            <w:vAlign w:val="center"/>
          </w:tcPr>
          <w:p w14:paraId="6BAD2C9C" w14:textId="75E6CAD0" w:rsidR="000A2F02" w:rsidRPr="005E1F72" w:rsidRDefault="000A2F02" w:rsidP="000A2F02">
            <w:pPr>
              <w:ind w:left="113" w:right="-7"/>
              <w:jc w:val="center"/>
              <w:rPr>
                <w:rFonts w:ascii="GHEA Grapalat" w:hAnsi="GHEA Grapalat"/>
                <w:sz w:val="18"/>
                <w:szCs w:val="22"/>
                <w:lang w:val="pt-BR"/>
              </w:rPr>
            </w:pPr>
            <w:r>
              <w:rPr>
                <w:rFonts w:ascii="GHEA Grapalat" w:hAnsi="GHEA Grapalat"/>
                <w:sz w:val="18"/>
                <w:szCs w:val="22"/>
                <w:lang w:val="pt-BR"/>
              </w:rPr>
              <w:t>սեպտեմբեր</w:t>
            </w:r>
          </w:p>
        </w:tc>
        <w:tc>
          <w:tcPr>
            <w:tcW w:w="709" w:type="dxa"/>
            <w:textDirection w:val="btLr"/>
            <w:vAlign w:val="center"/>
          </w:tcPr>
          <w:p w14:paraId="116F9041" w14:textId="41EECEC9" w:rsidR="000A2F02" w:rsidRPr="005E1F72" w:rsidRDefault="000A2F02" w:rsidP="000A2F02">
            <w:pPr>
              <w:ind w:left="113" w:right="-7"/>
              <w:rPr>
                <w:rFonts w:ascii="GHEA Grapalat" w:hAnsi="GHEA Grapalat"/>
                <w:sz w:val="18"/>
                <w:szCs w:val="22"/>
                <w:lang w:val="pt-BR"/>
              </w:rPr>
            </w:pPr>
            <w:r>
              <w:rPr>
                <w:rFonts w:ascii="GHEA Grapalat" w:hAnsi="GHEA Grapalat"/>
                <w:sz w:val="18"/>
                <w:szCs w:val="22"/>
                <w:lang w:val="pt-BR"/>
              </w:rPr>
              <w:t>հոկտեմբեր</w:t>
            </w:r>
          </w:p>
        </w:tc>
        <w:tc>
          <w:tcPr>
            <w:tcW w:w="709" w:type="dxa"/>
            <w:textDirection w:val="btLr"/>
            <w:vAlign w:val="center"/>
          </w:tcPr>
          <w:p w14:paraId="4A572C89" w14:textId="374DED3B" w:rsidR="000A2F02" w:rsidRPr="005E1F72" w:rsidRDefault="000A2F02" w:rsidP="000A2F02">
            <w:pPr>
              <w:ind w:left="113" w:right="-7"/>
              <w:rPr>
                <w:rFonts w:ascii="GHEA Grapalat" w:hAnsi="GHEA Grapalat"/>
                <w:sz w:val="18"/>
                <w:szCs w:val="22"/>
                <w:lang w:val="pt-BR"/>
              </w:rPr>
            </w:pPr>
            <w:r w:rsidRPr="005E1F72">
              <w:rPr>
                <w:rFonts w:ascii="GHEA Grapalat" w:hAnsi="GHEA Grapalat" w:cs="Sylfaen"/>
                <w:sz w:val="18"/>
                <w:szCs w:val="22"/>
                <w:lang w:val="pt-BR"/>
              </w:rPr>
              <w:t>նոյեմբեր</w:t>
            </w:r>
          </w:p>
        </w:tc>
        <w:tc>
          <w:tcPr>
            <w:tcW w:w="709" w:type="dxa"/>
            <w:textDirection w:val="btLr"/>
            <w:vAlign w:val="center"/>
          </w:tcPr>
          <w:p w14:paraId="00E43562" w14:textId="56E74244" w:rsidR="000A2F02" w:rsidRPr="005E1F72" w:rsidRDefault="000A2F02" w:rsidP="000A2F02">
            <w:pPr>
              <w:ind w:left="113" w:right="-7"/>
              <w:rPr>
                <w:rFonts w:ascii="GHEA Grapalat" w:hAnsi="GHEA Grapalat"/>
                <w:sz w:val="18"/>
                <w:szCs w:val="22"/>
                <w:lang w:val="pt-BR"/>
              </w:rPr>
            </w:pPr>
            <w:r w:rsidRPr="005E1F72">
              <w:rPr>
                <w:rFonts w:ascii="GHEA Grapalat" w:hAnsi="GHEA Grapalat" w:cs="Sylfaen"/>
                <w:sz w:val="18"/>
                <w:szCs w:val="22"/>
                <w:lang w:val="pt-BR"/>
              </w:rPr>
              <w:t>դեկտեմբեր</w:t>
            </w:r>
          </w:p>
        </w:tc>
        <w:tc>
          <w:tcPr>
            <w:tcW w:w="1134" w:type="dxa"/>
            <w:textDirection w:val="btLr"/>
            <w:vAlign w:val="center"/>
          </w:tcPr>
          <w:p w14:paraId="6D9553BB" w14:textId="204136E8" w:rsidR="000A2F02" w:rsidRPr="005E1F72" w:rsidRDefault="000A2F02" w:rsidP="000A2F02">
            <w:pPr>
              <w:ind w:left="113" w:right="-1"/>
              <w:rPr>
                <w:rFonts w:ascii="GHEA Grapalat" w:hAnsi="GHEA Grapalat"/>
                <w:sz w:val="18"/>
                <w:szCs w:val="22"/>
                <w:lang w:val="pt-BR"/>
              </w:rPr>
            </w:pPr>
            <w:r w:rsidRPr="005E1F72">
              <w:rPr>
                <w:rFonts w:ascii="GHEA Grapalat" w:hAnsi="GHEA Grapalat" w:cs="Sylfaen"/>
                <w:sz w:val="18"/>
                <w:szCs w:val="22"/>
                <w:lang w:val="pt-BR"/>
              </w:rPr>
              <w:t>Ընդամենը</w:t>
            </w:r>
          </w:p>
          <w:p w14:paraId="14BA1EE7" w14:textId="77777777" w:rsidR="000A2F02" w:rsidRPr="005E1F72" w:rsidRDefault="000A2F02" w:rsidP="000A2F02">
            <w:pPr>
              <w:ind w:left="113" w:right="113"/>
              <w:jc w:val="center"/>
              <w:rPr>
                <w:rFonts w:ascii="GHEA Grapalat" w:hAnsi="GHEA Grapalat"/>
                <w:sz w:val="18"/>
                <w:lang w:val="es-ES"/>
              </w:rPr>
            </w:pPr>
          </w:p>
        </w:tc>
      </w:tr>
      <w:tr w:rsidR="000A2F02" w:rsidRPr="005E1F72" w14:paraId="63385DFA" w14:textId="77777777" w:rsidTr="004B00FE">
        <w:trPr>
          <w:cantSplit/>
          <w:trHeight w:val="1134"/>
        </w:trPr>
        <w:tc>
          <w:tcPr>
            <w:tcW w:w="1101" w:type="dxa"/>
            <w:vAlign w:val="bottom"/>
          </w:tcPr>
          <w:p w14:paraId="13321D01" w14:textId="5FDA6AB0" w:rsidR="000A2F02" w:rsidRPr="007776E5" w:rsidRDefault="000A2F02" w:rsidP="000A2F02">
            <w:pPr>
              <w:jc w:val="center"/>
              <w:rPr>
                <w:rFonts w:ascii="GHEA Grapalat" w:hAnsi="GHEA Grapalat"/>
                <w:sz w:val="20"/>
                <w:lang w:val="hy-AM"/>
              </w:rPr>
            </w:pPr>
            <w:r w:rsidRPr="006277F4">
              <w:rPr>
                <w:rFonts w:ascii="GHEA Grapalat" w:hAnsi="GHEA Grapalat"/>
                <w:sz w:val="20"/>
                <w:szCs w:val="20"/>
              </w:rPr>
              <w:t>1</w:t>
            </w:r>
          </w:p>
        </w:tc>
        <w:tc>
          <w:tcPr>
            <w:tcW w:w="2268" w:type="dxa"/>
            <w:vAlign w:val="center"/>
          </w:tcPr>
          <w:p w14:paraId="048F58A7" w14:textId="4CDFA12F" w:rsidR="000A2F02" w:rsidRPr="007776E5" w:rsidRDefault="000A2F02" w:rsidP="000A2F02">
            <w:pPr>
              <w:jc w:val="center"/>
              <w:rPr>
                <w:rFonts w:ascii="GHEA Grapalat" w:hAnsi="GHEA Grapalat"/>
                <w:sz w:val="18"/>
                <w:szCs w:val="18"/>
                <w:lang w:val="es-ES"/>
              </w:rPr>
            </w:pPr>
            <w:r w:rsidRPr="00253F52">
              <w:rPr>
                <w:rFonts w:ascii="GHEA Grapalat" w:hAnsi="GHEA Grapalat"/>
                <w:sz w:val="16"/>
                <w:szCs w:val="16"/>
              </w:rPr>
              <w:t>3019762</w:t>
            </w:r>
            <w:r>
              <w:rPr>
                <w:rFonts w:ascii="GHEA Grapalat" w:hAnsi="GHEA Grapalat"/>
                <w:sz w:val="16"/>
                <w:szCs w:val="16"/>
              </w:rPr>
              <w:t>2</w:t>
            </w:r>
          </w:p>
        </w:tc>
        <w:tc>
          <w:tcPr>
            <w:tcW w:w="1701" w:type="dxa"/>
            <w:vAlign w:val="center"/>
          </w:tcPr>
          <w:p w14:paraId="0A48B55F" w14:textId="799D20B6" w:rsidR="000A2F02" w:rsidRPr="007776E5" w:rsidRDefault="000A2F02" w:rsidP="000A2F02">
            <w:pPr>
              <w:jc w:val="center"/>
              <w:rPr>
                <w:rFonts w:ascii="GHEA Grapalat" w:hAnsi="GHEA Grapalat"/>
                <w:sz w:val="18"/>
                <w:szCs w:val="18"/>
                <w:lang w:val="es-ES"/>
              </w:rPr>
            </w:pPr>
            <w:r>
              <w:rPr>
                <w:rFonts w:ascii="GHEA Grapalat" w:hAnsi="GHEA Grapalat"/>
                <w:sz w:val="20"/>
                <w:szCs w:val="20"/>
              </w:rPr>
              <w:t>Թուղթ A4</w:t>
            </w:r>
          </w:p>
        </w:tc>
        <w:tc>
          <w:tcPr>
            <w:tcW w:w="567" w:type="dxa"/>
            <w:textDirection w:val="btLr"/>
          </w:tcPr>
          <w:p w14:paraId="188F14EB" w14:textId="42FE4163" w:rsidR="000A2F02" w:rsidRPr="005E1F72" w:rsidRDefault="000A2F02" w:rsidP="000A2F02">
            <w:pPr>
              <w:ind w:left="113" w:right="113"/>
              <w:jc w:val="center"/>
              <w:rPr>
                <w:rFonts w:ascii="GHEA Grapalat" w:hAnsi="GHEA Grapalat" w:cs="Arial"/>
                <w:sz w:val="18"/>
                <w:szCs w:val="18"/>
                <w:lang w:val="pt-BR"/>
              </w:rPr>
            </w:pPr>
            <w:r w:rsidRPr="00A37431">
              <w:rPr>
                <w:rFonts w:ascii="GHEA Grapalat" w:hAnsi="GHEA Grapalat" w:cs="Arial"/>
                <w:sz w:val="18"/>
                <w:szCs w:val="18"/>
                <w:lang w:val="pt-BR"/>
              </w:rPr>
              <w:t>100%</w:t>
            </w:r>
          </w:p>
        </w:tc>
        <w:tc>
          <w:tcPr>
            <w:tcW w:w="567" w:type="dxa"/>
            <w:textDirection w:val="btLr"/>
          </w:tcPr>
          <w:p w14:paraId="6038EA36" w14:textId="2F1F5CFD" w:rsidR="000A2F02" w:rsidRPr="005E1F72" w:rsidRDefault="000A2F02" w:rsidP="000A2F02">
            <w:pPr>
              <w:ind w:left="113" w:right="113"/>
              <w:jc w:val="center"/>
              <w:rPr>
                <w:rFonts w:ascii="GHEA Grapalat" w:hAnsi="GHEA Grapalat" w:cs="Arial"/>
                <w:sz w:val="18"/>
                <w:szCs w:val="18"/>
                <w:lang w:val="pt-BR"/>
              </w:rPr>
            </w:pPr>
            <w:r w:rsidRPr="00A37431">
              <w:rPr>
                <w:rFonts w:ascii="GHEA Grapalat" w:hAnsi="GHEA Grapalat" w:cs="Arial"/>
                <w:sz w:val="18"/>
                <w:szCs w:val="18"/>
                <w:lang w:val="pt-BR"/>
              </w:rPr>
              <w:t>100%</w:t>
            </w:r>
          </w:p>
        </w:tc>
        <w:tc>
          <w:tcPr>
            <w:tcW w:w="567" w:type="dxa"/>
            <w:textDirection w:val="btLr"/>
          </w:tcPr>
          <w:p w14:paraId="4BA7A108" w14:textId="613F3092" w:rsidR="000A2F02" w:rsidRPr="005E1F72" w:rsidRDefault="000A2F02" w:rsidP="000A2F02">
            <w:pPr>
              <w:ind w:left="113" w:right="113"/>
              <w:jc w:val="center"/>
              <w:rPr>
                <w:rFonts w:ascii="GHEA Grapalat" w:hAnsi="GHEA Grapalat" w:cs="Arial"/>
                <w:sz w:val="18"/>
                <w:szCs w:val="18"/>
                <w:lang w:val="pt-BR"/>
              </w:rPr>
            </w:pPr>
            <w:r w:rsidRPr="00A37431">
              <w:rPr>
                <w:rFonts w:ascii="GHEA Grapalat" w:hAnsi="GHEA Grapalat" w:cs="Arial"/>
                <w:sz w:val="18"/>
                <w:szCs w:val="18"/>
                <w:lang w:val="pt-BR"/>
              </w:rPr>
              <w:t>100%</w:t>
            </w:r>
          </w:p>
        </w:tc>
        <w:tc>
          <w:tcPr>
            <w:tcW w:w="567" w:type="dxa"/>
            <w:textDirection w:val="btLr"/>
          </w:tcPr>
          <w:p w14:paraId="55AC54B8" w14:textId="50374900" w:rsidR="000A2F02" w:rsidRPr="005E1F72" w:rsidRDefault="000A2F02" w:rsidP="000A2F02">
            <w:pPr>
              <w:ind w:left="113" w:right="113"/>
              <w:jc w:val="center"/>
              <w:rPr>
                <w:rFonts w:ascii="GHEA Grapalat" w:hAnsi="GHEA Grapalat" w:cs="Arial"/>
                <w:sz w:val="18"/>
                <w:szCs w:val="18"/>
                <w:lang w:val="pt-BR"/>
              </w:rPr>
            </w:pPr>
            <w:r w:rsidRPr="00A37431">
              <w:rPr>
                <w:rFonts w:ascii="GHEA Grapalat" w:hAnsi="GHEA Grapalat" w:cs="Arial"/>
                <w:sz w:val="18"/>
                <w:szCs w:val="18"/>
                <w:lang w:val="pt-BR"/>
              </w:rPr>
              <w:t>100%</w:t>
            </w:r>
          </w:p>
        </w:tc>
        <w:tc>
          <w:tcPr>
            <w:tcW w:w="567" w:type="dxa"/>
            <w:textDirection w:val="btLr"/>
          </w:tcPr>
          <w:p w14:paraId="00DC9EB1" w14:textId="3C67D3D4" w:rsidR="000A2F02" w:rsidRPr="005E1F72" w:rsidRDefault="000A2F02" w:rsidP="000A2F02">
            <w:pPr>
              <w:ind w:left="113" w:right="113"/>
              <w:jc w:val="center"/>
              <w:rPr>
                <w:rFonts w:ascii="GHEA Grapalat" w:hAnsi="GHEA Grapalat" w:cs="Arial"/>
                <w:sz w:val="18"/>
                <w:szCs w:val="18"/>
                <w:lang w:val="pt-BR"/>
              </w:rPr>
            </w:pPr>
            <w:r w:rsidRPr="002D305D">
              <w:rPr>
                <w:rFonts w:ascii="GHEA Grapalat" w:hAnsi="GHEA Grapalat" w:cs="Arial"/>
                <w:sz w:val="18"/>
                <w:szCs w:val="18"/>
                <w:lang w:val="pt-BR"/>
              </w:rPr>
              <w:t>100%</w:t>
            </w:r>
          </w:p>
        </w:tc>
        <w:tc>
          <w:tcPr>
            <w:tcW w:w="567" w:type="dxa"/>
            <w:textDirection w:val="btLr"/>
          </w:tcPr>
          <w:p w14:paraId="12FC7BB6" w14:textId="453A1248" w:rsidR="000A2F02" w:rsidRPr="005E1F72" w:rsidRDefault="000A2F02" w:rsidP="000A2F02">
            <w:pPr>
              <w:ind w:left="113" w:right="113"/>
              <w:jc w:val="center"/>
              <w:rPr>
                <w:rFonts w:ascii="GHEA Grapalat" w:hAnsi="GHEA Grapalat" w:cs="Arial"/>
                <w:sz w:val="18"/>
                <w:szCs w:val="18"/>
                <w:lang w:val="pt-BR"/>
              </w:rPr>
            </w:pPr>
            <w:r w:rsidRPr="00091CD3">
              <w:rPr>
                <w:rFonts w:ascii="GHEA Grapalat" w:hAnsi="GHEA Grapalat" w:cs="Arial"/>
                <w:sz w:val="18"/>
                <w:szCs w:val="18"/>
                <w:lang w:val="pt-BR"/>
              </w:rPr>
              <w:t>100%</w:t>
            </w:r>
          </w:p>
        </w:tc>
        <w:tc>
          <w:tcPr>
            <w:tcW w:w="708" w:type="dxa"/>
            <w:textDirection w:val="btLr"/>
          </w:tcPr>
          <w:p w14:paraId="44223F7B" w14:textId="5FDC259A" w:rsidR="000A2F02" w:rsidRPr="005E1F72" w:rsidRDefault="000A2F02" w:rsidP="000A2F02">
            <w:pPr>
              <w:ind w:left="113" w:right="113"/>
              <w:jc w:val="center"/>
              <w:rPr>
                <w:rFonts w:ascii="GHEA Grapalat" w:hAnsi="GHEA Grapalat" w:cs="Arial"/>
                <w:sz w:val="18"/>
                <w:szCs w:val="18"/>
                <w:lang w:val="pt-BR"/>
              </w:rPr>
            </w:pPr>
            <w:r w:rsidRPr="00091CD3">
              <w:rPr>
                <w:rFonts w:ascii="GHEA Grapalat" w:hAnsi="GHEA Grapalat" w:cs="Arial"/>
                <w:sz w:val="18"/>
                <w:szCs w:val="18"/>
                <w:lang w:val="pt-BR"/>
              </w:rPr>
              <w:t>100%</w:t>
            </w:r>
          </w:p>
        </w:tc>
        <w:tc>
          <w:tcPr>
            <w:tcW w:w="709" w:type="dxa"/>
            <w:textDirection w:val="btLr"/>
          </w:tcPr>
          <w:p w14:paraId="2E3E05D6" w14:textId="74BFF695" w:rsidR="000A2F02" w:rsidRPr="005E1F72" w:rsidRDefault="000A2F02" w:rsidP="000A2F02">
            <w:pPr>
              <w:ind w:left="113" w:right="113"/>
              <w:jc w:val="center"/>
              <w:rPr>
                <w:rFonts w:ascii="GHEA Grapalat" w:hAnsi="GHEA Grapalat" w:cs="Arial"/>
                <w:sz w:val="18"/>
                <w:szCs w:val="18"/>
                <w:lang w:val="pt-BR"/>
              </w:rPr>
            </w:pPr>
            <w:r w:rsidRPr="002D305D">
              <w:rPr>
                <w:rFonts w:ascii="GHEA Grapalat" w:hAnsi="GHEA Grapalat" w:cs="Arial"/>
                <w:sz w:val="18"/>
                <w:szCs w:val="18"/>
                <w:lang w:val="pt-BR"/>
              </w:rPr>
              <w:t>100%</w:t>
            </w:r>
          </w:p>
        </w:tc>
        <w:tc>
          <w:tcPr>
            <w:tcW w:w="709" w:type="dxa"/>
            <w:textDirection w:val="btLr"/>
          </w:tcPr>
          <w:p w14:paraId="4FF85F8B" w14:textId="3AC01F6A" w:rsidR="000A2F02" w:rsidRPr="005E1F72" w:rsidRDefault="000A2F02" w:rsidP="000A2F02">
            <w:pPr>
              <w:ind w:left="113" w:right="113"/>
              <w:jc w:val="center"/>
              <w:rPr>
                <w:rFonts w:ascii="GHEA Grapalat" w:hAnsi="GHEA Grapalat" w:cs="Arial"/>
                <w:sz w:val="18"/>
                <w:szCs w:val="18"/>
                <w:lang w:val="pt-BR"/>
              </w:rPr>
            </w:pPr>
            <w:r w:rsidRPr="00323A98">
              <w:rPr>
                <w:rFonts w:ascii="GHEA Grapalat" w:hAnsi="GHEA Grapalat" w:cs="Arial"/>
                <w:sz w:val="18"/>
                <w:szCs w:val="18"/>
                <w:lang w:val="pt-BR"/>
              </w:rPr>
              <w:t>100%</w:t>
            </w:r>
          </w:p>
        </w:tc>
        <w:tc>
          <w:tcPr>
            <w:tcW w:w="709" w:type="dxa"/>
            <w:textDirection w:val="btLr"/>
          </w:tcPr>
          <w:p w14:paraId="56618F66" w14:textId="77820124" w:rsidR="000A2F02" w:rsidRPr="005E1F72" w:rsidRDefault="000A2F02" w:rsidP="000A2F02">
            <w:pPr>
              <w:ind w:left="113" w:right="113"/>
              <w:jc w:val="center"/>
              <w:rPr>
                <w:rFonts w:ascii="GHEA Grapalat" w:hAnsi="GHEA Grapalat" w:cs="Arial"/>
                <w:sz w:val="18"/>
                <w:szCs w:val="18"/>
                <w:lang w:val="pt-BR"/>
              </w:rPr>
            </w:pPr>
            <w:r w:rsidRPr="00323A98">
              <w:rPr>
                <w:rFonts w:ascii="GHEA Grapalat" w:hAnsi="GHEA Grapalat" w:cs="Arial"/>
                <w:sz w:val="18"/>
                <w:szCs w:val="18"/>
                <w:lang w:val="pt-BR"/>
              </w:rPr>
              <w:t>100%</w:t>
            </w:r>
          </w:p>
        </w:tc>
        <w:tc>
          <w:tcPr>
            <w:tcW w:w="1134" w:type="dxa"/>
            <w:textDirection w:val="btLr"/>
          </w:tcPr>
          <w:p w14:paraId="70EA2FCA" w14:textId="7D022565" w:rsidR="000A2F02" w:rsidRPr="005E1F72" w:rsidRDefault="000A2F02" w:rsidP="000A2F02">
            <w:pPr>
              <w:ind w:left="113" w:right="113"/>
              <w:jc w:val="center"/>
              <w:rPr>
                <w:rFonts w:ascii="GHEA Grapalat" w:hAnsi="GHEA Grapalat"/>
                <w:b/>
                <w:lang w:val="pt-BR"/>
              </w:rPr>
            </w:pPr>
            <w:r w:rsidRPr="002D305D">
              <w:rPr>
                <w:rFonts w:ascii="GHEA Grapalat" w:hAnsi="GHEA Grapalat" w:cs="Arial"/>
                <w:sz w:val="18"/>
                <w:szCs w:val="18"/>
                <w:lang w:val="pt-BR"/>
              </w:rPr>
              <w:t>100%</w:t>
            </w:r>
          </w:p>
        </w:tc>
      </w:tr>
    </w:tbl>
    <w:p w14:paraId="2D1367CE" w14:textId="77777777" w:rsidR="00204CF4" w:rsidRDefault="00204CF4" w:rsidP="00492A0A">
      <w:pPr>
        <w:jc w:val="center"/>
        <w:rPr>
          <w:rFonts w:ascii="GHEA Grapalat" w:hAnsi="GHEA Grapalat" w:cs="Sylfaen"/>
          <w:sz w:val="18"/>
        </w:rPr>
      </w:pPr>
    </w:p>
    <w:p w14:paraId="3AC83807" w14:textId="6BB21B2A" w:rsidR="00492A0A" w:rsidRPr="0025742C" w:rsidRDefault="00204CF4" w:rsidP="00107900">
      <w:pPr>
        <w:jc w:val="center"/>
        <w:rPr>
          <w:rFonts w:ascii="GHEA Grapalat" w:hAnsi="GHEA Grapalat"/>
          <w:i/>
          <w:sz w:val="18"/>
          <w:szCs w:val="18"/>
        </w:rPr>
      </w:pPr>
      <w:r>
        <w:rPr>
          <w:rFonts w:ascii="GHEA Grapalat" w:hAnsi="GHEA Grapalat" w:cs="Sylfaen"/>
          <w:sz w:val="18"/>
        </w:rPr>
        <w:br w:type="textWrapping" w:clear="all"/>
      </w:r>
    </w:p>
    <w:p w14:paraId="2E1A4A5F" w14:textId="77777777" w:rsidR="00492A0A" w:rsidRPr="0025742C" w:rsidRDefault="00492A0A" w:rsidP="00492A0A">
      <w:pPr>
        <w:rPr>
          <w:rFonts w:ascii="GHEA Grapalat" w:hAnsi="GHEA Grapalat" w:cs="Sylfaen"/>
          <w:i/>
          <w:sz w:val="18"/>
          <w:szCs w:val="18"/>
        </w:rPr>
      </w:pPr>
      <w:r w:rsidRPr="0025742C">
        <w:rPr>
          <w:rFonts w:ascii="GHEA Grapalat" w:hAnsi="GHEA Grapalat"/>
          <w:i/>
          <w:sz w:val="18"/>
          <w:szCs w:val="18"/>
        </w:rPr>
        <w:t xml:space="preserve">* </w:t>
      </w:r>
      <w:r w:rsidRPr="0025742C">
        <w:rPr>
          <w:rFonts w:ascii="GHEA Grapalat" w:hAnsi="GHEA Grapalat" w:cs="Sylfaen"/>
          <w:i/>
          <w:sz w:val="18"/>
          <w:szCs w:val="18"/>
          <w:lang w:val="pt-BR"/>
        </w:rPr>
        <w:t>Վճարման</w:t>
      </w:r>
      <w:r w:rsidRPr="0025742C">
        <w:rPr>
          <w:rFonts w:ascii="GHEA Grapalat" w:hAnsi="GHEA Grapalat" w:cs="Times Armenian"/>
          <w:i/>
          <w:sz w:val="18"/>
          <w:szCs w:val="18"/>
        </w:rPr>
        <w:t xml:space="preserve"> </w:t>
      </w:r>
      <w:r w:rsidRPr="0025742C">
        <w:rPr>
          <w:rFonts w:ascii="GHEA Grapalat" w:hAnsi="GHEA Grapalat" w:cs="Sylfaen"/>
          <w:i/>
          <w:sz w:val="18"/>
          <w:szCs w:val="18"/>
          <w:lang w:val="pt-BR"/>
        </w:rPr>
        <w:t>ենթակա</w:t>
      </w:r>
      <w:r w:rsidRPr="0025742C">
        <w:rPr>
          <w:rFonts w:ascii="GHEA Grapalat" w:hAnsi="GHEA Grapalat" w:cs="Times Armenian"/>
          <w:i/>
          <w:sz w:val="18"/>
          <w:szCs w:val="18"/>
        </w:rPr>
        <w:t xml:space="preserve"> </w:t>
      </w:r>
      <w:r w:rsidRPr="0025742C">
        <w:rPr>
          <w:rFonts w:ascii="GHEA Grapalat" w:hAnsi="GHEA Grapalat" w:cs="Sylfaen"/>
          <w:i/>
          <w:sz w:val="18"/>
          <w:szCs w:val="18"/>
          <w:lang w:val="pt-BR"/>
        </w:rPr>
        <w:t>գումարները</w:t>
      </w:r>
      <w:r w:rsidRPr="0025742C">
        <w:rPr>
          <w:rFonts w:ascii="GHEA Grapalat" w:hAnsi="GHEA Grapalat" w:cs="Times Armenian"/>
          <w:i/>
          <w:sz w:val="18"/>
          <w:szCs w:val="18"/>
        </w:rPr>
        <w:t xml:space="preserve"> </w:t>
      </w:r>
      <w:r w:rsidRPr="0025742C">
        <w:rPr>
          <w:rFonts w:ascii="GHEA Grapalat" w:hAnsi="GHEA Grapalat" w:cs="Sylfaen"/>
          <w:i/>
          <w:sz w:val="18"/>
          <w:szCs w:val="18"/>
          <w:lang w:val="pt-BR"/>
        </w:rPr>
        <w:t>ներկայացվում են աճողական</w:t>
      </w:r>
      <w:r w:rsidRPr="0025742C">
        <w:rPr>
          <w:rFonts w:ascii="GHEA Grapalat" w:hAnsi="GHEA Grapalat" w:cs="Times Armenian"/>
          <w:i/>
          <w:sz w:val="18"/>
          <w:szCs w:val="18"/>
        </w:rPr>
        <w:t xml:space="preserve"> </w:t>
      </w:r>
      <w:r w:rsidRPr="0025742C">
        <w:rPr>
          <w:rFonts w:ascii="GHEA Grapalat" w:hAnsi="GHEA Grapalat" w:cs="Sylfaen"/>
          <w:i/>
          <w:sz w:val="18"/>
          <w:szCs w:val="18"/>
          <w:lang w:val="pt-BR"/>
        </w:rPr>
        <w:t xml:space="preserve">կարգով: </w:t>
      </w:r>
    </w:p>
    <w:p w14:paraId="41A3F295" w14:textId="77777777" w:rsidR="00492A0A" w:rsidRPr="0025742C" w:rsidRDefault="00492A0A" w:rsidP="00492A0A">
      <w:pPr>
        <w:rPr>
          <w:rFonts w:ascii="GHEA Grapalat" w:hAnsi="GHEA Grapalat"/>
          <w:i/>
          <w:sz w:val="18"/>
          <w:szCs w:val="18"/>
          <w:lang w:val="pt-BR"/>
        </w:rPr>
      </w:pPr>
      <w:r w:rsidRPr="0025742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99E1053" w14:textId="77777777" w:rsidR="00492A0A" w:rsidRPr="0025742C" w:rsidRDefault="00492A0A" w:rsidP="00492A0A">
      <w:pPr>
        <w:jc w:val="center"/>
        <w:rPr>
          <w:rFonts w:ascii="GHEA Grapalat" w:hAnsi="GHEA Grapalat"/>
          <w:sz w:val="20"/>
          <w:lang w:val="es-ES"/>
        </w:rPr>
      </w:pPr>
    </w:p>
    <w:p w14:paraId="4FE523F5" w14:textId="77777777" w:rsidR="00492A0A" w:rsidRPr="0025742C" w:rsidRDefault="00492A0A" w:rsidP="00492A0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492A0A" w:rsidRPr="0025742C" w14:paraId="5BBDCC05" w14:textId="77777777" w:rsidTr="00492A0A">
        <w:trPr>
          <w:jc w:val="center"/>
        </w:trPr>
        <w:tc>
          <w:tcPr>
            <w:tcW w:w="4536" w:type="dxa"/>
          </w:tcPr>
          <w:p w14:paraId="24A145BF" w14:textId="77777777" w:rsidR="00492A0A" w:rsidRPr="0025742C" w:rsidRDefault="00492A0A" w:rsidP="00492A0A">
            <w:pPr>
              <w:jc w:val="center"/>
              <w:rPr>
                <w:rFonts w:ascii="GHEA Grapalat" w:hAnsi="GHEA Grapalat" w:cs="Sylfaen"/>
                <w:b/>
                <w:bCs/>
                <w:lang w:val="nb-NO"/>
              </w:rPr>
            </w:pPr>
            <w:r w:rsidRPr="0025742C">
              <w:rPr>
                <w:rFonts w:ascii="GHEA Grapalat" w:hAnsi="GHEA Grapalat" w:cs="Sylfaen"/>
                <w:b/>
                <w:bCs/>
                <w:lang w:val="nb-NO"/>
              </w:rPr>
              <w:t>ԳՆՈՐԴ</w:t>
            </w:r>
          </w:p>
          <w:p w14:paraId="59FD7EC3" w14:textId="77777777" w:rsidR="00492A0A" w:rsidRPr="0025742C" w:rsidRDefault="00492A0A" w:rsidP="00492A0A">
            <w:pPr>
              <w:rPr>
                <w:rFonts w:ascii="GHEA Grapalat" w:hAnsi="GHEA Grapalat"/>
                <w:lang w:val="ru-RU"/>
              </w:rPr>
            </w:pPr>
          </w:p>
          <w:p w14:paraId="6CF4D887" w14:textId="77777777" w:rsidR="00492A0A" w:rsidRPr="0025742C" w:rsidRDefault="00492A0A" w:rsidP="00492A0A">
            <w:pPr>
              <w:rPr>
                <w:rFonts w:ascii="GHEA Grapalat" w:hAnsi="GHEA Grapalat"/>
                <w:lang w:val="ru-RU"/>
              </w:rPr>
            </w:pPr>
          </w:p>
          <w:p w14:paraId="08239D25" w14:textId="77777777" w:rsidR="00492A0A" w:rsidRPr="0025742C" w:rsidRDefault="00492A0A" w:rsidP="00492A0A">
            <w:pPr>
              <w:jc w:val="center"/>
              <w:rPr>
                <w:rFonts w:ascii="GHEA Grapalat" w:hAnsi="GHEA Grapalat"/>
                <w:lang w:val="ru-RU"/>
              </w:rPr>
            </w:pPr>
            <w:r w:rsidRPr="0025742C">
              <w:rPr>
                <w:rFonts w:ascii="GHEA Grapalat" w:hAnsi="GHEA Grapalat"/>
                <w:lang w:val="ru-RU"/>
              </w:rPr>
              <w:t>---------------------------------</w:t>
            </w:r>
          </w:p>
          <w:p w14:paraId="59504FB5"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w:t>
            </w:r>
            <w:r w:rsidRPr="0025742C">
              <w:rPr>
                <w:rFonts w:ascii="GHEA Grapalat" w:hAnsi="GHEA Grapalat" w:cs="Sylfaen"/>
                <w:sz w:val="18"/>
                <w:szCs w:val="18"/>
                <w:lang w:val="ru-RU"/>
              </w:rPr>
              <w:t>ստորագրություն</w:t>
            </w:r>
            <w:r w:rsidRPr="0025742C">
              <w:rPr>
                <w:rFonts w:ascii="GHEA Grapalat" w:hAnsi="GHEA Grapalat"/>
                <w:sz w:val="18"/>
                <w:szCs w:val="18"/>
              </w:rPr>
              <w:t>/</w:t>
            </w:r>
          </w:p>
          <w:p w14:paraId="790EC697" w14:textId="77777777" w:rsidR="00492A0A" w:rsidRPr="0025742C" w:rsidRDefault="00492A0A" w:rsidP="00492A0A">
            <w:pPr>
              <w:jc w:val="center"/>
              <w:rPr>
                <w:rFonts w:ascii="GHEA Grapalat" w:hAnsi="GHEA Grapalat"/>
                <w:sz w:val="18"/>
                <w:szCs w:val="18"/>
                <w:lang w:val="ru-RU"/>
              </w:rPr>
            </w:pPr>
            <w:r w:rsidRPr="0025742C">
              <w:rPr>
                <w:rFonts w:ascii="GHEA Grapalat" w:hAnsi="GHEA Grapalat" w:cs="Sylfaen"/>
                <w:sz w:val="18"/>
                <w:szCs w:val="18"/>
                <w:lang w:val="ru-RU"/>
              </w:rPr>
              <w:t>Կ</w:t>
            </w:r>
            <w:r w:rsidRPr="0025742C">
              <w:rPr>
                <w:rFonts w:ascii="GHEA Grapalat" w:hAnsi="GHEA Grapalat"/>
                <w:sz w:val="18"/>
                <w:szCs w:val="18"/>
                <w:lang w:val="ru-RU"/>
              </w:rPr>
              <w:t>.</w:t>
            </w:r>
            <w:r w:rsidRPr="0025742C">
              <w:rPr>
                <w:rFonts w:ascii="GHEA Grapalat" w:hAnsi="GHEA Grapalat" w:cs="Sylfaen"/>
                <w:sz w:val="18"/>
                <w:szCs w:val="18"/>
                <w:lang w:val="ru-RU"/>
              </w:rPr>
              <w:t>Տ</w:t>
            </w:r>
          </w:p>
        </w:tc>
        <w:tc>
          <w:tcPr>
            <w:tcW w:w="760" w:type="dxa"/>
          </w:tcPr>
          <w:p w14:paraId="46E58804" w14:textId="77777777" w:rsidR="00492A0A" w:rsidRPr="0025742C" w:rsidRDefault="00492A0A" w:rsidP="00492A0A">
            <w:pPr>
              <w:jc w:val="center"/>
              <w:rPr>
                <w:rFonts w:ascii="GHEA Grapalat" w:hAnsi="GHEA Grapalat"/>
                <w:lang w:val="ru-RU"/>
              </w:rPr>
            </w:pPr>
          </w:p>
        </w:tc>
        <w:tc>
          <w:tcPr>
            <w:tcW w:w="4343" w:type="dxa"/>
          </w:tcPr>
          <w:p w14:paraId="6E9FD05A" w14:textId="77777777" w:rsidR="00492A0A" w:rsidRPr="0025742C" w:rsidRDefault="00492A0A" w:rsidP="00492A0A">
            <w:pPr>
              <w:jc w:val="center"/>
              <w:rPr>
                <w:rFonts w:ascii="GHEA Grapalat" w:hAnsi="GHEA Grapalat" w:cs="Sylfaen"/>
                <w:b/>
                <w:bCs/>
                <w:lang w:val="ru-RU"/>
              </w:rPr>
            </w:pPr>
            <w:r w:rsidRPr="0025742C">
              <w:rPr>
                <w:rFonts w:ascii="GHEA Grapalat" w:hAnsi="GHEA Grapalat" w:cs="Sylfaen"/>
                <w:b/>
                <w:bCs/>
                <w:lang w:val="pt-BR"/>
              </w:rPr>
              <w:t>ՎԱՃԱՌՈՂ</w:t>
            </w:r>
          </w:p>
          <w:p w14:paraId="0408F0CE" w14:textId="77777777" w:rsidR="00492A0A" w:rsidRPr="0025742C" w:rsidRDefault="00492A0A" w:rsidP="00492A0A">
            <w:pPr>
              <w:jc w:val="center"/>
              <w:rPr>
                <w:rFonts w:ascii="GHEA Grapalat" w:hAnsi="GHEA Grapalat"/>
                <w:lang w:val="ru-RU"/>
              </w:rPr>
            </w:pPr>
          </w:p>
          <w:p w14:paraId="660AB5B9" w14:textId="77777777" w:rsidR="00492A0A" w:rsidRPr="0025742C" w:rsidRDefault="00492A0A" w:rsidP="00492A0A">
            <w:pPr>
              <w:jc w:val="center"/>
              <w:rPr>
                <w:rFonts w:ascii="GHEA Grapalat" w:hAnsi="GHEA Grapalat"/>
                <w:lang w:val="ru-RU"/>
              </w:rPr>
            </w:pPr>
          </w:p>
          <w:p w14:paraId="43EA5E76" w14:textId="77777777" w:rsidR="00492A0A" w:rsidRPr="0025742C" w:rsidRDefault="00492A0A" w:rsidP="00492A0A">
            <w:pPr>
              <w:jc w:val="center"/>
              <w:rPr>
                <w:rFonts w:ascii="GHEA Grapalat" w:hAnsi="GHEA Grapalat"/>
                <w:lang w:val="ru-RU"/>
              </w:rPr>
            </w:pPr>
            <w:r w:rsidRPr="0025742C">
              <w:rPr>
                <w:rFonts w:ascii="GHEA Grapalat" w:hAnsi="GHEA Grapalat"/>
                <w:lang w:val="ru-RU"/>
              </w:rPr>
              <w:t>---------------------------------</w:t>
            </w:r>
          </w:p>
          <w:p w14:paraId="1136B00F"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w:t>
            </w:r>
            <w:r w:rsidRPr="0025742C">
              <w:rPr>
                <w:rFonts w:ascii="GHEA Grapalat" w:hAnsi="GHEA Grapalat" w:cs="Sylfaen"/>
                <w:sz w:val="18"/>
                <w:szCs w:val="18"/>
                <w:lang w:val="ru-RU"/>
              </w:rPr>
              <w:t>ստորագրություն</w:t>
            </w:r>
            <w:r w:rsidRPr="0025742C">
              <w:rPr>
                <w:rFonts w:ascii="GHEA Grapalat" w:hAnsi="GHEA Grapalat"/>
                <w:sz w:val="18"/>
                <w:szCs w:val="18"/>
              </w:rPr>
              <w:t>/</w:t>
            </w:r>
          </w:p>
          <w:p w14:paraId="7A0CE518" w14:textId="77777777" w:rsidR="00492A0A" w:rsidRPr="0025742C" w:rsidRDefault="00492A0A" w:rsidP="00492A0A">
            <w:pPr>
              <w:jc w:val="center"/>
              <w:rPr>
                <w:rFonts w:ascii="GHEA Grapalat" w:hAnsi="GHEA Grapalat"/>
                <w:lang w:val="ru-RU"/>
              </w:rPr>
            </w:pPr>
            <w:r w:rsidRPr="0025742C">
              <w:rPr>
                <w:rFonts w:ascii="GHEA Grapalat" w:hAnsi="GHEA Grapalat" w:cs="Sylfaen"/>
                <w:sz w:val="18"/>
                <w:szCs w:val="18"/>
                <w:lang w:val="ru-RU"/>
              </w:rPr>
              <w:t>Կ</w:t>
            </w:r>
            <w:r w:rsidRPr="0025742C">
              <w:rPr>
                <w:rFonts w:ascii="GHEA Grapalat" w:hAnsi="GHEA Grapalat"/>
                <w:sz w:val="18"/>
                <w:szCs w:val="18"/>
                <w:lang w:val="ru-RU"/>
              </w:rPr>
              <w:t>.</w:t>
            </w:r>
            <w:r w:rsidRPr="0025742C">
              <w:rPr>
                <w:rFonts w:ascii="GHEA Grapalat" w:hAnsi="GHEA Grapalat" w:cs="Sylfaen"/>
                <w:sz w:val="18"/>
                <w:szCs w:val="18"/>
                <w:lang w:val="ru-RU"/>
              </w:rPr>
              <w:t>Տ</w:t>
            </w:r>
          </w:p>
        </w:tc>
      </w:tr>
    </w:tbl>
    <w:p w14:paraId="14E86A1A" w14:textId="77777777" w:rsidR="009A34C4" w:rsidRDefault="009A34C4" w:rsidP="00492A0A">
      <w:pPr>
        <w:jc w:val="right"/>
        <w:rPr>
          <w:rFonts w:ascii="GHEA Grapalat" w:hAnsi="GHEA Grapalat"/>
          <w:i/>
          <w:sz w:val="18"/>
          <w:lang w:val="hy-AM"/>
        </w:rPr>
        <w:sectPr w:rsidR="009A34C4" w:rsidSect="009A34C4">
          <w:footnotePr>
            <w:pos w:val="beneathText"/>
          </w:footnotePr>
          <w:pgSz w:w="16838" w:h="11906" w:orient="landscape" w:code="9"/>
          <w:pgMar w:top="663" w:right="533" w:bottom="1140" w:left="720" w:header="561" w:footer="561" w:gutter="0"/>
          <w:cols w:space="720"/>
        </w:sectPr>
      </w:pPr>
    </w:p>
    <w:p w14:paraId="2EC5BCC7" w14:textId="6A21272A" w:rsidR="00492A0A" w:rsidRPr="009A34C4" w:rsidRDefault="00492A0A" w:rsidP="00492A0A">
      <w:pPr>
        <w:jc w:val="right"/>
        <w:rPr>
          <w:rFonts w:ascii="GHEA Grapalat" w:hAnsi="GHEA Grapalat"/>
          <w:i/>
          <w:sz w:val="18"/>
          <w:lang w:val="hy-AM"/>
        </w:rPr>
      </w:pPr>
      <w:r w:rsidRPr="0025742C">
        <w:rPr>
          <w:rFonts w:ascii="GHEA Grapalat" w:hAnsi="GHEA Grapalat"/>
          <w:i/>
          <w:sz w:val="18"/>
          <w:lang w:val="hy-AM"/>
        </w:rPr>
        <w:lastRenderedPageBreak/>
        <w:t xml:space="preserve">Հավելված N </w:t>
      </w:r>
      <w:r w:rsidRPr="009A34C4">
        <w:rPr>
          <w:rFonts w:ascii="GHEA Grapalat" w:hAnsi="GHEA Grapalat"/>
          <w:i/>
          <w:sz w:val="18"/>
          <w:lang w:val="hy-AM"/>
        </w:rPr>
        <w:t>3</w:t>
      </w:r>
    </w:p>
    <w:p w14:paraId="72E7FAE7" w14:textId="77777777" w:rsidR="00492A0A" w:rsidRPr="0025742C" w:rsidRDefault="00492A0A" w:rsidP="00492A0A">
      <w:pPr>
        <w:jc w:val="right"/>
        <w:rPr>
          <w:rFonts w:ascii="GHEA Grapalat" w:hAnsi="GHEA Grapalat"/>
          <w:i/>
          <w:sz w:val="18"/>
          <w:lang w:val="hy-AM"/>
        </w:rPr>
      </w:pPr>
      <w:r w:rsidRPr="0025742C">
        <w:rPr>
          <w:rFonts w:ascii="GHEA Grapalat" w:hAnsi="GHEA Grapalat"/>
          <w:i/>
          <w:sz w:val="18"/>
          <w:lang w:val="hy-AM"/>
        </w:rPr>
        <w:t xml:space="preserve">«         »              20  թ. կնքված </w:t>
      </w:r>
    </w:p>
    <w:p w14:paraId="48915D3D" w14:textId="009ABE80" w:rsidR="00492A0A" w:rsidRPr="0025742C" w:rsidRDefault="005B1A3D" w:rsidP="00492A0A">
      <w:pPr>
        <w:jc w:val="right"/>
        <w:rPr>
          <w:rFonts w:ascii="GHEA Grapalat" w:hAnsi="GHEA Grapalat"/>
          <w:i/>
          <w:sz w:val="18"/>
          <w:lang w:val="hy-AM"/>
        </w:rPr>
      </w:pPr>
      <w:r w:rsidRPr="009B1F32">
        <w:rPr>
          <w:rFonts w:ascii="GHEA Grapalat" w:hAnsi="GHEA Grapalat" w:cs="Sylfaen"/>
          <w:i/>
          <w:sz w:val="20"/>
          <w:szCs w:val="20"/>
          <w:lang w:val="pt-BR"/>
        </w:rPr>
        <w:t>«ԴՓԿ-</w:t>
      </w:r>
      <w:r>
        <w:rPr>
          <w:rFonts w:ascii="GHEA Grapalat" w:hAnsi="GHEA Grapalat" w:cs="Sylfaen"/>
          <w:i/>
          <w:sz w:val="20"/>
          <w:szCs w:val="20"/>
          <w:lang w:val="pt-BR"/>
        </w:rPr>
        <w:t>ԳՀԱՊ</w:t>
      </w:r>
      <w:r w:rsidRPr="009B1F32">
        <w:rPr>
          <w:rFonts w:ascii="GHEA Grapalat" w:hAnsi="GHEA Grapalat" w:cs="Sylfaen"/>
          <w:i/>
          <w:sz w:val="20"/>
          <w:szCs w:val="20"/>
          <w:lang w:val="pt-BR"/>
        </w:rPr>
        <w:t>ՁԲ-</w:t>
      </w:r>
      <w:r w:rsidR="005800F6">
        <w:rPr>
          <w:rFonts w:ascii="GHEA Grapalat" w:hAnsi="GHEA Grapalat" w:cs="Sylfaen"/>
          <w:i/>
          <w:sz w:val="20"/>
          <w:szCs w:val="20"/>
          <w:lang w:val="pt-BR"/>
        </w:rPr>
        <w:t>25/03</w:t>
      </w:r>
      <w:r w:rsidRPr="009B1F32">
        <w:rPr>
          <w:rFonts w:ascii="GHEA Grapalat" w:hAnsi="GHEA Grapalat" w:cs="Sylfaen"/>
          <w:i/>
          <w:sz w:val="20"/>
          <w:szCs w:val="20"/>
          <w:lang w:val="pt-BR"/>
        </w:rPr>
        <w:t xml:space="preserve">» </w:t>
      </w:r>
      <w:r w:rsidR="00492A0A" w:rsidRPr="0025742C">
        <w:rPr>
          <w:rFonts w:ascii="GHEA Grapalat" w:hAnsi="GHEA Grapalat"/>
          <w:i/>
          <w:sz w:val="18"/>
          <w:lang w:val="hy-AM"/>
        </w:rPr>
        <w:t>ծածկագրով պայմանագրի</w:t>
      </w:r>
    </w:p>
    <w:p w14:paraId="0BB2C79A" w14:textId="77777777" w:rsidR="00492A0A" w:rsidRPr="009A34C4" w:rsidRDefault="00492A0A" w:rsidP="00492A0A">
      <w:pPr>
        <w:ind w:left="-142" w:firstLine="142"/>
        <w:jc w:val="center"/>
        <w:rPr>
          <w:rFonts w:ascii="GHEA Grapalat" w:hAnsi="GHEA Grapalat" w:cs="Sylfaen"/>
          <w:b/>
          <w:lang w:val="hy-AM"/>
        </w:rPr>
      </w:pPr>
    </w:p>
    <w:p w14:paraId="64A01BA3" w14:textId="77777777" w:rsidR="00492A0A" w:rsidRPr="009A34C4" w:rsidRDefault="00492A0A" w:rsidP="00492A0A">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492A0A" w:rsidRPr="00F86C2B" w14:paraId="38BBEFFA" w14:textId="77777777" w:rsidTr="00492A0A">
        <w:trPr>
          <w:tblCellSpacing w:w="7" w:type="dxa"/>
          <w:jc w:val="center"/>
        </w:trPr>
        <w:tc>
          <w:tcPr>
            <w:tcW w:w="0" w:type="auto"/>
            <w:vAlign w:val="center"/>
          </w:tcPr>
          <w:p w14:paraId="6D511AFF" w14:textId="77777777" w:rsidR="00492A0A" w:rsidRPr="0025742C" w:rsidRDefault="00492A0A" w:rsidP="00492A0A">
            <w:pPr>
              <w:jc w:val="center"/>
              <w:rPr>
                <w:rFonts w:ascii="GHEA Grapalat" w:hAnsi="GHEA Grapalat"/>
                <w:iCs/>
                <w:color w:val="000000"/>
                <w:sz w:val="21"/>
                <w:szCs w:val="21"/>
                <w:lang w:val="pt-BR"/>
              </w:rPr>
            </w:pPr>
            <w:r w:rsidRPr="0025742C">
              <w:rPr>
                <w:noProof/>
              </w:rPr>
              <mc:AlternateContent>
                <mc:Choice Requires="wps">
                  <w:drawing>
                    <wp:anchor distT="0" distB="0" distL="114300" distR="114300" simplePos="0" relativeHeight="251659264" behindDoc="0" locked="0" layoutInCell="1" allowOverlap="1" wp14:anchorId="4C088604" wp14:editId="7E0A12FA">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88755B">
              <w:rPr>
                <w:rFonts w:ascii="GHEA Grapalat" w:hAnsi="GHEA Grapalat"/>
                <w:iCs/>
                <w:color w:val="000000"/>
                <w:sz w:val="21"/>
                <w:szCs w:val="21"/>
                <w:lang w:val="hy-AM"/>
              </w:rPr>
              <w:t>Պայմանագրի</w:t>
            </w:r>
            <w:r w:rsidRPr="0025742C">
              <w:rPr>
                <w:rFonts w:ascii="GHEA Grapalat" w:hAnsi="GHEA Grapalat"/>
                <w:iCs/>
                <w:color w:val="000000"/>
                <w:sz w:val="21"/>
                <w:szCs w:val="21"/>
                <w:lang w:val="pt-BR"/>
              </w:rPr>
              <w:t xml:space="preserve"> </w:t>
            </w:r>
            <w:r w:rsidRPr="0088755B">
              <w:rPr>
                <w:rFonts w:ascii="GHEA Grapalat" w:hAnsi="GHEA Grapalat"/>
                <w:iCs/>
                <w:color w:val="000000"/>
                <w:sz w:val="21"/>
                <w:szCs w:val="21"/>
                <w:lang w:val="hy-AM"/>
              </w:rPr>
              <w:t>կողմ</w:t>
            </w:r>
            <w:r w:rsidRPr="0025742C">
              <w:rPr>
                <w:rFonts w:ascii="GHEA Grapalat" w:hAnsi="GHEA Grapalat"/>
                <w:iCs/>
                <w:color w:val="000000"/>
                <w:sz w:val="21"/>
                <w:szCs w:val="21"/>
                <w:lang w:val="pt-BR"/>
              </w:rPr>
              <w:t xml:space="preserve"> </w:t>
            </w:r>
          </w:p>
          <w:p w14:paraId="5B85A039" w14:textId="77777777" w:rsidR="00492A0A" w:rsidRPr="0025742C" w:rsidRDefault="00492A0A" w:rsidP="00492A0A">
            <w:pPr>
              <w:jc w:val="center"/>
              <w:rPr>
                <w:rFonts w:ascii="GHEA Grapalat" w:hAnsi="GHEA Grapalat"/>
                <w:iCs/>
                <w:color w:val="000000"/>
                <w:sz w:val="21"/>
                <w:szCs w:val="21"/>
                <w:lang w:val="pt-BR"/>
              </w:rPr>
            </w:pPr>
            <w:r w:rsidRPr="0025742C">
              <w:rPr>
                <w:rFonts w:ascii="GHEA Grapalat" w:hAnsi="GHEA Grapalat"/>
                <w:iCs/>
                <w:color w:val="000000"/>
                <w:sz w:val="21"/>
                <w:szCs w:val="21"/>
                <w:lang w:val="pt-BR"/>
              </w:rPr>
              <w:t>___________________________</w:t>
            </w:r>
          </w:p>
          <w:p w14:paraId="306080A7" w14:textId="77777777" w:rsidR="00492A0A" w:rsidRPr="0025742C" w:rsidRDefault="00492A0A" w:rsidP="00492A0A">
            <w:pPr>
              <w:jc w:val="center"/>
              <w:rPr>
                <w:rFonts w:ascii="GHEA Grapalat" w:hAnsi="GHEA Grapalat"/>
                <w:iCs/>
                <w:color w:val="000000"/>
                <w:sz w:val="21"/>
                <w:szCs w:val="21"/>
                <w:lang w:val="pt-BR"/>
              </w:rPr>
            </w:pPr>
            <w:r w:rsidRPr="0025742C">
              <w:rPr>
                <w:rFonts w:ascii="GHEA Grapalat" w:hAnsi="GHEA Grapalat"/>
                <w:iCs/>
                <w:color w:val="000000"/>
                <w:sz w:val="21"/>
                <w:szCs w:val="21"/>
                <w:lang w:val="pt-BR"/>
              </w:rPr>
              <w:t>___________________________</w:t>
            </w:r>
          </w:p>
          <w:p w14:paraId="01344743" w14:textId="77777777" w:rsidR="00492A0A" w:rsidRPr="0025742C" w:rsidRDefault="00492A0A" w:rsidP="00492A0A">
            <w:pPr>
              <w:jc w:val="center"/>
              <w:rPr>
                <w:rFonts w:ascii="GHEA Grapalat" w:hAnsi="GHEA Grapalat"/>
                <w:iCs/>
                <w:color w:val="000000"/>
                <w:sz w:val="21"/>
                <w:szCs w:val="21"/>
                <w:lang w:val="pt-BR"/>
              </w:rPr>
            </w:pPr>
            <w:r w:rsidRPr="0088755B">
              <w:rPr>
                <w:rFonts w:ascii="GHEA Grapalat" w:hAnsi="GHEA Grapalat"/>
                <w:iCs/>
                <w:color w:val="000000"/>
                <w:sz w:val="21"/>
                <w:szCs w:val="21"/>
                <w:lang w:val="hy-AM"/>
              </w:rPr>
              <w:t>գտնվելու</w:t>
            </w:r>
            <w:r w:rsidRPr="0025742C">
              <w:rPr>
                <w:rFonts w:ascii="GHEA Grapalat" w:hAnsi="GHEA Grapalat"/>
                <w:iCs/>
                <w:color w:val="000000"/>
                <w:sz w:val="21"/>
                <w:szCs w:val="21"/>
                <w:lang w:val="pt-BR"/>
              </w:rPr>
              <w:t xml:space="preserve"> </w:t>
            </w:r>
            <w:r w:rsidRPr="0088755B">
              <w:rPr>
                <w:rFonts w:ascii="GHEA Grapalat" w:hAnsi="GHEA Grapalat"/>
                <w:iCs/>
                <w:color w:val="000000"/>
                <w:sz w:val="21"/>
                <w:szCs w:val="21"/>
                <w:lang w:val="hy-AM"/>
              </w:rPr>
              <w:t>վայրը</w:t>
            </w:r>
            <w:r w:rsidRPr="0025742C">
              <w:rPr>
                <w:rFonts w:ascii="GHEA Grapalat" w:hAnsi="GHEA Grapalat"/>
                <w:iCs/>
                <w:color w:val="000000"/>
                <w:sz w:val="21"/>
                <w:szCs w:val="21"/>
                <w:lang w:val="pt-BR"/>
              </w:rPr>
              <w:t xml:space="preserve"> ______________</w:t>
            </w:r>
          </w:p>
          <w:p w14:paraId="4D9E787B" w14:textId="77777777" w:rsidR="00492A0A" w:rsidRPr="0025742C" w:rsidRDefault="00492A0A" w:rsidP="00492A0A">
            <w:pPr>
              <w:jc w:val="center"/>
              <w:rPr>
                <w:rFonts w:ascii="GHEA Grapalat" w:hAnsi="GHEA Grapalat"/>
                <w:iCs/>
                <w:color w:val="000000"/>
                <w:sz w:val="21"/>
                <w:szCs w:val="21"/>
                <w:lang w:val="pt-BR"/>
              </w:rPr>
            </w:pPr>
            <w:r w:rsidRPr="0088755B">
              <w:rPr>
                <w:rFonts w:ascii="GHEA Grapalat" w:hAnsi="GHEA Grapalat"/>
                <w:iCs/>
                <w:color w:val="000000"/>
                <w:sz w:val="21"/>
                <w:szCs w:val="21"/>
                <w:lang w:val="hy-AM"/>
              </w:rPr>
              <w:t>հհ</w:t>
            </w:r>
            <w:r w:rsidRPr="0025742C">
              <w:rPr>
                <w:rFonts w:ascii="GHEA Grapalat" w:hAnsi="GHEA Grapalat"/>
                <w:iCs/>
                <w:color w:val="000000"/>
                <w:sz w:val="21"/>
                <w:szCs w:val="21"/>
                <w:lang w:val="pt-BR"/>
              </w:rPr>
              <w:t xml:space="preserve"> _________________________ </w:t>
            </w:r>
          </w:p>
          <w:p w14:paraId="5380E7CA" w14:textId="77777777" w:rsidR="00492A0A" w:rsidRPr="0025742C" w:rsidRDefault="00492A0A" w:rsidP="00492A0A">
            <w:pPr>
              <w:jc w:val="center"/>
              <w:rPr>
                <w:rFonts w:ascii="GHEA Grapalat" w:hAnsi="GHEA Grapalat"/>
                <w:iCs/>
                <w:color w:val="000000"/>
                <w:sz w:val="21"/>
                <w:szCs w:val="21"/>
                <w:lang w:val="pt-BR"/>
              </w:rPr>
            </w:pPr>
            <w:r w:rsidRPr="0025742C">
              <w:rPr>
                <w:rFonts w:ascii="GHEA Grapalat" w:hAnsi="GHEA Grapalat"/>
                <w:iCs/>
                <w:color w:val="000000"/>
                <w:sz w:val="21"/>
                <w:szCs w:val="21"/>
              </w:rPr>
              <w:t>հվհհ</w:t>
            </w:r>
            <w:r w:rsidRPr="0025742C">
              <w:rPr>
                <w:rFonts w:ascii="GHEA Grapalat" w:hAnsi="GHEA Grapalat"/>
                <w:iCs/>
                <w:color w:val="000000"/>
                <w:sz w:val="21"/>
                <w:szCs w:val="21"/>
                <w:lang w:val="pt-BR"/>
              </w:rPr>
              <w:t xml:space="preserve"> _______________________ </w:t>
            </w:r>
          </w:p>
        </w:tc>
        <w:tc>
          <w:tcPr>
            <w:tcW w:w="0" w:type="auto"/>
            <w:vAlign w:val="center"/>
          </w:tcPr>
          <w:p w14:paraId="13492546" w14:textId="77777777" w:rsidR="00492A0A" w:rsidRPr="0025742C" w:rsidRDefault="00492A0A" w:rsidP="00492A0A">
            <w:pPr>
              <w:jc w:val="center"/>
              <w:rPr>
                <w:rFonts w:ascii="GHEA Grapalat" w:hAnsi="GHEA Grapalat"/>
                <w:iCs/>
                <w:color w:val="000000"/>
                <w:sz w:val="21"/>
                <w:szCs w:val="21"/>
                <w:lang w:val="pt-BR"/>
              </w:rPr>
            </w:pPr>
            <w:r w:rsidRPr="0025742C">
              <w:rPr>
                <w:rFonts w:ascii="GHEA Grapalat" w:hAnsi="GHEA Grapalat"/>
                <w:iCs/>
                <w:color w:val="000000"/>
                <w:sz w:val="21"/>
                <w:szCs w:val="21"/>
              </w:rPr>
              <w:t>Պատվիրատու</w:t>
            </w:r>
          </w:p>
          <w:p w14:paraId="7827AFB0" w14:textId="77777777" w:rsidR="00492A0A" w:rsidRPr="0025742C" w:rsidRDefault="00492A0A" w:rsidP="00492A0A">
            <w:pPr>
              <w:jc w:val="center"/>
              <w:rPr>
                <w:rFonts w:ascii="GHEA Grapalat" w:hAnsi="GHEA Grapalat"/>
                <w:iCs/>
                <w:color w:val="000000"/>
                <w:sz w:val="21"/>
                <w:szCs w:val="21"/>
                <w:lang w:val="pt-BR"/>
              </w:rPr>
            </w:pPr>
            <w:r w:rsidRPr="0025742C">
              <w:rPr>
                <w:rFonts w:ascii="GHEA Grapalat" w:hAnsi="GHEA Grapalat"/>
                <w:iCs/>
                <w:color w:val="000000"/>
                <w:sz w:val="21"/>
                <w:szCs w:val="21"/>
                <w:lang w:val="pt-BR"/>
              </w:rPr>
              <w:t>_____________________________</w:t>
            </w:r>
          </w:p>
          <w:p w14:paraId="258BFB29" w14:textId="77777777" w:rsidR="00492A0A" w:rsidRPr="0025742C" w:rsidRDefault="00492A0A" w:rsidP="00492A0A">
            <w:pPr>
              <w:jc w:val="center"/>
              <w:rPr>
                <w:rFonts w:ascii="GHEA Grapalat" w:hAnsi="GHEA Grapalat"/>
                <w:iCs/>
                <w:color w:val="000000"/>
                <w:sz w:val="21"/>
                <w:szCs w:val="21"/>
                <w:lang w:val="pt-BR"/>
              </w:rPr>
            </w:pPr>
            <w:r w:rsidRPr="0025742C">
              <w:rPr>
                <w:rFonts w:ascii="GHEA Grapalat" w:hAnsi="GHEA Grapalat"/>
                <w:iCs/>
                <w:color w:val="000000"/>
                <w:sz w:val="21"/>
                <w:szCs w:val="21"/>
                <w:lang w:val="pt-BR"/>
              </w:rPr>
              <w:t>_____________________________</w:t>
            </w:r>
          </w:p>
          <w:p w14:paraId="062F1011" w14:textId="77777777" w:rsidR="00492A0A" w:rsidRPr="0025742C" w:rsidRDefault="00492A0A" w:rsidP="00492A0A">
            <w:pPr>
              <w:jc w:val="center"/>
              <w:rPr>
                <w:rFonts w:ascii="GHEA Grapalat" w:hAnsi="GHEA Grapalat"/>
                <w:iCs/>
                <w:color w:val="000000"/>
                <w:sz w:val="21"/>
                <w:szCs w:val="21"/>
                <w:lang w:val="pt-BR"/>
              </w:rPr>
            </w:pPr>
            <w:r w:rsidRPr="0025742C">
              <w:rPr>
                <w:rFonts w:ascii="GHEA Grapalat" w:hAnsi="GHEA Grapalat"/>
                <w:iCs/>
                <w:color w:val="000000"/>
                <w:sz w:val="21"/>
                <w:szCs w:val="21"/>
              </w:rPr>
              <w:t>գտնվելու</w:t>
            </w:r>
            <w:r w:rsidRPr="0025742C">
              <w:rPr>
                <w:rFonts w:ascii="GHEA Grapalat" w:hAnsi="GHEA Grapalat"/>
                <w:iCs/>
                <w:color w:val="000000"/>
                <w:sz w:val="21"/>
                <w:szCs w:val="21"/>
                <w:lang w:val="pt-BR"/>
              </w:rPr>
              <w:t xml:space="preserve"> </w:t>
            </w:r>
            <w:r w:rsidRPr="0025742C">
              <w:rPr>
                <w:rFonts w:ascii="GHEA Grapalat" w:hAnsi="GHEA Grapalat"/>
                <w:iCs/>
                <w:color w:val="000000"/>
                <w:sz w:val="21"/>
                <w:szCs w:val="21"/>
              </w:rPr>
              <w:t>վայրը</w:t>
            </w:r>
            <w:r w:rsidRPr="0025742C">
              <w:rPr>
                <w:rFonts w:ascii="GHEA Grapalat" w:hAnsi="GHEA Grapalat"/>
                <w:iCs/>
                <w:color w:val="000000"/>
                <w:sz w:val="21"/>
                <w:szCs w:val="21"/>
                <w:lang w:val="pt-BR"/>
              </w:rPr>
              <w:t xml:space="preserve"> _________________</w:t>
            </w:r>
          </w:p>
          <w:p w14:paraId="56880A2E" w14:textId="77777777" w:rsidR="00492A0A" w:rsidRPr="0025742C" w:rsidRDefault="00492A0A" w:rsidP="00492A0A">
            <w:pPr>
              <w:jc w:val="center"/>
              <w:rPr>
                <w:rFonts w:ascii="GHEA Grapalat" w:hAnsi="GHEA Grapalat"/>
                <w:iCs/>
                <w:color w:val="000000"/>
                <w:sz w:val="21"/>
                <w:szCs w:val="21"/>
                <w:lang w:val="pt-BR"/>
              </w:rPr>
            </w:pPr>
            <w:r w:rsidRPr="0025742C">
              <w:rPr>
                <w:rFonts w:ascii="GHEA Grapalat" w:hAnsi="GHEA Grapalat"/>
                <w:iCs/>
                <w:color w:val="000000"/>
                <w:sz w:val="21"/>
                <w:szCs w:val="21"/>
              </w:rPr>
              <w:t>հհ</w:t>
            </w:r>
            <w:r w:rsidRPr="0025742C">
              <w:rPr>
                <w:rFonts w:ascii="GHEA Grapalat" w:hAnsi="GHEA Grapalat"/>
                <w:iCs/>
                <w:color w:val="000000"/>
                <w:sz w:val="21"/>
                <w:szCs w:val="21"/>
                <w:lang w:val="pt-BR"/>
              </w:rPr>
              <w:t>____________________________</w:t>
            </w:r>
          </w:p>
          <w:p w14:paraId="3BFB74C8" w14:textId="77777777" w:rsidR="00492A0A" w:rsidRPr="0025742C" w:rsidRDefault="00492A0A" w:rsidP="00492A0A">
            <w:pPr>
              <w:jc w:val="center"/>
              <w:rPr>
                <w:rFonts w:ascii="GHEA Grapalat" w:hAnsi="GHEA Grapalat"/>
                <w:iCs/>
                <w:color w:val="000000"/>
                <w:sz w:val="21"/>
                <w:szCs w:val="21"/>
                <w:lang w:val="pt-BR"/>
              </w:rPr>
            </w:pPr>
            <w:r w:rsidRPr="0025742C">
              <w:rPr>
                <w:rFonts w:ascii="GHEA Grapalat" w:hAnsi="GHEA Grapalat"/>
                <w:iCs/>
                <w:color w:val="000000"/>
                <w:sz w:val="21"/>
                <w:szCs w:val="21"/>
              </w:rPr>
              <w:t>հվհհ</w:t>
            </w:r>
            <w:r w:rsidRPr="0025742C">
              <w:rPr>
                <w:rFonts w:ascii="GHEA Grapalat" w:hAnsi="GHEA Grapalat"/>
                <w:iCs/>
                <w:color w:val="000000"/>
                <w:sz w:val="21"/>
                <w:szCs w:val="21"/>
                <w:lang w:val="pt-BR"/>
              </w:rPr>
              <w:t>___________________________</w:t>
            </w:r>
          </w:p>
        </w:tc>
      </w:tr>
    </w:tbl>
    <w:p w14:paraId="1CF22310" w14:textId="77777777" w:rsidR="00492A0A" w:rsidRPr="0025742C" w:rsidRDefault="00492A0A" w:rsidP="00492A0A">
      <w:pPr>
        <w:ind w:firstLine="375"/>
        <w:rPr>
          <w:rFonts w:ascii="Arial" w:hAnsi="Arial" w:cs="Arial"/>
          <w:iCs/>
          <w:color w:val="000000"/>
          <w:sz w:val="21"/>
          <w:szCs w:val="21"/>
          <w:lang w:val="pt-BR"/>
        </w:rPr>
      </w:pPr>
      <w:r w:rsidRPr="0025742C">
        <w:rPr>
          <w:rFonts w:ascii="Arial" w:hAnsi="Arial" w:cs="Arial"/>
          <w:iCs/>
          <w:color w:val="000000"/>
          <w:sz w:val="21"/>
          <w:szCs w:val="21"/>
          <w:lang w:val="pt-BR"/>
        </w:rPr>
        <w:t>  </w:t>
      </w:r>
    </w:p>
    <w:p w14:paraId="1037DD1B" w14:textId="77777777" w:rsidR="00492A0A" w:rsidRPr="0025742C" w:rsidRDefault="00492A0A" w:rsidP="00492A0A">
      <w:pPr>
        <w:ind w:firstLine="375"/>
        <w:rPr>
          <w:rFonts w:ascii="GHEA Grapalat" w:hAnsi="GHEA Grapalat"/>
          <w:iCs/>
          <w:color w:val="000000"/>
          <w:sz w:val="15"/>
          <w:szCs w:val="21"/>
          <w:lang w:val="pt-BR"/>
        </w:rPr>
      </w:pPr>
    </w:p>
    <w:p w14:paraId="4A2A0271" w14:textId="77777777" w:rsidR="00492A0A" w:rsidRPr="0025742C" w:rsidRDefault="00492A0A" w:rsidP="00492A0A">
      <w:pPr>
        <w:ind w:firstLine="375"/>
        <w:jc w:val="center"/>
        <w:rPr>
          <w:rFonts w:ascii="GHEA Grapalat" w:hAnsi="GHEA Grapalat"/>
          <w:iCs/>
          <w:color w:val="000000"/>
          <w:lang w:val="pt-BR"/>
        </w:rPr>
      </w:pPr>
      <w:r w:rsidRPr="0025742C">
        <w:rPr>
          <w:rFonts w:ascii="GHEA Grapalat" w:hAnsi="GHEA Grapalat"/>
          <w:b/>
          <w:bCs/>
          <w:iCs/>
          <w:color w:val="000000"/>
        </w:rPr>
        <w:t>ԱՐՁԱՆԱԳՐՈՒԹՅՈՒՆ</w:t>
      </w:r>
      <w:r w:rsidRPr="0025742C">
        <w:rPr>
          <w:rFonts w:ascii="GHEA Grapalat" w:hAnsi="GHEA Grapalat"/>
          <w:b/>
          <w:bCs/>
          <w:iCs/>
          <w:color w:val="000000"/>
          <w:lang w:val="pt-BR"/>
        </w:rPr>
        <w:t xml:space="preserve"> N</w:t>
      </w:r>
    </w:p>
    <w:p w14:paraId="48AC7447" w14:textId="77777777" w:rsidR="00492A0A" w:rsidRPr="0025742C" w:rsidRDefault="00492A0A" w:rsidP="00492A0A">
      <w:pPr>
        <w:ind w:firstLine="375"/>
        <w:jc w:val="center"/>
        <w:rPr>
          <w:rFonts w:ascii="GHEA Grapalat" w:hAnsi="GHEA Grapalat"/>
          <w:b/>
          <w:bCs/>
          <w:iCs/>
          <w:color w:val="000000"/>
          <w:lang w:val="pt-BR"/>
        </w:rPr>
      </w:pPr>
      <w:r w:rsidRPr="0025742C">
        <w:rPr>
          <w:rFonts w:ascii="GHEA Grapalat" w:hAnsi="GHEA Grapalat"/>
          <w:b/>
          <w:bCs/>
          <w:iCs/>
          <w:color w:val="000000"/>
        </w:rPr>
        <w:t>ՊԱՅՄԱՆԱԳՐԻ</w:t>
      </w:r>
      <w:r w:rsidRPr="0025742C">
        <w:rPr>
          <w:rFonts w:ascii="GHEA Grapalat" w:hAnsi="GHEA Grapalat"/>
          <w:b/>
          <w:bCs/>
          <w:iCs/>
          <w:color w:val="000000"/>
          <w:lang w:val="pt-BR"/>
        </w:rPr>
        <w:t xml:space="preserve"> </w:t>
      </w:r>
      <w:r w:rsidRPr="0025742C">
        <w:rPr>
          <w:rFonts w:ascii="GHEA Grapalat" w:hAnsi="GHEA Grapalat"/>
          <w:b/>
          <w:bCs/>
          <w:iCs/>
          <w:color w:val="000000"/>
        </w:rPr>
        <w:t>ԿԱՄ</w:t>
      </w:r>
      <w:r w:rsidRPr="0025742C">
        <w:rPr>
          <w:rFonts w:ascii="GHEA Grapalat" w:hAnsi="GHEA Grapalat"/>
          <w:b/>
          <w:bCs/>
          <w:iCs/>
          <w:color w:val="000000"/>
          <w:lang w:val="pt-BR"/>
        </w:rPr>
        <w:t xml:space="preserve"> </w:t>
      </w:r>
      <w:r w:rsidRPr="0025742C">
        <w:rPr>
          <w:rFonts w:ascii="GHEA Grapalat" w:hAnsi="GHEA Grapalat"/>
          <w:b/>
          <w:bCs/>
          <w:iCs/>
          <w:color w:val="000000"/>
        </w:rPr>
        <w:t>ԴՐԱ</w:t>
      </w:r>
      <w:r w:rsidRPr="0025742C">
        <w:rPr>
          <w:rFonts w:ascii="GHEA Grapalat" w:hAnsi="GHEA Grapalat"/>
          <w:b/>
          <w:bCs/>
          <w:iCs/>
          <w:color w:val="000000"/>
          <w:lang w:val="pt-BR"/>
        </w:rPr>
        <w:t xml:space="preserve"> </w:t>
      </w:r>
      <w:r w:rsidRPr="0025742C">
        <w:rPr>
          <w:rFonts w:ascii="GHEA Grapalat" w:hAnsi="GHEA Grapalat"/>
          <w:b/>
          <w:bCs/>
          <w:iCs/>
          <w:color w:val="000000"/>
        </w:rPr>
        <w:t>ՄԻ</w:t>
      </w:r>
      <w:r w:rsidRPr="0025742C">
        <w:rPr>
          <w:rFonts w:ascii="GHEA Grapalat" w:hAnsi="GHEA Grapalat"/>
          <w:b/>
          <w:bCs/>
          <w:iCs/>
          <w:color w:val="000000"/>
          <w:lang w:val="pt-BR"/>
        </w:rPr>
        <w:t xml:space="preserve"> </w:t>
      </w:r>
      <w:r w:rsidRPr="0025742C">
        <w:rPr>
          <w:rFonts w:ascii="GHEA Grapalat" w:hAnsi="GHEA Grapalat"/>
          <w:b/>
          <w:bCs/>
          <w:iCs/>
          <w:color w:val="000000"/>
        </w:rPr>
        <w:t>ՄԱՍԻ</w:t>
      </w:r>
      <w:r w:rsidRPr="0025742C">
        <w:rPr>
          <w:rFonts w:ascii="GHEA Grapalat" w:hAnsi="GHEA Grapalat"/>
          <w:b/>
          <w:bCs/>
          <w:iCs/>
          <w:color w:val="000000"/>
          <w:lang w:val="pt-BR"/>
        </w:rPr>
        <w:t xml:space="preserve"> ԿԱՏԱՐՄԱՆ ԱՐԴՅՈՒՆՔՆԵՐԻ </w:t>
      </w:r>
    </w:p>
    <w:p w14:paraId="1AF5AFB9" w14:textId="77777777" w:rsidR="00492A0A" w:rsidRPr="0025742C" w:rsidRDefault="00492A0A" w:rsidP="00492A0A">
      <w:pPr>
        <w:ind w:firstLine="375"/>
        <w:jc w:val="center"/>
        <w:rPr>
          <w:rFonts w:ascii="Arial Unicode" w:hAnsi="Arial Unicode"/>
          <w:iCs/>
          <w:color w:val="000000"/>
          <w:lang w:val="pt-BR"/>
        </w:rPr>
      </w:pPr>
      <w:r w:rsidRPr="0025742C">
        <w:rPr>
          <w:rFonts w:ascii="GHEA Grapalat" w:hAnsi="GHEA Grapalat"/>
          <w:b/>
          <w:bCs/>
          <w:iCs/>
          <w:color w:val="000000"/>
        </w:rPr>
        <w:t>ՀԱՆՁՆՄԱՆ</w:t>
      </w:r>
      <w:r w:rsidRPr="0025742C">
        <w:rPr>
          <w:rFonts w:ascii="GHEA Grapalat" w:hAnsi="GHEA Grapalat"/>
          <w:b/>
          <w:bCs/>
          <w:iCs/>
          <w:color w:val="000000"/>
          <w:lang w:val="pt-BR"/>
        </w:rPr>
        <w:t>-</w:t>
      </w:r>
      <w:r w:rsidRPr="0025742C">
        <w:rPr>
          <w:rFonts w:ascii="GHEA Grapalat" w:hAnsi="GHEA Grapalat"/>
          <w:b/>
          <w:bCs/>
          <w:iCs/>
          <w:color w:val="000000"/>
        </w:rPr>
        <w:t>ԸՆԴՈՒՆՄԱՆ</w:t>
      </w:r>
    </w:p>
    <w:p w14:paraId="5E62FD35" w14:textId="77777777" w:rsidR="00492A0A" w:rsidRPr="0025742C" w:rsidRDefault="00492A0A" w:rsidP="00492A0A">
      <w:pPr>
        <w:jc w:val="center"/>
        <w:rPr>
          <w:rFonts w:ascii="Arial LatArm" w:hAnsi="Arial LatArm"/>
          <w:b/>
          <w:bCs/>
          <w:i/>
          <w:iCs/>
          <w:sz w:val="20"/>
          <w:szCs w:val="20"/>
          <w:lang w:val="es-ES"/>
        </w:rPr>
      </w:pPr>
    </w:p>
    <w:p w14:paraId="1698D284" w14:textId="77777777" w:rsidR="00492A0A" w:rsidRPr="0025742C" w:rsidRDefault="00492A0A" w:rsidP="00492A0A">
      <w:pPr>
        <w:ind w:firstLine="540"/>
        <w:jc w:val="both"/>
        <w:rPr>
          <w:rFonts w:ascii="Arial LatArm" w:hAnsi="Arial LatArm"/>
          <w:i/>
          <w:iCs/>
          <w:sz w:val="20"/>
          <w:szCs w:val="20"/>
          <w:lang w:val="es-ES"/>
        </w:rPr>
      </w:pPr>
      <w:r w:rsidRPr="0025742C">
        <w:rPr>
          <w:rFonts w:ascii="GHEA Grapalat" w:hAnsi="GHEA Grapalat"/>
          <w:i/>
          <w:color w:val="000000"/>
          <w:sz w:val="21"/>
          <w:szCs w:val="21"/>
          <w:lang w:val="es-ES" w:eastAsia="ru-RU"/>
        </w:rPr>
        <w:t>«      » «              »</w:t>
      </w:r>
      <w:r w:rsidRPr="0025742C">
        <w:rPr>
          <w:rFonts w:ascii="Arial LatArm" w:hAnsi="Arial LatArm"/>
          <w:i/>
          <w:iCs/>
          <w:sz w:val="20"/>
          <w:szCs w:val="20"/>
          <w:lang w:val="es-ES"/>
        </w:rPr>
        <w:t xml:space="preserve">  </w:t>
      </w:r>
      <w:r w:rsidRPr="0025742C">
        <w:rPr>
          <w:rFonts w:ascii="GHEA Grapalat" w:hAnsi="GHEA Grapalat"/>
          <w:i/>
          <w:color w:val="000000"/>
          <w:sz w:val="21"/>
          <w:szCs w:val="21"/>
          <w:lang w:val="es-ES" w:eastAsia="ru-RU"/>
        </w:rPr>
        <w:t xml:space="preserve">20    </w:t>
      </w:r>
      <w:r w:rsidRPr="0025742C">
        <w:rPr>
          <w:rFonts w:ascii="GHEA Grapalat" w:hAnsi="GHEA Grapalat"/>
          <w:i/>
          <w:color w:val="000000"/>
          <w:sz w:val="21"/>
          <w:szCs w:val="21"/>
          <w:lang w:val="en-AU" w:eastAsia="ru-RU"/>
        </w:rPr>
        <w:t>թ</w:t>
      </w:r>
      <w:r w:rsidRPr="0025742C">
        <w:rPr>
          <w:rFonts w:ascii="GHEA Grapalat" w:hAnsi="GHEA Grapalat"/>
          <w:i/>
          <w:color w:val="000000"/>
          <w:sz w:val="21"/>
          <w:szCs w:val="21"/>
          <w:lang w:val="es-ES" w:eastAsia="ru-RU"/>
        </w:rPr>
        <w:t>.</w:t>
      </w:r>
    </w:p>
    <w:p w14:paraId="7FD0D9E1" w14:textId="77777777" w:rsidR="00492A0A" w:rsidRPr="0025742C" w:rsidRDefault="00492A0A" w:rsidP="00492A0A">
      <w:pPr>
        <w:jc w:val="both"/>
        <w:rPr>
          <w:rFonts w:ascii="Arial LatArm" w:hAnsi="Arial LatArm"/>
          <w:i/>
          <w:iCs/>
          <w:sz w:val="20"/>
          <w:szCs w:val="20"/>
          <w:lang w:val="es-ES"/>
        </w:rPr>
      </w:pPr>
    </w:p>
    <w:p w14:paraId="0A439B55" w14:textId="77777777" w:rsidR="00492A0A" w:rsidRPr="0025742C" w:rsidRDefault="00492A0A" w:rsidP="00492A0A">
      <w:pPr>
        <w:rPr>
          <w:rFonts w:ascii="GHEA Grapalat" w:hAnsi="GHEA Grapalat"/>
          <w:color w:val="000000"/>
          <w:sz w:val="21"/>
          <w:szCs w:val="21"/>
          <w:lang w:val="es-ES"/>
        </w:rPr>
      </w:pPr>
      <w:r w:rsidRPr="0025742C">
        <w:rPr>
          <w:rFonts w:ascii="GHEA Grapalat" w:hAnsi="GHEA Grapalat"/>
          <w:color w:val="000000"/>
          <w:sz w:val="21"/>
          <w:szCs w:val="21"/>
        </w:rPr>
        <w:t>Պայմանագրի</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rPr>
        <w:t>այսուհետ</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rPr>
        <w:t>Պայմանագիր</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rPr>
        <w:t>անվանումը</w:t>
      </w:r>
      <w:r w:rsidRPr="0025742C">
        <w:rPr>
          <w:rFonts w:ascii="GHEA Grapalat" w:hAnsi="GHEA Grapalat"/>
          <w:color w:val="000000"/>
          <w:sz w:val="21"/>
          <w:szCs w:val="21"/>
          <w:lang w:val="es-ES"/>
        </w:rPr>
        <w:t>` ____________________________________________________________________________________________</w:t>
      </w:r>
    </w:p>
    <w:p w14:paraId="5EAAB277" w14:textId="77777777" w:rsidR="00492A0A" w:rsidRPr="0025742C" w:rsidRDefault="00492A0A" w:rsidP="00492A0A">
      <w:pPr>
        <w:rPr>
          <w:rFonts w:ascii="GHEA Grapalat" w:hAnsi="GHEA Grapalat"/>
          <w:color w:val="000000"/>
          <w:sz w:val="21"/>
          <w:szCs w:val="21"/>
          <w:lang w:val="es-ES"/>
        </w:rPr>
      </w:pPr>
      <w:proofErr w:type="gramStart"/>
      <w:r w:rsidRPr="0025742C">
        <w:rPr>
          <w:rFonts w:ascii="GHEA Grapalat" w:hAnsi="GHEA Grapalat"/>
          <w:color w:val="000000"/>
          <w:sz w:val="21"/>
          <w:szCs w:val="21"/>
        </w:rPr>
        <w:t>Պայմանագրի</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rPr>
        <w:t>կնքման</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rPr>
        <w:t>ամսաթիվը</w:t>
      </w:r>
      <w:r w:rsidRPr="0025742C">
        <w:rPr>
          <w:rFonts w:ascii="GHEA Grapalat" w:hAnsi="GHEA Grapalat"/>
          <w:color w:val="000000"/>
          <w:sz w:val="21"/>
          <w:szCs w:val="21"/>
          <w:lang w:val="es-ES"/>
        </w:rPr>
        <w:t xml:space="preserve">` «____» «__________________» 20 </w:t>
      </w:r>
      <w:r w:rsidRPr="0025742C">
        <w:rPr>
          <w:rFonts w:ascii="GHEA Grapalat" w:hAnsi="GHEA Grapalat"/>
          <w:color w:val="000000"/>
          <w:sz w:val="21"/>
          <w:szCs w:val="21"/>
        </w:rPr>
        <w:t>թ</w:t>
      </w:r>
      <w:r w:rsidRPr="0025742C">
        <w:rPr>
          <w:rFonts w:ascii="GHEA Grapalat" w:hAnsi="GHEA Grapalat"/>
          <w:color w:val="000000"/>
          <w:sz w:val="21"/>
          <w:szCs w:val="21"/>
          <w:lang w:val="es-ES"/>
        </w:rPr>
        <w:t>.</w:t>
      </w:r>
      <w:proofErr w:type="gramEnd"/>
    </w:p>
    <w:p w14:paraId="558D6DF9" w14:textId="77777777" w:rsidR="00492A0A" w:rsidRPr="0025742C" w:rsidRDefault="00492A0A" w:rsidP="00492A0A">
      <w:pPr>
        <w:rPr>
          <w:rFonts w:ascii="GHEA Grapalat" w:hAnsi="GHEA Grapalat"/>
          <w:color w:val="000000"/>
          <w:sz w:val="21"/>
          <w:szCs w:val="21"/>
          <w:lang w:val="es-ES"/>
        </w:rPr>
      </w:pPr>
      <w:r w:rsidRPr="0025742C">
        <w:rPr>
          <w:rFonts w:ascii="GHEA Grapalat" w:hAnsi="GHEA Grapalat"/>
          <w:color w:val="000000"/>
          <w:sz w:val="21"/>
          <w:szCs w:val="21"/>
        </w:rPr>
        <w:t>Պայմանագրի</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rPr>
        <w:t>համարը</w:t>
      </w:r>
      <w:r w:rsidRPr="0025742C">
        <w:rPr>
          <w:rFonts w:ascii="GHEA Grapalat" w:hAnsi="GHEA Grapalat"/>
          <w:color w:val="000000"/>
          <w:sz w:val="21"/>
          <w:szCs w:val="21"/>
          <w:lang w:val="es-ES"/>
        </w:rPr>
        <w:t>`    __________</w:t>
      </w:r>
    </w:p>
    <w:p w14:paraId="2DC0D521" w14:textId="77777777" w:rsidR="00492A0A" w:rsidRPr="0025742C" w:rsidRDefault="00492A0A" w:rsidP="00492A0A">
      <w:pPr>
        <w:jc w:val="both"/>
        <w:rPr>
          <w:rFonts w:ascii="GHEA Grapalat" w:hAnsi="GHEA Grapalat" w:cs="Sylfaen"/>
          <w:iCs/>
          <w:lang w:val="es-ES"/>
        </w:rPr>
      </w:pPr>
      <w:proofErr w:type="gramStart"/>
      <w:r w:rsidRPr="0025742C">
        <w:rPr>
          <w:rFonts w:ascii="GHEA Grapalat" w:hAnsi="GHEA Grapalat"/>
          <w:iCs/>
          <w:color w:val="000000"/>
          <w:sz w:val="21"/>
          <w:szCs w:val="21"/>
        </w:rPr>
        <w:t>Պատվիրատուն</w:t>
      </w:r>
      <w:r w:rsidRPr="0025742C">
        <w:rPr>
          <w:rFonts w:ascii="GHEA Grapalat" w:hAnsi="GHEA Grapalat"/>
          <w:iCs/>
          <w:color w:val="000000"/>
          <w:sz w:val="21"/>
          <w:szCs w:val="21"/>
          <w:lang w:val="es-ES"/>
        </w:rPr>
        <w:t xml:space="preserve">  </w:t>
      </w:r>
      <w:r w:rsidRPr="0025742C">
        <w:rPr>
          <w:rFonts w:ascii="GHEA Grapalat" w:hAnsi="GHEA Grapalat"/>
          <w:iCs/>
          <w:color w:val="000000"/>
          <w:sz w:val="21"/>
          <w:szCs w:val="21"/>
        </w:rPr>
        <w:t>և</w:t>
      </w:r>
      <w:proofErr w:type="gramEnd"/>
      <w:r w:rsidRPr="0025742C">
        <w:rPr>
          <w:rFonts w:ascii="GHEA Grapalat" w:hAnsi="GHEA Grapalat"/>
          <w:iCs/>
          <w:color w:val="000000"/>
          <w:sz w:val="21"/>
          <w:szCs w:val="21"/>
          <w:lang w:val="es-ES"/>
        </w:rPr>
        <w:t xml:space="preserve">  </w:t>
      </w:r>
      <w:r w:rsidRPr="0025742C">
        <w:rPr>
          <w:rFonts w:ascii="GHEA Grapalat" w:hAnsi="GHEA Grapalat"/>
          <w:color w:val="000000"/>
          <w:sz w:val="21"/>
          <w:szCs w:val="21"/>
        </w:rPr>
        <w:t>Պայմանագրի</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rPr>
        <w:t>կողմը՝</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lang w:val="hy-AM"/>
        </w:rPr>
        <w:t xml:space="preserve">հիմք </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lang w:val="hy-AM"/>
        </w:rPr>
        <w:t>ընդունելով</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lang w:val="hy-AM"/>
        </w:rPr>
        <w:t xml:space="preserve">պայմանագրի </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lang w:val="hy-AM"/>
        </w:rPr>
        <w:t xml:space="preserve">կատարման </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lang w:val="hy-AM"/>
        </w:rPr>
        <w:t xml:space="preserve">վերաբերյալ </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lang w:val="hy-AM"/>
        </w:rPr>
        <w:t xml:space="preserve">«   </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lang w:val="hy-AM"/>
        </w:rPr>
        <w:t xml:space="preserve">» </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lang w:val="hy-AM"/>
        </w:rPr>
        <w:t xml:space="preserve">«      </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lang w:val="hy-AM"/>
        </w:rPr>
        <w:t xml:space="preserve"> » </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lang w:val="hy-AM"/>
        </w:rPr>
        <w:t xml:space="preserve">20 </w:t>
      </w:r>
      <w:r w:rsidRPr="0025742C">
        <w:rPr>
          <w:rFonts w:ascii="GHEA Grapalat" w:hAnsi="GHEA Grapalat"/>
          <w:color w:val="000000"/>
          <w:sz w:val="21"/>
          <w:szCs w:val="21"/>
          <w:lang w:val="es-ES"/>
        </w:rPr>
        <w:t xml:space="preserve">  </w:t>
      </w:r>
      <w:r w:rsidRPr="0025742C">
        <w:rPr>
          <w:rFonts w:ascii="GHEA Grapalat" w:hAnsi="GHEA Grapalat"/>
          <w:color w:val="000000"/>
          <w:sz w:val="21"/>
          <w:szCs w:val="21"/>
          <w:lang w:val="hy-AM"/>
        </w:rPr>
        <w:t xml:space="preserve">  թ. դուրս գրված </w:t>
      </w:r>
      <w:r w:rsidRPr="0025742C">
        <w:rPr>
          <w:rFonts w:ascii="GHEA Grapalat" w:hAnsi="GHEA Grapalat"/>
          <w:color w:val="000000"/>
          <w:sz w:val="21"/>
          <w:szCs w:val="21"/>
          <w:lang w:val="es-ES"/>
        </w:rPr>
        <w:t xml:space="preserve">N ___   </w:t>
      </w:r>
      <w:r w:rsidRPr="0025742C">
        <w:rPr>
          <w:rFonts w:ascii="GHEA Grapalat" w:hAnsi="GHEA Grapalat"/>
          <w:color w:val="000000"/>
          <w:sz w:val="21"/>
          <w:szCs w:val="21"/>
          <w:lang w:val="hy-AM"/>
        </w:rPr>
        <w:t xml:space="preserve">հաշիվ ապրանքագիրը, </w:t>
      </w:r>
      <w:r w:rsidRPr="0025742C">
        <w:rPr>
          <w:rFonts w:ascii="GHEA Grapalat" w:hAnsi="GHEA Grapalat"/>
          <w:color w:val="000000"/>
          <w:sz w:val="21"/>
          <w:szCs w:val="21"/>
          <w:lang w:val="es-ES"/>
        </w:rPr>
        <w:t>կազմեցին սույն արձանագրությունը հետևյալի մասին.</w:t>
      </w:r>
    </w:p>
    <w:p w14:paraId="59BD2D80" w14:textId="77777777" w:rsidR="00492A0A" w:rsidRPr="0025742C" w:rsidRDefault="00492A0A" w:rsidP="00492A0A">
      <w:pPr>
        <w:jc w:val="both"/>
        <w:rPr>
          <w:rFonts w:ascii="GHEA Grapalat" w:hAnsi="GHEA Grapalat"/>
          <w:iCs/>
          <w:color w:val="000000"/>
          <w:sz w:val="21"/>
          <w:szCs w:val="21"/>
          <w:lang w:val="hy-AM"/>
        </w:rPr>
      </w:pPr>
      <w:r w:rsidRPr="0025742C">
        <w:rPr>
          <w:rFonts w:ascii="GHEA Grapalat" w:hAnsi="GHEA Grapalat"/>
          <w:iCs/>
          <w:color w:val="000000"/>
          <w:sz w:val="21"/>
          <w:szCs w:val="21"/>
        </w:rPr>
        <w:t>Պայմանագրի</w:t>
      </w:r>
      <w:r w:rsidRPr="0025742C">
        <w:rPr>
          <w:rFonts w:ascii="GHEA Grapalat" w:hAnsi="GHEA Grapalat"/>
          <w:iCs/>
          <w:color w:val="000000"/>
          <w:sz w:val="21"/>
          <w:szCs w:val="21"/>
          <w:lang w:val="es-ES"/>
        </w:rPr>
        <w:t xml:space="preserve"> </w:t>
      </w:r>
      <w:r w:rsidRPr="0025742C">
        <w:rPr>
          <w:rFonts w:ascii="GHEA Grapalat" w:hAnsi="GHEA Grapalat"/>
          <w:iCs/>
          <w:color w:val="000000"/>
          <w:sz w:val="21"/>
          <w:szCs w:val="21"/>
        </w:rPr>
        <w:t>շրջանակներում</w:t>
      </w:r>
      <w:r w:rsidRPr="0025742C">
        <w:rPr>
          <w:rFonts w:ascii="GHEA Grapalat" w:hAnsi="GHEA Grapalat"/>
          <w:iCs/>
          <w:color w:val="000000"/>
          <w:sz w:val="21"/>
          <w:szCs w:val="21"/>
          <w:lang w:val="es-ES"/>
        </w:rPr>
        <w:t xml:space="preserve"> </w:t>
      </w:r>
      <w:r w:rsidRPr="0025742C">
        <w:rPr>
          <w:rFonts w:ascii="GHEA Grapalat" w:hAnsi="GHEA Grapalat"/>
          <w:iCs/>
          <w:snapToGrid w:val="0"/>
          <w:color w:val="000000"/>
          <w:sz w:val="21"/>
          <w:szCs w:val="21"/>
          <w:lang w:val="es-ES"/>
        </w:rPr>
        <w:t xml:space="preserve">Պայմանագրի </w:t>
      </w:r>
      <w:proofErr w:type="gramStart"/>
      <w:r w:rsidRPr="0025742C">
        <w:rPr>
          <w:rFonts w:ascii="GHEA Grapalat" w:hAnsi="GHEA Grapalat"/>
          <w:iCs/>
          <w:snapToGrid w:val="0"/>
          <w:color w:val="000000"/>
          <w:sz w:val="21"/>
          <w:szCs w:val="21"/>
          <w:lang w:val="es-ES"/>
        </w:rPr>
        <w:t xml:space="preserve">կողմը  </w:t>
      </w:r>
      <w:r w:rsidRPr="0025742C">
        <w:rPr>
          <w:rFonts w:ascii="GHEA Grapalat" w:hAnsi="GHEA Grapalat"/>
          <w:iCs/>
          <w:color w:val="000000"/>
          <w:sz w:val="21"/>
          <w:szCs w:val="21"/>
        </w:rPr>
        <w:t>մատակարարել</w:t>
      </w:r>
      <w:proofErr w:type="gramEnd"/>
      <w:r w:rsidRPr="0025742C">
        <w:rPr>
          <w:rFonts w:ascii="GHEA Grapalat" w:hAnsi="GHEA Grapalat"/>
          <w:iCs/>
          <w:color w:val="000000"/>
          <w:sz w:val="21"/>
          <w:szCs w:val="21"/>
          <w:lang w:val="es-ES"/>
        </w:rPr>
        <w:t xml:space="preserve"> </w:t>
      </w:r>
      <w:r w:rsidRPr="0025742C">
        <w:rPr>
          <w:rFonts w:ascii="GHEA Grapalat" w:hAnsi="GHEA Grapalat"/>
          <w:iCs/>
          <w:color w:val="000000"/>
          <w:sz w:val="21"/>
          <w:szCs w:val="21"/>
        </w:rPr>
        <w:t>է</w:t>
      </w:r>
      <w:r w:rsidRPr="0025742C">
        <w:rPr>
          <w:rFonts w:ascii="GHEA Grapalat" w:hAnsi="GHEA Grapalat"/>
          <w:iCs/>
          <w:color w:val="000000"/>
          <w:sz w:val="21"/>
          <w:szCs w:val="21"/>
          <w:lang w:val="es-ES"/>
        </w:rPr>
        <w:t xml:space="preserve"> </w:t>
      </w:r>
      <w:r w:rsidRPr="0025742C">
        <w:rPr>
          <w:rFonts w:ascii="GHEA Grapalat" w:hAnsi="GHEA Grapalat"/>
          <w:iCs/>
          <w:color w:val="000000"/>
          <w:sz w:val="21"/>
          <w:szCs w:val="21"/>
        </w:rPr>
        <w:t>հետևյալ</w:t>
      </w:r>
      <w:r w:rsidRPr="0025742C">
        <w:rPr>
          <w:rFonts w:ascii="GHEA Grapalat" w:hAnsi="GHEA Grapalat"/>
          <w:iCs/>
          <w:color w:val="000000"/>
          <w:sz w:val="21"/>
          <w:szCs w:val="21"/>
          <w:lang w:val="es-ES"/>
        </w:rPr>
        <w:t xml:space="preserve"> </w:t>
      </w:r>
      <w:r w:rsidRPr="0025742C">
        <w:rPr>
          <w:rFonts w:ascii="GHEA Grapalat" w:hAnsi="GHEA Grapalat"/>
          <w:iCs/>
          <w:color w:val="000000"/>
          <w:sz w:val="21"/>
          <w:szCs w:val="21"/>
        </w:rPr>
        <w:t>ապրանքները՝</w:t>
      </w:r>
    </w:p>
    <w:p w14:paraId="49877186" w14:textId="77777777" w:rsidR="00492A0A" w:rsidRPr="0025742C" w:rsidRDefault="00492A0A" w:rsidP="00492A0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492A0A" w:rsidRPr="0025742C" w14:paraId="20F6C62D" w14:textId="77777777" w:rsidTr="00492A0A">
        <w:trPr>
          <w:jc w:val="right"/>
        </w:trPr>
        <w:tc>
          <w:tcPr>
            <w:tcW w:w="357" w:type="dxa"/>
            <w:vMerge w:val="restart"/>
            <w:shd w:val="clear" w:color="auto" w:fill="auto"/>
            <w:vAlign w:val="center"/>
          </w:tcPr>
          <w:p w14:paraId="6C1AFC57"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N</w:t>
            </w:r>
          </w:p>
        </w:tc>
        <w:tc>
          <w:tcPr>
            <w:tcW w:w="10348" w:type="dxa"/>
            <w:gridSpan w:val="8"/>
            <w:shd w:val="clear" w:color="auto" w:fill="auto"/>
            <w:vAlign w:val="center"/>
          </w:tcPr>
          <w:p w14:paraId="624F8D90" w14:textId="77777777" w:rsidR="00492A0A" w:rsidRPr="0025742C" w:rsidRDefault="00492A0A" w:rsidP="00492A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25742C">
              <w:rPr>
                <w:rFonts w:ascii="GHEA Grapalat" w:hAnsi="GHEA Grapalat" w:cs="Sylfaen"/>
                <w:sz w:val="18"/>
                <w:szCs w:val="18"/>
              </w:rPr>
              <w:t>Մատակարարված</w:t>
            </w:r>
            <w:r w:rsidRPr="0025742C">
              <w:rPr>
                <w:rFonts w:ascii="GHEA Grapalat" w:hAnsi="GHEA Grapalat" w:cs="Courier New"/>
                <w:sz w:val="18"/>
                <w:szCs w:val="18"/>
              </w:rPr>
              <w:t xml:space="preserve"> </w:t>
            </w:r>
            <w:r w:rsidRPr="0025742C">
              <w:rPr>
                <w:rFonts w:ascii="GHEA Grapalat" w:hAnsi="GHEA Grapalat" w:cs="Sylfaen"/>
                <w:sz w:val="18"/>
                <w:szCs w:val="18"/>
              </w:rPr>
              <w:t>ապրանքների</w:t>
            </w:r>
          </w:p>
        </w:tc>
      </w:tr>
      <w:tr w:rsidR="00492A0A" w:rsidRPr="0025742C" w14:paraId="01FD6C42" w14:textId="77777777" w:rsidTr="00492A0A">
        <w:trPr>
          <w:jc w:val="right"/>
        </w:trPr>
        <w:tc>
          <w:tcPr>
            <w:tcW w:w="357" w:type="dxa"/>
            <w:vMerge/>
            <w:shd w:val="clear" w:color="auto" w:fill="auto"/>
          </w:tcPr>
          <w:p w14:paraId="361D5F4D" w14:textId="77777777" w:rsidR="00492A0A" w:rsidRPr="0025742C" w:rsidRDefault="00492A0A" w:rsidP="00492A0A">
            <w:pPr>
              <w:jc w:val="center"/>
              <w:rPr>
                <w:rFonts w:ascii="GHEA Grapalat" w:hAnsi="GHEA Grapalat"/>
                <w:sz w:val="18"/>
                <w:szCs w:val="18"/>
              </w:rPr>
            </w:pPr>
          </w:p>
        </w:tc>
        <w:tc>
          <w:tcPr>
            <w:tcW w:w="1173" w:type="dxa"/>
            <w:vMerge w:val="restart"/>
            <w:shd w:val="clear" w:color="auto" w:fill="auto"/>
            <w:vAlign w:val="center"/>
          </w:tcPr>
          <w:p w14:paraId="1FDDD43B"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անվանումը</w:t>
            </w:r>
          </w:p>
        </w:tc>
        <w:tc>
          <w:tcPr>
            <w:tcW w:w="1440" w:type="dxa"/>
            <w:vMerge w:val="restart"/>
            <w:shd w:val="clear" w:color="auto" w:fill="auto"/>
            <w:vAlign w:val="center"/>
          </w:tcPr>
          <w:p w14:paraId="1C23AB4F"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1F6FC14E"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քանակական ցուցանիշը</w:t>
            </w:r>
          </w:p>
        </w:tc>
        <w:tc>
          <w:tcPr>
            <w:tcW w:w="2976" w:type="dxa"/>
            <w:gridSpan w:val="2"/>
            <w:shd w:val="clear" w:color="auto" w:fill="auto"/>
            <w:vAlign w:val="center"/>
          </w:tcPr>
          <w:p w14:paraId="1D578B61"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կատարման ժամկետը</w:t>
            </w:r>
          </w:p>
        </w:tc>
        <w:tc>
          <w:tcPr>
            <w:tcW w:w="1168" w:type="dxa"/>
            <w:vMerge w:val="restart"/>
            <w:shd w:val="clear" w:color="auto" w:fill="auto"/>
            <w:vAlign w:val="center"/>
          </w:tcPr>
          <w:p w14:paraId="428ACB00"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619A92C5"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Վճարման ժամկետը /ըստ վճարման ժամանակացույցի/</w:t>
            </w:r>
          </w:p>
        </w:tc>
      </w:tr>
      <w:tr w:rsidR="00492A0A" w:rsidRPr="0025742C" w14:paraId="7BCCD41E" w14:textId="77777777" w:rsidTr="00492A0A">
        <w:trPr>
          <w:trHeight w:val="1105"/>
          <w:jc w:val="right"/>
        </w:trPr>
        <w:tc>
          <w:tcPr>
            <w:tcW w:w="357" w:type="dxa"/>
            <w:vMerge/>
            <w:tcBorders>
              <w:bottom w:val="single" w:sz="4" w:space="0" w:color="auto"/>
            </w:tcBorders>
            <w:shd w:val="clear" w:color="auto" w:fill="auto"/>
          </w:tcPr>
          <w:p w14:paraId="722EC789" w14:textId="77777777" w:rsidR="00492A0A" w:rsidRPr="0025742C" w:rsidRDefault="00492A0A" w:rsidP="00492A0A">
            <w:pPr>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07A9CF62" w14:textId="77777777" w:rsidR="00492A0A" w:rsidRPr="0025742C" w:rsidRDefault="00492A0A" w:rsidP="00492A0A">
            <w:pPr>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18858958" w14:textId="77777777" w:rsidR="00492A0A" w:rsidRPr="0025742C" w:rsidRDefault="00492A0A" w:rsidP="00492A0A">
            <w:pPr>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5F2A4EC"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8ADD52A"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1FD78786"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2A76DC4C" w14:textId="77777777" w:rsidR="00492A0A" w:rsidRPr="0025742C" w:rsidRDefault="00492A0A" w:rsidP="00492A0A">
            <w:pPr>
              <w:jc w:val="center"/>
              <w:rPr>
                <w:rFonts w:ascii="GHEA Grapalat" w:hAnsi="GHEA Grapalat"/>
                <w:sz w:val="18"/>
                <w:szCs w:val="18"/>
              </w:rPr>
            </w:pPr>
            <w:r w:rsidRPr="0025742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2CEE276D" w14:textId="77777777" w:rsidR="00492A0A" w:rsidRPr="0025742C" w:rsidRDefault="00492A0A" w:rsidP="00492A0A">
            <w:pPr>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76B55F1" w14:textId="77777777" w:rsidR="00492A0A" w:rsidRPr="0025742C" w:rsidRDefault="00492A0A" w:rsidP="00492A0A">
            <w:pPr>
              <w:jc w:val="center"/>
              <w:rPr>
                <w:rFonts w:ascii="GHEA Grapalat" w:hAnsi="GHEA Grapalat"/>
                <w:sz w:val="18"/>
                <w:szCs w:val="18"/>
              </w:rPr>
            </w:pPr>
          </w:p>
        </w:tc>
      </w:tr>
      <w:tr w:rsidR="00492A0A" w:rsidRPr="0025742C" w14:paraId="23B3231E" w14:textId="77777777" w:rsidTr="00492A0A">
        <w:trPr>
          <w:jc w:val="right"/>
        </w:trPr>
        <w:tc>
          <w:tcPr>
            <w:tcW w:w="357" w:type="dxa"/>
            <w:shd w:val="clear" w:color="auto" w:fill="auto"/>
            <w:vAlign w:val="center"/>
          </w:tcPr>
          <w:p w14:paraId="7BF26D5E" w14:textId="77777777" w:rsidR="00492A0A" w:rsidRPr="0025742C" w:rsidRDefault="00492A0A" w:rsidP="00492A0A">
            <w:pPr>
              <w:jc w:val="center"/>
              <w:rPr>
                <w:rFonts w:ascii="GHEA Grapalat" w:hAnsi="GHEA Grapalat"/>
                <w:sz w:val="18"/>
                <w:szCs w:val="18"/>
              </w:rPr>
            </w:pPr>
          </w:p>
        </w:tc>
        <w:tc>
          <w:tcPr>
            <w:tcW w:w="1173" w:type="dxa"/>
            <w:shd w:val="clear" w:color="auto" w:fill="auto"/>
            <w:vAlign w:val="center"/>
          </w:tcPr>
          <w:p w14:paraId="1E5AB3B3" w14:textId="77777777" w:rsidR="00492A0A" w:rsidRPr="0025742C" w:rsidRDefault="00492A0A" w:rsidP="00492A0A">
            <w:pPr>
              <w:jc w:val="center"/>
              <w:rPr>
                <w:rFonts w:ascii="GHEA Grapalat" w:hAnsi="GHEA Grapalat"/>
                <w:sz w:val="18"/>
                <w:szCs w:val="18"/>
              </w:rPr>
            </w:pPr>
          </w:p>
        </w:tc>
        <w:tc>
          <w:tcPr>
            <w:tcW w:w="1440" w:type="dxa"/>
            <w:shd w:val="clear" w:color="auto" w:fill="auto"/>
            <w:vAlign w:val="center"/>
          </w:tcPr>
          <w:p w14:paraId="18AC99F2" w14:textId="77777777" w:rsidR="00492A0A" w:rsidRPr="0025742C" w:rsidRDefault="00492A0A" w:rsidP="00492A0A">
            <w:pPr>
              <w:jc w:val="center"/>
              <w:rPr>
                <w:rFonts w:ascii="GHEA Grapalat" w:hAnsi="GHEA Grapalat"/>
                <w:sz w:val="18"/>
                <w:szCs w:val="18"/>
              </w:rPr>
            </w:pPr>
          </w:p>
        </w:tc>
        <w:tc>
          <w:tcPr>
            <w:tcW w:w="1800" w:type="dxa"/>
            <w:shd w:val="clear" w:color="auto" w:fill="auto"/>
            <w:vAlign w:val="center"/>
          </w:tcPr>
          <w:p w14:paraId="309A8A11" w14:textId="77777777" w:rsidR="00492A0A" w:rsidRPr="0025742C" w:rsidRDefault="00492A0A" w:rsidP="00492A0A">
            <w:pPr>
              <w:jc w:val="center"/>
              <w:rPr>
                <w:rFonts w:ascii="GHEA Grapalat" w:hAnsi="GHEA Grapalat"/>
                <w:sz w:val="18"/>
                <w:szCs w:val="18"/>
              </w:rPr>
            </w:pPr>
          </w:p>
        </w:tc>
        <w:tc>
          <w:tcPr>
            <w:tcW w:w="1116" w:type="dxa"/>
            <w:shd w:val="clear" w:color="auto" w:fill="auto"/>
            <w:vAlign w:val="center"/>
          </w:tcPr>
          <w:p w14:paraId="33AF8E03" w14:textId="77777777" w:rsidR="00492A0A" w:rsidRPr="0025742C" w:rsidRDefault="00492A0A" w:rsidP="00492A0A">
            <w:pPr>
              <w:jc w:val="center"/>
              <w:rPr>
                <w:rFonts w:ascii="GHEA Grapalat" w:hAnsi="GHEA Grapalat"/>
                <w:sz w:val="18"/>
                <w:szCs w:val="18"/>
              </w:rPr>
            </w:pPr>
          </w:p>
        </w:tc>
        <w:tc>
          <w:tcPr>
            <w:tcW w:w="1842" w:type="dxa"/>
            <w:shd w:val="clear" w:color="auto" w:fill="auto"/>
            <w:vAlign w:val="center"/>
          </w:tcPr>
          <w:p w14:paraId="70E7C8C7" w14:textId="77777777" w:rsidR="00492A0A" w:rsidRPr="0025742C" w:rsidRDefault="00492A0A" w:rsidP="00492A0A">
            <w:pPr>
              <w:jc w:val="center"/>
              <w:rPr>
                <w:rFonts w:ascii="GHEA Grapalat" w:hAnsi="GHEA Grapalat"/>
                <w:sz w:val="18"/>
                <w:szCs w:val="18"/>
              </w:rPr>
            </w:pPr>
          </w:p>
        </w:tc>
        <w:tc>
          <w:tcPr>
            <w:tcW w:w="1134" w:type="dxa"/>
            <w:shd w:val="clear" w:color="auto" w:fill="auto"/>
            <w:vAlign w:val="center"/>
          </w:tcPr>
          <w:p w14:paraId="070E6345" w14:textId="77777777" w:rsidR="00492A0A" w:rsidRPr="0025742C" w:rsidRDefault="00492A0A" w:rsidP="00492A0A">
            <w:pPr>
              <w:jc w:val="center"/>
              <w:rPr>
                <w:rFonts w:ascii="GHEA Grapalat" w:hAnsi="GHEA Grapalat"/>
                <w:sz w:val="18"/>
                <w:szCs w:val="18"/>
              </w:rPr>
            </w:pPr>
          </w:p>
        </w:tc>
        <w:tc>
          <w:tcPr>
            <w:tcW w:w="1168" w:type="dxa"/>
            <w:shd w:val="clear" w:color="auto" w:fill="auto"/>
            <w:vAlign w:val="center"/>
          </w:tcPr>
          <w:p w14:paraId="4E0313F9" w14:textId="77777777" w:rsidR="00492A0A" w:rsidRPr="0025742C" w:rsidRDefault="00492A0A" w:rsidP="00492A0A">
            <w:pPr>
              <w:jc w:val="center"/>
              <w:rPr>
                <w:rFonts w:ascii="GHEA Grapalat" w:hAnsi="GHEA Grapalat"/>
                <w:sz w:val="18"/>
                <w:szCs w:val="18"/>
              </w:rPr>
            </w:pPr>
          </w:p>
        </w:tc>
        <w:tc>
          <w:tcPr>
            <w:tcW w:w="675" w:type="dxa"/>
            <w:shd w:val="clear" w:color="auto" w:fill="auto"/>
            <w:vAlign w:val="center"/>
          </w:tcPr>
          <w:p w14:paraId="6722235A" w14:textId="77777777" w:rsidR="00492A0A" w:rsidRPr="0025742C" w:rsidRDefault="00492A0A" w:rsidP="00492A0A">
            <w:pPr>
              <w:jc w:val="center"/>
              <w:rPr>
                <w:rFonts w:ascii="GHEA Grapalat" w:hAnsi="GHEA Grapalat"/>
                <w:sz w:val="18"/>
                <w:szCs w:val="18"/>
              </w:rPr>
            </w:pPr>
          </w:p>
        </w:tc>
      </w:tr>
      <w:tr w:rsidR="00492A0A" w:rsidRPr="0025742C" w14:paraId="090904CD" w14:textId="77777777" w:rsidTr="00492A0A">
        <w:trPr>
          <w:jc w:val="right"/>
        </w:trPr>
        <w:tc>
          <w:tcPr>
            <w:tcW w:w="357" w:type="dxa"/>
            <w:shd w:val="clear" w:color="auto" w:fill="auto"/>
          </w:tcPr>
          <w:p w14:paraId="2A56ED32" w14:textId="77777777" w:rsidR="00492A0A" w:rsidRPr="0025742C" w:rsidRDefault="00492A0A" w:rsidP="00492A0A">
            <w:pPr>
              <w:jc w:val="center"/>
              <w:rPr>
                <w:rFonts w:ascii="GHEA Grapalat" w:hAnsi="GHEA Grapalat"/>
              </w:rPr>
            </w:pPr>
          </w:p>
        </w:tc>
        <w:tc>
          <w:tcPr>
            <w:tcW w:w="1173" w:type="dxa"/>
            <w:shd w:val="clear" w:color="auto" w:fill="auto"/>
          </w:tcPr>
          <w:p w14:paraId="63D672F3" w14:textId="77777777" w:rsidR="00492A0A" w:rsidRPr="0025742C" w:rsidRDefault="00492A0A" w:rsidP="00492A0A">
            <w:pPr>
              <w:jc w:val="center"/>
              <w:rPr>
                <w:rFonts w:ascii="GHEA Grapalat" w:hAnsi="GHEA Grapalat"/>
              </w:rPr>
            </w:pPr>
          </w:p>
        </w:tc>
        <w:tc>
          <w:tcPr>
            <w:tcW w:w="1440" w:type="dxa"/>
            <w:shd w:val="clear" w:color="auto" w:fill="auto"/>
          </w:tcPr>
          <w:p w14:paraId="3504C1AC" w14:textId="77777777" w:rsidR="00492A0A" w:rsidRPr="0025742C" w:rsidRDefault="00492A0A" w:rsidP="00492A0A">
            <w:pPr>
              <w:jc w:val="center"/>
              <w:rPr>
                <w:rFonts w:ascii="GHEA Grapalat" w:hAnsi="GHEA Grapalat"/>
              </w:rPr>
            </w:pPr>
          </w:p>
        </w:tc>
        <w:tc>
          <w:tcPr>
            <w:tcW w:w="1800" w:type="dxa"/>
            <w:shd w:val="clear" w:color="auto" w:fill="auto"/>
          </w:tcPr>
          <w:p w14:paraId="1286C4D2" w14:textId="77777777" w:rsidR="00492A0A" w:rsidRPr="0025742C" w:rsidRDefault="00492A0A" w:rsidP="00492A0A">
            <w:pPr>
              <w:jc w:val="center"/>
              <w:rPr>
                <w:rFonts w:ascii="GHEA Grapalat" w:hAnsi="GHEA Grapalat"/>
              </w:rPr>
            </w:pPr>
          </w:p>
        </w:tc>
        <w:tc>
          <w:tcPr>
            <w:tcW w:w="1116" w:type="dxa"/>
            <w:shd w:val="clear" w:color="auto" w:fill="auto"/>
          </w:tcPr>
          <w:p w14:paraId="57395DE4" w14:textId="77777777" w:rsidR="00492A0A" w:rsidRPr="0025742C" w:rsidRDefault="00492A0A" w:rsidP="00492A0A">
            <w:pPr>
              <w:jc w:val="center"/>
              <w:rPr>
                <w:rFonts w:ascii="GHEA Grapalat" w:hAnsi="GHEA Grapalat"/>
              </w:rPr>
            </w:pPr>
          </w:p>
        </w:tc>
        <w:tc>
          <w:tcPr>
            <w:tcW w:w="1842" w:type="dxa"/>
            <w:shd w:val="clear" w:color="auto" w:fill="auto"/>
          </w:tcPr>
          <w:p w14:paraId="4ED3D71C" w14:textId="77777777" w:rsidR="00492A0A" w:rsidRPr="0025742C" w:rsidRDefault="00492A0A" w:rsidP="00492A0A">
            <w:pPr>
              <w:jc w:val="center"/>
              <w:rPr>
                <w:rFonts w:ascii="GHEA Grapalat" w:hAnsi="GHEA Grapalat"/>
              </w:rPr>
            </w:pPr>
          </w:p>
        </w:tc>
        <w:tc>
          <w:tcPr>
            <w:tcW w:w="1134" w:type="dxa"/>
            <w:shd w:val="clear" w:color="auto" w:fill="auto"/>
          </w:tcPr>
          <w:p w14:paraId="2FF01A80" w14:textId="77777777" w:rsidR="00492A0A" w:rsidRPr="0025742C" w:rsidRDefault="00492A0A" w:rsidP="00492A0A">
            <w:pPr>
              <w:jc w:val="center"/>
              <w:rPr>
                <w:rFonts w:ascii="GHEA Grapalat" w:hAnsi="GHEA Grapalat"/>
              </w:rPr>
            </w:pPr>
          </w:p>
        </w:tc>
        <w:tc>
          <w:tcPr>
            <w:tcW w:w="1168" w:type="dxa"/>
            <w:shd w:val="clear" w:color="auto" w:fill="auto"/>
          </w:tcPr>
          <w:p w14:paraId="2935655C" w14:textId="77777777" w:rsidR="00492A0A" w:rsidRPr="0025742C" w:rsidRDefault="00492A0A" w:rsidP="00492A0A">
            <w:pPr>
              <w:jc w:val="center"/>
              <w:rPr>
                <w:rFonts w:ascii="GHEA Grapalat" w:hAnsi="GHEA Grapalat"/>
              </w:rPr>
            </w:pPr>
          </w:p>
        </w:tc>
        <w:tc>
          <w:tcPr>
            <w:tcW w:w="675" w:type="dxa"/>
            <w:shd w:val="clear" w:color="auto" w:fill="auto"/>
          </w:tcPr>
          <w:p w14:paraId="007E517E" w14:textId="77777777" w:rsidR="00492A0A" w:rsidRPr="0025742C" w:rsidRDefault="00492A0A" w:rsidP="00492A0A">
            <w:pPr>
              <w:jc w:val="center"/>
              <w:rPr>
                <w:rFonts w:ascii="GHEA Grapalat" w:hAnsi="GHEA Grapalat"/>
              </w:rPr>
            </w:pPr>
          </w:p>
        </w:tc>
      </w:tr>
    </w:tbl>
    <w:p w14:paraId="3A09DE87" w14:textId="77777777" w:rsidR="00492A0A" w:rsidRPr="0025742C" w:rsidRDefault="00492A0A" w:rsidP="00492A0A">
      <w:pPr>
        <w:ind w:firstLine="375"/>
        <w:jc w:val="both"/>
        <w:rPr>
          <w:rFonts w:ascii="Arial" w:hAnsi="Arial" w:cs="Arial"/>
          <w:iCs/>
          <w:color w:val="000000"/>
          <w:sz w:val="21"/>
          <w:szCs w:val="21"/>
          <w:lang w:val="es-ES"/>
        </w:rPr>
      </w:pPr>
      <w:r w:rsidRPr="0025742C">
        <w:rPr>
          <w:rFonts w:ascii="Arial" w:hAnsi="Arial" w:cs="Arial"/>
          <w:iCs/>
          <w:color w:val="000000"/>
          <w:sz w:val="21"/>
          <w:szCs w:val="21"/>
          <w:lang w:val="es-ES"/>
        </w:rPr>
        <w:t> </w:t>
      </w:r>
    </w:p>
    <w:p w14:paraId="27AAACE9" w14:textId="77777777" w:rsidR="00492A0A" w:rsidRPr="0025742C" w:rsidRDefault="00492A0A" w:rsidP="00492A0A">
      <w:pPr>
        <w:ind w:firstLine="375"/>
        <w:jc w:val="both"/>
        <w:rPr>
          <w:rFonts w:ascii="GHEA Grapalat" w:hAnsi="GHEA Grapalat"/>
          <w:iCs/>
          <w:snapToGrid w:val="0"/>
          <w:color w:val="000000"/>
          <w:sz w:val="21"/>
          <w:szCs w:val="21"/>
          <w:lang w:val="es-ES"/>
        </w:rPr>
      </w:pPr>
      <w:r w:rsidRPr="0025742C">
        <w:rPr>
          <w:rFonts w:ascii="Arial" w:hAnsi="Arial" w:cs="Arial"/>
          <w:iCs/>
          <w:color w:val="000000"/>
          <w:sz w:val="21"/>
          <w:szCs w:val="21"/>
          <w:lang w:val="es-ES"/>
        </w:rPr>
        <w:t> </w:t>
      </w:r>
      <w:r w:rsidRPr="0025742C">
        <w:rPr>
          <w:rFonts w:ascii="GHEA Grapalat" w:hAnsi="GHEA Grapalat"/>
          <w:iCs/>
          <w:snapToGrid w:val="0"/>
          <w:color w:val="000000"/>
          <w:sz w:val="21"/>
          <w:szCs w:val="21"/>
          <w:lang w:val="hy-AM"/>
        </w:rPr>
        <w:t xml:space="preserve">Սույն </w:t>
      </w:r>
      <w:r w:rsidRPr="0025742C">
        <w:rPr>
          <w:rFonts w:ascii="GHEA Grapalat" w:hAnsi="GHEA Grapalat"/>
          <w:iCs/>
          <w:snapToGrid w:val="0"/>
          <w:color w:val="000000"/>
          <w:sz w:val="21"/>
          <w:szCs w:val="21"/>
        </w:rPr>
        <w:t>արձանագրության</w:t>
      </w:r>
      <w:r w:rsidRPr="0025742C">
        <w:rPr>
          <w:rFonts w:ascii="GHEA Grapalat" w:hAnsi="GHEA Grapalat"/>
          <w:iCs/>
          <w:snapToGrid w:val="0"/>
          <w:color w:val="000000"/>
          <w:sz w:val="21"/>
          <w:szCs w:val="21"/>
          <w:lang w:val="es-ES"/>
        </w:rPr>
        <w:t xml:space="preserve"> </w:t>
      </w:r>
      <w:r w:rsidRPr="0025742C">
        <w:rPr>
          <w:rFonts w:ascii="GHEA Grapalat" w:hAnsi="GHEA Grapalat"/>
          <w:iCs/>
          <w:snapToGrid w:val="0"/>
          <w:color w:val="000000"/>
          <w:sz w:val="21"/>
          <w:szCs w:val="21"/>
        </w:rPr>
        <w:t>երկկողմ</w:t>
      </w:r>
      <w:r w:rsidRPr="0025742C">
        <w:rPr>
          <w:rFonts w:ascii="GHEA Grapalat" w:hAnsi="GHEA Grapalat"/>
          <w:iCs/>
          <w:snapToGrid w:val="0"/>
          <w:color w:val="000000"/>
          <w:sz w:val="21"/>
          <w:szCs w:val="21"/>
          <w:lang w:val="es-ES"/>
        </w:rPr>
        <w:t xml:space="preserve"> </w:t>
      </w:r>
      <w:r w:rsidRPr="0025742C">
        <w:rPr>
          <w:rFonts w:ascii="GHEA Grapalat" w:hAnsi="GHEA Grapalat"/>
          <w:iCs/>
          <w:snapToGrid w:val="0"/>
          <w:color w:val="000000"/>
          <w:sz w:val="21"/>
          <w:szCs w:val="21"/>
          <w:lang w:val="hy-AM"/>
        </w:rPr>
        <w:t>հաստատման համար հիմք հանդիսացած</w:t>
      </w:r>
      <w:r w:rsidRPr="0025742C">
        <w:rPr>
          <w:rFonts w:ascii="GHEA Grapalat" w:hAnsi="GHEA Grapalat"/>
          <w:iCs/>
          <w:snapToGrid w:val="0"/>
          <w:color w:val="000000"/>
          <w:sz w:val="21"/>
          <w:szCs w:val="21"/>
          <w:lang w:val="es-ES"/>
        </w:rPr>
        <w:t xml:space="preserve"> </w:t>
      </w:r>
      <w:r w:rsidRPr="0025742C">
        <w:rPr>
          <w:rFonts w:ascii="GHEA Grapalat" w:hAnsi="GHEA Grapalat"/>
          <w:iCs/>
          <w:snapToGrid w:val="0"/>
          <w:color w:val="000000"/>
          <w:sz w:val="21"/>
          <w:szCs w:val="21"/>
        </w:rPr>
        <w:t>հաշիվ</w:t>
      </w:r>
      <w:r w:rsidRPr="0025742C">
        <w:rPr>
          <w:rFonts w:ascii="GHEA Grapalat" w:hAnsi="GHEA Grapalat"/>
          <w:iCs/>
          <w:snapToGrid w:val="0"/>
          <w:color w:val="000000"/>
          <w:sz w:val="21"/>
          <w:szCs w:val="21"/>
          <w:lang w:val="es-ES"/>
        </w:rPr>
        <w:t xml:space="preserve"> </w:t>
      </w:r>
      <w:r w:rsidRPr="0025742C">
        <w:rPr>
          <w:rFonts w:ascii="GHEA Grapalat" w:hAnsi="GHEA Grapalat"/>
          <w:iCs/>
          <w:snapToGrid w:val="0"/>
          <w:color w:val="000000"/>
          <w:sz w:val="21"/>
          <w:szCs w:val="21"/>
        </w:rPr>
        <w:t>ապրանքագիրը</w:t>
      </w:r>
      <w:r w:rsidRPr="0025742C">
        <w:rPr>
          <w:rFonts w:ascii="GHEA Grapalat" w:hAnsi="GHEA Grapalat"/>
          <w:iCs/>
          <w:snapToGrid w:val="0"/>
          <w:color w:val="000000"/>
          <w:sz w:val="21"/>
          <w:szCs w:val="21"/>
          <w:lang w:val="es-ES"/>
        </w:rPr>
        <w:t xml:space="preserve"> </w:t>
      </w:r>
      <w:r w:rsidRPr="0025742C">
        <w:rPr>
          <w:rFonts w:ascii="GHEA Grapalat" w:hAnsi="GHEA Grapalat"/>
          <w:iCs/>
          <w:snapToGrid w:val="0"/>
          <w:color w:val="000000"/>
          <w:sz w:val="21"/>
          <w:szCs w:val="21"/>
        </w:rPr>
        <w:t>և</w:t>
      </w:r>
      <w:r w:rsidRPr="0025742C">
        <w:rPr>
          <w:rFonts w:ascii="GHEA Grapalat" w:hAnsi="GHEA Grapalat"/>
          <w:iCs/>
          <w:snapToGrid w:val="0"/>
          <w:color w:val="000000"/>
          <w:sz w:val="21"/>
          <w:szCs w:val="21"/>
          <w:lang w:val="es-ES"/>
        </w:rPr>
        <w:t xml:space="preserve"> </w:t>
      </w:r>
      <w:r w:rsidRPr="0025742C">
        <w:rPr>
          <w:rFonts w:ascii="GHEA Grapalat" w:hAnsi="GHEA Grapalat"/>
          <w:iCs/>
          <w:snapToGrid w:val="0"/>
          <w:color w:val="000000"/>
          <w:sz w:val="21"/>
          <w:szCs w:val="21"/>
          <w:lang w:val="hy-AM"/>
        </w:rPr>
        <w:t xml:space="preserve">դրական </w:t>
      </w:r>
      <w:r w:rsidRPr="0025742C">
        <w:rPr>
          <w:rFonts w:ascii="GHEA Grapalat" w:hAnsi="GHEA Grapalat"/>
          <w:color w:val="000000"/>
          <w:sz w:val="21"/>
          <w:szCs w:val="21"/>
          <w:lang w:val="es-ES"/>
        </w:rPr>
        <w:t>եզրակացությունը</w:t>
      </w:r>
      <w:r w:rsidRPr="0025742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59B829EE" w14:textId="77777777" w:rsidR="00492A0A" w:rsidRPr="0025742C" w:rsidRDefault="00492A0A" w:rsidP="00492A0A">
      <w:pPr>
        <w:ind w:firstLine="375"/>
        <w:jc w:val="both"/>
        <w:rPr>
          <w:rFonts w:ascii="GHEA Grapalat" w:hAnsi="GHEA Grapalat"/>
          <w:iCs/>
          <w:snapToGrid w:val="0"/>
          <w:color w:val="000000"/>
          <w:sz w:val="21"/>
          <w:szCs w:val="21"/>
          <w:lang w:val="es-ES"/>
        </w:rPr>
      </w:pPr>
    </w:p>
    <w:p w14:paraId="092D6DA6" w14:textId="77777777" w:rsidR="00492A0A" w:rsidRPr="0025742C" w:rsidRDefault="00492A0A" w:rsidP="00492A0A">
      <w:pPr>
        <w:ind w:firstLine="375"/>
        <w:jc w:val="both"/>
        <w:rPr>
          <w:rFonts w:ascii="GHEA Grapalat" w:hAnsi="GHEA Grapalat"/>
          <w:iCs/>
          <w:snapToGrid w:val="0"/>
          <w:color w:val="000000"/>
          <w:sz w:val="2"/>
          <w:szCs w:val="21"/>
          <w:lang w:val="es-ES"/>
        </w:rPr>
      </w:pPr>
    </w:p>
    <w:p w14:paraId="2ED43925" w14:textId="77777777" w:rsidR="00492A0A" w:rsidRPr="0025742C" w:rsidRDefault="00492A0A" w:rsidP="00492A0A">
      <w:pPr>
        <w:ind w:firstLine="375"/>
        <w:rPr>
          <w:rFonts w:ascii="GHEA Grapalat" w:hAnsi="GHEA Grapalat"/>
          <w:iCs/>
          <w:snapToGrid w:val="0"/>
          <w:color w:val="000000"/>
          <w:sz w:val="2"/>
          <w:szCs w:val="21"/>
          <w:lang w:val="es-ES"/>
        </w:rPr>
      </w:pPr>
      <w:r w:rsidRPr="0025742C">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92A0A" w:rsidRPr="0025742C" w14:paraId="6C560CF6" w14:textId="77777777" w:rsidTr="00492A0A">
        <w:trPr>
          <w:trHeight w:val="266"/>
          <w:tblCellSpacing w:w="7" w:type="dxa"/>
          <w:jc w:val="center"/>
        </w:trPr>
        <w:tc>
          <w:tcPr>
            <w:tcW w:w="0" w:type="auto"/>
            <w:vAlign w:val="center"/>
          </w:tcPr>
          <w:p w14:paraId="1EA110FE" w14:textId="77777777" w:rsidR="00492A0A" w:rsidRPr="0025742C" w:rsidRDefault="00492A0A" w:rsidP="00492A0A">
            <w:pPr>
              <w:jc w:val="center"/>
              <w:rPr>
                <w:rFonts w:ascii="GHEA Grapalat" w:hAnsi="GHEA Grapalat"/>
                <w:iCs/>
                <w:color w:val="000000"/>
                <w:sz w:val="21"/>
                <w:szCs w:val="21"/>
              </w:rPr>
            </w:pPr>
            <w:r w:rsidRPr="0025742C">
              <w:rPr>
                <w:rFonts w:ascii="GHEA Grapalat" w:hAnsi="GHEA Grapalat"/>
                <w:iCs/>
                <w:color w:val="000000"/>
                <w:sz w:val="21"/>
                <w:szCs w:val="21"/>
              </w:rPr>
              <w:t xml:space="preserve">Ապրանքը հանձնեց </w:t>
            </w:r>
          </w:p>
        </w:tc>
        <w:tc>
          <w:tcPr>
            <w:tcW w:w="0" w:type="auto"/>
            <w:vAlign w:val="center"/>
          </w:tcPr>
          <w:p w14:paraId="24159DDE" w14:textId="77777777" w:rsidR="00492A0A" w:rsidRPr="0025742C" w:rsidRDefault="00492A0A" w:rsidP="00492A0A">
            <w:pPr>
              <w:jc w:val="center"/>
              <w:rPr>
                <w:rFonts w:ascii="GHEA Grapalat" w:hAnsi="GHEA Grapalat"/>
                <w:iCs/>
                <w:color w:val="000000"/>
                <w:sz w:val="21"/>
                <w:szCs w:val="21"/>
              </w:rPr>
            </w:pPr>
            <w:r w:rsidRPr="0025742C">
              <w:rPr>
                <w:rFonts w:ascii="GHEA Grapalat" w:hAnsi="GHEA Grapalat"/>
                <w:iCs/>
                <w:color w:val="000000"/>
                <w:sz w:val="21"/>
                <w:szCs w:val="21"/>
              </w:rPr>
              <w:t>Ապրանքը ընդունեց</w:t>
            </w:r>
          </w:p>
        </w:tc>
      </w:tr>
      <w:tr w:rsidR="00492A0A" w:rsidRPr="0025742C" w14:paraId="64ABCAD8" w14:textId="77777777" w:rsidTr="00492A0A">
        <w:trPr>
          <w:trHeight w:val="473"/>
          <w:tblCellSpacing w:w="7" w:type="dxa"/>
          <w:jc w:val="center"/>
        </w:trPr>
        <w:tc>
          <w:tcPr>
            <w:tcW w:w="0" w:type="auto"/>
            <w:vAlign w:val="center"/>
          </w:tcPr>
          <w:p w14:paraId="3C3C25DD" w14:textId="77777777" w:rsidR="00492A0A" w:rsidRPr="0025742C" w:rsidRDefault="00492A0A" w:rsidP="00492A0A">
            <w:pPr>
              <w:jc w:val="center"/>
              <w:rPr>
                <w:rFonts w:ascii="GHEA Grapalat" w:hAnsi="GHEA Grapalat"/>
                <w:iCs/>
                <w:sz w:val="21"/>
                <w:szCs w:val="21"/>
              </w:rPr>
            </w:pPr>
            <w:r w:rsidRPr="0025742C">
              <w:rPr>
                <w:rFonts w:ascii="GHEA Grapalat" w:hAnsi="GHEA Grapalat"/>
                <w:iCs/>
                <w:sz w:val="21"/>
                <w:szCs w:val="21"/>
              </w:rPr>
              <w:t xml:space="preserve">___________________________ </w:t>
            </w:r>
          </w:p>
          <w:p w14:paraId="6A8569B9" w14:textId="77777777" w:rsidR="00492A0A" w:rsidRPr="0025742C" w:rsidRDefault="00492A0A" w:rsidP="00492A0A">
            <w:pPr>
              <w:jc w:val="center"/>
              <w:rPr>
                <w:rFonts w:ascii="GHEA Grapalat" w:hAnsi="GHEA Grapalat"/>
                <w:iCs/>
                <w:sz w:val="21"/>
                <w:szCs w:val="21"/>
              </w:rPr>
            </w:pPr>
            <w:r w:rsidRPr="0025742C">
              <w:rPr>
                <w:rFonts w:ascii="GHEA Grapalat" w:hAnsi="GHEA Grapalat"/>
                <w:iCs/>
                <w:sz w:val="15"/>
                <w:szCs w:val="15"/>
              </w:rPr>
              <w:t xml:space="preserve">ստորագրություն </w:t>
            </w:r>
          </w:p>
        </w:tc>
        <w:tc>
          <w:tcPr>
            <w:tcW w:w="0" w:type="auto"/>
            <w:vAlign w:val="center"/>
          </w:tcPr>
          <w:p w14:paraId="1B35C144" w14:textId="77777777" w:rsidR="00492A0A" w:rsidRPr="0025742C" w:rsidRDefault="00492A0A" w:rsidP="00492A0A">
            <w:pPr>
              <w:jc w:val="center"/>
              <w:rPr>
                <w:rFonts w:ascii="GHEA Grapalat" w:hAnsi="GHEA Grapalat"/>
                <w:iCs/>
                <w:sz w:val="21"/>
                <w:szCs w:val="21"/>
              </w:rPr>
            </w:pPr>
            <w:r w:rsidRPr="0025742C">
              <w:rPr>
                <w:rFonts w:ascii="GHEA Grapalat" w:hAnsi="GHEA Grapalat"/>
                <w:iCs/>
                <w:sz w:val="21"/>
                <w:szCs w:val="21"/>
              </w:rPr>
              <w:t>___________________________</w:t>
            </w:r>
          </w:p>
          <w:p w14:paraId="7844061F" w14:textId="77777777" w:rsidR="00492A0A" w:rsidRPr="0025742C" w:rsidRDefault="00492A0A" w:rsidP="00492A0A">
            <w:pPr>
              <w:jc w:val="center"/>
              <w:rPr>
                <w:rFonts w:ascii="GHEA Grapalat" w:hAnsi="GHEA Grapalat"/>
                <w:iCs/>
                <w:sz w:val="21"/>
                <w:szCs w:val="21"/>
              </w:rPr>
            </w:pPr>
            <w:r w:rsidRPr="0025742C">
              <w:rPr>
                <w:rFonts w:ascii="GHEA Grapalat" w:hAnsi="GHEA Grapalat"/>
                <w:iCs/>
                <w:sz w:val="15"/>
                <w:szCs w:val="15"/>
              </w:rPr>
              <w:t xml:space="preserve">ստորագրություն </w:t>
            </w:r>
          </w:p>
        </w:tc>
      </w:tr>
      <w:tr w:rsidR="00492A0A" w:rsidRPr="0025742C" w14:paraId="2BAC0FEF" w14:textId="77777777" w:rsidTr="00492A0A">
        <w:trPr>
          <w:trHeight w:val="503"/>
          <w:tblCellSpacing w:w="7" w:type="dxa"/>
          <w:jc w:val="center"/>
        </w:trPr>
        <w:tc>
          <w:tcPr>
            <w:tcW w:w="0" w:type="auto"/>
            <w:vAlign w:val="center"/>
          </w:tcPr>
          <w:p w14:paraId="2D91BCC7" w14:textId="77777777" w:rsidR="00492A0A" w:rsidRPr="0025742C" w:rsidRDefault="00492A0A" w:rsidP="00492A0A">
            <w:pPr>
              <w:jc w:val="center"/>
              <w:rPr>
                <w:rFonts w:ascii="GHEA Grapalat" w:hAnsi="GHEA Grapalat"/>
                <w:iCs/>
                <w:sz w:val="21"/>
                <w:szCs w:val="21"/>
              </w:rPr>
            </w:pPr>
            <w:r w:rsidRPr="0025742C">
              <w:rPr>
                <w:rFonts w:ascii="GHEA Grapalat" w:hAnsi="GHEA Grapalat"/>
                <w:iCs/>
                <w:sz w:val="21"/>
                <w:szCs w:val="21"/>
              </w:rPr>
              <w:t xml:space="preserve">___________________________ </w:t>
            </w:r>
          </w:p>
          <w:p w14:paraId="4B03DEE1" w14:textId="77777777" w:rsidR="00492A0A" w:rsidRPr="0025742C" w:rsidRDefault="00492A0A" w:rsidP="00492A0A">
            <w:pPr>
              <w:jc w:val="center"/>
              <w:rPr>
                <w:rFonts w:ascii="GHEA Grapalat" w:hAnsi="GHEA Grapalat"/>
                <w:iCs/>
                <w:sz w:val="21"/>
                <w:szCs w:val="21"/>
              </w:rPr>
            </w:pPr>
            <w:r w:rsidRPr="0025742C">
              <w:rPr>
                <w:rFonts w:ascii="GHEA Grapalat" w:hAnsi="GHEA Grapalat"/>
                <w:iCs/>
                <w:sz w:val="15"/>
                <w:szCs w:val="15"/>
              </w:rPr>
              <w:t>ազգանուն, անուն</w:t>
            </w:r>
          </w:p>
        </w:tc>
        <w:tc>
          <w:tcPr>
            <w:tcW w:w="0" w:type="auto"/>
            <w:vAlign w:val="center"/>
          </w:tcPr>
          <w:p w14:paraId="6E8A4D9B" w14:textId="77777777" w:rsidR="00492A0A" w:rsidRPr="0025742C" w:rsidRDefault="00492A0A" w:rsidP="00492A0A">
            <w:pPr>
              <w:jc w:val="center"/>
              <w:rPr>
                <w:rFonts w:ascii="GHEA Grapalat" w:hAnsi="GHEA Grapalat"/>
                <w:iCs/>
                <w:sz w:val="21"/>
                <w:szCs w:val="21"/>
              </w:rPr>
            </w:pPr>
            <w:r w:rsidRPr="0025742C">
              <w:rPr>
                <w:rFonts w:ascii="GHEA Grapalat" w:hAnsi="GHEA Grapalat"/>
                <w:iCs/>
                <w:sz w:val="21"/>
                <w:szCs w:val="21"/>
              </w:rPr>
              <w:t>___________________________</w:t>
            </w:r>
          </w:p>
          <w:p w14:paraId="4AD0146A" w14:textId="77777777" w:rsidR="00492A0A" w:rsidRPr="0025742C" w:rsidRDefault="00492A0A" w:rsidP="00492A0A">
            <w:pPr>
              <w:jc w:val="center"/>
              <w:rPr>
                <w:rFonts w:ascii="GHEA Grapalat" w:hAnsi="GHEA Grapalat"/>
                <w:iCs/>
                <w:sz w:val="21"/>
                <w:szCs w:val="21"/>
              </w:rPr>
            </w:pPr>
            <w:r w:rsidRPr="0025742C">
              <w:rPr>
                <w:rFonts w:ascii="GHEA Grapalat" w:hAnsi="GHEA Grapalat"/>
                <w:iCs/>
                <w:sz w:val="15"/>
                <w:szCs w:val="15"/>
              </w:rPr>
              <w:t>ազգանուն, անուն</w:t>
            </w:r>
          </w:p>
        </w:tc>
      </w:tr>
      <w:tr w:rsidR="00492A0A" w:rsidRPr="0025742C" w14:paraId="342AEF84" w14:textId="77777777" w:rsidTr="00492A0A">
        <w:trPr>
          <w:trHeight w:val="281"/>
          <w:tblCellSpacing w:w="7" w:type="dxa"/>
          <w:jc w:val="center"/>
        </w:trPr>
        <w:tc>
          <w:tcPr>
            <w:tcW w:w="0" w:type="auto"/>
            <w:vAlign w:val="center"/>
          </w:tcPr>
          <w:p w14:paraId="02EC0D1C" w14:textId="77777777" w:rsidR="00492A0A" w:rsidRPr="0025742C" w:rsidRDefault="00492A0A" w:rsidP="00492A0A">
            <w:pPr>
              <w:rPr>
                <w:rFonts w:ascii="GHEA Grapalat" w:hAnsi="GHEA Grapalat"/>
                <w:iCs/>
                <w:color w:val="000000"/>
                <w:sz w:val="21"/>
                <w:szCs w:val="21"/>
              </w:rPr>
            </w:pPr>
            <w:r w:rsidRPr="0025742C">
              <w:rPr>
                <w:rFonts w:ascii="GHEA Grapalat" w:hAnsi="GHEA Grapalat"/>
                <w:iCs/>
                <w:color w:val="000000"/>
                <w:sz w:val="21"/>
                <w:szCs w:val="21"/>
              </w:rPr>
              <w:t xml:space="preserve">                              Կ.Տ.</w:t>
            </w:r>
            <w:r w:rsidRPr="0025742C">
              <w:rPr>
                <w:rFonts w:ascii="Arial" w:hAnsi="Arial" w:cs="Arial"/>
                <w:iCs/>
                <w:color w:val="000000"/>
                <w:sz w:val="21"/>
                <w:szCs w:val="21"/>
              </w:rPr>
              <w:t xml:space="preserve">                                                                                 </w:t>
            </w:r>
          </w:p>
        </w:tc>
        <w:tc>
          <w:tcPr>
            <w:tcW w:w="0" w:type="auto"/>
            <w:vAlign w:val="center"/>
          </w:tcPr>
          <w:p w14:paraId="34BF9103" w14:textId="77777777" w:rsidR="00492A0A" w:rsidRPr="0025742C" w:rsidRDefault="00492A0A" w:rsidP="00492A0A">
            <w:pPr>
              <w:rPr>
                <w:rFonts w:ascii="GHEA Grapalat" w:hAnsi="GHEA Grapalat"/>
                <w:iCs/>
                <w:color w:val="000000"/>
                <w:sz w:val="21"/>
                <w:szCs w:val="21"/>
              </w:rPr>
            </w:pPr>
            <w:r w:rsidRPr="0025742C">
              <w:rPr>
                <w:rFonts w:ascii="Arial" w:hAnsi="Arial" w:cs="Arial"/>
                <w:iCs/>
                <w:color w:val="000000"/>
                <w:sz w:val="21"/>
                <w:szCs w:val="21"/>
              </w:rPr>
              <w:t xml:space="preserve">                                     </w:t>
            </w:r>
            <w:r w:rsidRPr="0025742C">
              <w:rPr>
                <w:rFonts w:ascii="GHEA Grapalat" w:hAnsi="GHEA Grapalat"/>
                <w:iCs/>
                <w:color w:val="000000"/>
                <w:sz w:val="21"/>
                <w:szCs w:val="21"/>
              </w:rPr>
              <w:t>Կ.Տ.</w:t>
            </w:r>
          </w:p>
        </w:tc>
      </w:tr>
    </w:tbl>
    <w:p w14:paraId="6E337A1C" w14:textId="77777777" w:rsidR="00492A0A" w:rsidRPr="0025742C" w:rsidRDefault="00492A0A" w:rsidP="00492A0A">
      <w:pPr>
        <w:ind w:left="-142" w:firstLine="142"/>
        <w:jc w:val="center"/>
        <w:rPr>
          <w:rFonts w:ascii="GHEA Grapalat" w:hAnsi="GHEA Grapalat" w:cs="Sylfaen"/>
          <w:b/>
        </w:rPr>
      </w:pPr>
    </w:p>
    <w:p w14:paraId="47E0783C" w14:textId="77777777" w:rsidR="00492A0A" w:rsidRPr="0025742C" w:rsidRDefault="00492A0A" w:rsidP="00492A0A">
      <w:pPr>
        <w:ind w:left="-142" w:firstLine="142"/>
        <w:jc w:val="center"/>
        <w:rPr>
          <w:rFonts w:ascii="GHEA Grapalat" w:hAnsi="GHEA Grapalat" w:cs="Sylfaen"/>
          <w:b/>
        </w:rPr>
      </w:pPr>
    </w:p>
    <w:p w14:paraId="09717D94" w14:textId="77777777" w:rsidR="00492A0A" w:rsidRPr="0025742C" w:rsidRDefault="00492A0A" w:rsidP="00492A0A">
      <w:pPr>
        <w:ind w:left="-142" w:firstLine="142"/>
        <w:jc w:val="center"/>
        <w:rPr>
          <w:rFonts w:ascii="GHEA Grapalat" w:hAnsi="GHEA Grapalat" w:cs="Sylfaen"/>
          <w:b/>
        </w:rPr>
      </w:pPr>
    </w:p>
    <w:p w14:paraId="61EB39D5" w14:textId="77777777" w:rsidR="00492A0A" w:rsidRPr="0025742C" w:rsidRDefault="00492A0A" w:rsidP="00492A0A">
      <w:pPr>
        <w:jc w:val="right"/>
        <w:rPr>
          <w:rFonts w:ascii="GHEA Grapalat" w:hAnsi="GHEA Grapalat" w:cs="Sylfaen"/>
          <w:i/>
          <w:sz w:val="20"/>
          <w:lang w:val="pt-BR"/>
        </w:rPr>
      </w:pPr>
    </w:p>
    <w:p w14:paraId="18167A85" w14:textId="77777777" w:rsidR="00492A0A" w:rsidRPr="0025742C" w:rsidRDefault="00492A0A" w:rsidP="00492A0A">
      <w:pPr>
        <w:jc w:val="right"/>
        <w:rPr>
          <w:rFonts w:ascii="GHEA Grapalat" w:hAnsi="GHEA Grapalat" w:cs="Sylfaen"/>
          <w:i/>
          <w:sz w:val="20"/>
        </w:rPr>
      </w:pPr>
      <w:r w:rsidRPr="0025742C">
        <w:rPr>
          <w:rFonts w:ascii="GHEA Grapalat" w:hAnsi="GHEA Grapalat" w:cs="Sylfaen"/>
          <w:i/>
          <w:sz w:val="20"/>
          <w:lang w:val="pt-BR"/>
        </w:rPr>
        <w:lastRenderedPageBreak/>
        <w:t>Հավելված</w:t>
      </w:r>
      <w:r w:rsidRPr="0025742C">
        <w:rPr>
          <w:rFonts w:ascii="GHEA Grapalat" w:hAnsi="GHEA Grapalat" w:cs="Sylfaen"/>
          <w:i/>
          <w:sz w:val="20"/>
        </w:rPr>
        <w:t xml:space="preserve"> 3.1</w:t>
      </w:r>
    </w:p>
    <w:p w14:paraId="31670780" w14:textId="77777777" w:rsidR="00492A0A" w:rsidRPr="0025742C" w:rsidRDefault="00492A0A" w:rsidP="00492A0A">
      <w:pPr>
        <w:jc w:val="right"/>
        <w:rPr>
          <w:rFonts w:ascii="GHEA Grapalat" w:hAnsi="GHEA Grapalat" w:cs="Sylfaen"/>
          <w:i/>
          <w:sz w:val="20"/>
          <w:lang w:val="pt-BR"/>
        </w:rPr>
      </w:pPr>
      <w:r w:rsidRPr="0025742C">
        <w:rPr>
          <w:rFonts w:ascii="GHEA Grapalat" w:hAnsi="GHEA Grapalat" w:cs="Sylfaen"/>
          <w:i/>
          <w:sz w:val="20"/>
          <w:lang w:val="pt-BR"/>
        </w:rPr>
        <w:t xml:space="preserve">«         »              20  թ. կնքված </w:t>
      </w:r>
    </w:p>
    <w:p w14:paraId="58978267" w14:textId="29A4C27F" w:rsidR="00492A0A" w:rsidRPr="0025742C" w:rsidRDefault="005B1A3D" w:rsidP="00492A0A">
      <w:pPr>
        <w:jc w:val="right"/>
        <w:rPr>
          <w:rFonts w:ascii="GHEA Grapalat" w:hAnsi="GHEA Grapalat" w:cs="Sylfaen"/>
          <w:i/>
          <w:sz w:val="20"/>
          <w:lang w:val="pt-BR"/>
        </w:rPr>
      </w:pPr>
      <w:r w:rsidRPr="009B1F32">
        <w:rPr>
          <w:rFonts w:ascii="GHEA Grapalat" w:hAnsi="GHEA Grapalat" w:cs="Sylfaen"/>
          <w:i/>
          <w:sz w:val="20"/>
          <w:szCs w:val="20"/>
          <w:lang w:val="pt-BR"/>
        </w:rPr>
        <w:t>«ԴՓԿ-</w:t>
      </w:r>
      <w:r>
        <w:rPr>
          <w:rFonts w:ascii="GHEA Grapalat" w:hAnsi="GHEA Grapalat" w:cs="Sylfaen"/>
          <w:i/>
          <w:sz w:val="20"/>
          <w:szCs w:val="20"/>
          <w:lang w:val="pt-BR"/>
        </w:rPr>
        <w:t>ԳՀԱՊ</w:t>
      </w:r>
      <w:r w:rsidRPr="009B1F32">
        <w:rPr>
          <w:rFonts w:ascii="GHEA Grapalat" w:hAnsi="GHEA Grapalat" w:cs="Sylfaen"/>
          <w:i/>
          <w:sz w:val="20"/>
          <w:szCs w:val="20"/>
          <w:lang w:val="pt-BR"/>
        </w:rPr>
        <w:t>ՁԲ-</w:t>
      </w:r>
      <w:r w:rsidR="005800F6">
        <w:rPr>
          <w:rFonts w:ascii="GHEA Grapalat" w:hAnsi="GHEA Grapalat" w:cs="Sylfaen"/>
          <w:i/>
          <w:sz w:val="20"/>
          <w:szCs w:val="20"/>
          <w:lang w:val="pt-BR"/>
        </w:rPr>
        <w:t>25/03</w:t>
      </w:r>
      <w:r w:rsidRPr="009B1F32">
        <w:rPr>
          <w:rFonts w:ascii="GHEA Grapalat" w:hAnsi="GHEA Grapalat" w:cs="Sylfaen"/>
          <w:i/>
          <w:sz w:val="20"/>
          <w:szCs w:val="20"/>
          <w:lang w:val="pt-BR"/>
        </w:rPr>
        <w:t xml:space="preserve">» </w:t>
      </w:r>
      <w:r w:rsidR="00492A0A" w:rsidRPr="0025742C">
        <w:rPr>
          <w:rFonts w:ascii="GHEA Grapalat" w:hAnsi="GHEA Grapalat" w:cs="Sylfaen"/>
          <w:i/>
          <w:sz w:val="20"/>
          <w:lang w:val="pt-BR"/>
        </w:rPr>
        <w:t>ծածկագրով պայմանագրի</w:t>
      </w:r>
    </w:p>
    <w:p w14:paraId="47729F81" w14:textId="77777777" w:rsidR="00492A0A" w:rsidRPr="0025742C" w:rsidRDefault="00492A0A" w:rsidP="00492A0A">
      <w:pPr>
        <w:tabs>
          <w:tab w:val="left" w:pos="360"/>
          <w:tab w:val="left" w:pos="540"/>
        </w:tabs>
        <w:jc w:val="center"/>
        <w:rPr>
          <w:rFonts w:ascii="Sylfaen" w:hAnsi="Sylfaen" w:cs="Sylfaen"/>
          <w:b/>
          <w:bCs/>
        </w:rPr>
      </w:pPr>
    </w:p>
    <w:p w14:paraId="135DFBE5" w14:textId="77777777" w:rsidR="00492A0A" w:rsidRPr="0025742C" w:rsidRDefault="00492A0A" w:rsidP="00492A0A">
      <w:pPr>
        <w:tabs>
          <w:tab w:val="left" w:pos="360"/>
          <w:tab w:val="left" w:pos="540"/>
        </w:tabs>
        <w:jc w:val="center"/>
        <w:rPr>
          <w:rFonts w:ascii="Sylfaen" w:hAnsi="Sylfaen" w:cs="Sylfaen"/>
          <w:b/>
          <w:bCs/>
        </w:rPr>
      </w:pPr>
    </w:p>
    <w:p w14:paraId="1795467A" w14:textId="77777777" w:rsidR="00492A0A" w:rsidRPr="0025742C" w:rsidRDefault="00492A0A" w:rsidP="00492A0A">
      <w:pPr>
        <w:ind w:left="-142" w:firstLine="142"/>
        <w:jc w:val="center"/>
        <w:rPr>
          <w:rFonts w:ascii="GHEA Grapalat" w:hAnsi="GHEA Grapalat" w:cs="Sylfaen"/>
        </w:rPr>
      </w:pPr>
    </w:p>
    <w:p w14:paraId="54BD7855" w14:textId="77777777" w:rsidR="00492A0A" w:rsidRPr="0025742C" w:rsidRDefault="00492A0A" w:rsidP="00492A0A">
      <w:pPr>
        <w:jc w:val="center"/>
        <w:rPr>
          <w:rFonts w:ascii="GHEA Grapalat" w:hAnsi="GHEA Grapalat" w:cs="Sylfaen"/>
          <w:bCs/>
          <w:sz w:val="18"/>
          <w:szCs w:val="18"/>
        </w:rPr>
      </w:pPr>
      <w:r w:rsidRPr="0025742C">
        <w:rPr>
          <w:rFonts w:ascii="GHEA Grapalat" w:hAnsi="GHEA Grapalat" w:cs="Sylfaen"/>
          <w:bCs/>
          <w:sz w:val="18"/>
          <w:szCs w:val="18"/>
        </w:rPr>
        <w:t xml:space="preserve">ԱԿՏ    N </w:t>
      </w:r>
      <w:r w:rsidRPr="0025742C">
        <w:rPr>
          <w:rFonts w:ascii="GHEA Grapalat" w:hAnsi="GHEA Grapalat" w:cs="Sylfaen"/>
          <w:bCs/>
          <w:sz w:val="18"/>
          <w:szCs w:val="18"/>
          <w:u w:val="single"/>
        </w:rPr>
        <w:tab/>
      </w:r>
      <w:r w:rsidRPr="0025742C">
        <w:rPr>
          <w:rFonts w:ascii="GHEA Grapalat" w:hAnsi="GHEA Grapalat" w:cs="Sylfaen"/>
          <w:bCs/>
          <w:sz w:val="18"/>
          <w:szCs w:val="18"/>
        </w:rPr>
        <w:t xml:space="preserve">           </w:t>
      </w:r>
    </w:p>
    <w:p w14:paraId="03BE2FB2" w14:textId="77777777" w:rsidR="00492A0A" w:rsidRPr="0025742C" w:rsidRDefault="00492A0A" w:rsidP="00492A0A">
      <w:pPr>
        <w:tabs>
          <w:tab w:val="left" w:pos="360"/>
          <w:tab w:val="left" w:pos="540"/>
          <w:tab w:val="left" w:pos="2250"/>
        </w:tabs>
        <w:jc w:val="center"/>
        <w:rPr>
          <w:rFonts w:ascii="GHEA Grapalat" w:hAnsi="GHEA Grapalat" w:cs="Sylfaen"/>
          <w:bCs/>
          <w:sz w:val="18"/>
          <w:szCs w:val="18"/>
        </w:rPr>
      </w:pPr>
      <w:proofErr w:type="gramStart"/>
      <w:r w:rsidRPr="0025742C">
        <w:rPr>
          <w:rFonts w:ascii="GHEA Grapalat" w:hAnsi="GHEA Grapalat" w:cs="Sylfaen"/>
          <w:bCs/>
          <w:sz w:val="18"/>
          <w:szCs w:val="18"/>
        </w:rPr>
        <w:t>պայմանագրի</w:t>
      </w:r>
      <w:proofErr w:type="gramEnd"/>
      <w:r w:rsidRPr="0025742C">
        <w:rPr>
          <w:rFonts w:ascii="GHEA Grapalat" w:hAnsi="GHEA Grapalat" w:cs="Sylfaen"/>
          <w:bCs/>
          <w:sz w:val="18"/>
          <w:szCs w:val="18"/>
        </w:rPr>
        <w:t xml:space="preserve"> արդյունքը Գնորդին հանձնելու փաստը ֆիքսելու վերաբերյալ                                                                                                                               </w:t>
      </w:r>
    </w:p>
    <w:p w14:paraId="323878D6" w14:textId="77777777" w:rsidR="00492A0A" w:rsidRPr="0025742C" w:rsidRDefault="00492A0A" w:rsidP="00492A0A">
      <w:pPr>
        <w:jc w:val="center"/>
        <w:rPr>
          <w:rFonts w:ascii="GHEA Grapalat" w:hAnsi="GHEA Grapalat" w:cs="Sylfaen"/>
          <w:b/>
          <w:bCs/>
          <w:sz w:val="18"/>
          <w:szCs w:val="18"/>
        </w:rPr>
      </w:pPr>
      <w:r w:rsidRPr="0025742C">
        <w:rPr>
          <w:rFonts w:ascii="GHEA Grapalat" w:hAnsi="GHEA Grapalat" w:cs="Sylfaen"/>
          <w:bCs/>
          <w:sz w:val="18"/>
          <w:szCs w:val="18"/>
        </w:rPr>
        <w:t xml:space="preserve">                                                                                                                        </w:t>
      </w:r>
    </w:p>
    <w:p w14:paraId="3B8073EC" w14:textId="77777777" w:rsidR="00492A0A" w:rsidRPr="0025742C" w:rsidRDefault="00492A0A" w:rsidP="00492A0A">
      <w:pPr>
        <w:tabs>
          <w:tab w:val="left" w:pos="360"/>
          <w:tab w:val="left" w:pos="540"/>
        </w:tabs>
        <w:rPr>
          <w:rFonts w:ascii="GHEA Grapalat" w:hAnsi="GHEA Grapalat" w:cs="Sylfaen"/>
          <w:sz w:val="18"/>
        </w:rPr>
      </w:pPr>
    </w:p>
    <w:p w14:paraId="49EBF7D4" w14:textId="77777777" w:rsidR="00492A0A" w:rsidRPr="0025742C" w:rsidRDefault="00492A0A" w:rsidP="00492A0A">
      <w:pPr>
        <w:tabs>
          <w:tab w:val="left" w:pos="360"/>
          <w:tab w:val="left" w:pos="540"/>
        </w:tabs>
        <w:ind w:left="-540" w:firstLine="180"/>
        <w:jc w:val="both"/>
        <w:rPr>
          <w:rFonts w:ascii="GHEA Grapalat" w:hAnsi="GHEA Grapalat" w:cs="Sylfaen"/>
          <w:sz w:val="20"/>
        </w:rPr>
      </w:pPr>
      <w:r w:rsidRPr="0025742C">
        <w:rPr>
          <w:rFonts w:ascii="GHEA Grapalat" w:hAnsi="GHEA Grapalat" w:cs="Sylfaen"/>
          <w:sz w:val="20"/>
        </w:rPr>
        <w:tab/>
      </w:r>
      <w:r w:rsidRPr="0025742C">
        <w:rPr>
          <w:rFonts w:ascii="GHEA Grapalat" w:hAnsi="GHEA Grapalat" w:cs="Sylfaen"/>
          <w:sz w:val="20"/>
          <w:lang w:val="hy-AM"/>
        </w:rPr>
        <w:t xml:space="preserve">Սույնով </w:t>
      </w:r>
      <w:r w:rsidRPr="0025742C">
        <w:rPr>
          <w:rFonts w:ascii="GHEA Grapalat" w:hAnsi="GHEA Grapalat" w:cs="Sylfaen"/>
          <w:sz w:val="20"/>
        </w:rPr>
        <w:t>արձանագրվում է</w:t>
      </w:r>
      <w:r w:rsidRPr="0025742C">
        <w:rPr>
          <w:rFonts w:ascii="GHEA Grapalat" w:hAnsi="GHEA Grapalat" w:cs="Sylfaen"/>
          <w:sz w:val="20"/>
          <w:lang w:val="hy-AM"/>
        </w:rPr>
        <w:t xml:space="preserve">, որ </w:t>
      </w:r>
      <w:r w:rsidRPr="0025742C">
        <w:rPr>
          <w:rFonts w:ascii="GHEA Grapalat" w:hAnsi="GHEA Grapalat" w:cs="Sylfaen"/>
          <w:sz w:val="20"/>
          <w:u w:val="single"/>
        </w:rPr>
        <w:tab/>
      </w:r>
      <w:r w:rsidRPr="0025742C">
        <w:rPr>
          <w:rFonts w:ascii="GHEA Grapalat" w:hAnsi="GHEA Grapalat" w:cs="Sylfaen"/>
          <w:sz w:val="20"/>
          <w:u w:val="single"/>
        </w:rPr>
        <w:tab/>
        <w:t xml:space="preserve">        </w:t>
      </w:r>
      <w:r w:rsidRPr="0025742C">
        <w:rPr>
          <w:rFonts w:ascii="GHEA Grapalat" w:hAnsi="GHEA Grapalat" w:cs="Sylfaen"/>
          <w:sz w:val="20"/>
        </w:rPr>
        <w:t xml:space="preserve">-ի (այսուհետ` Գնորդ) </w:t>
      </w:r>
      <w:r w:rsidRPr="0025742C">
        <w:rPr>
          <w:rFonts w:ascii="GHEA Grapalat" w:hAnsi="GHEA Grapalat" w:cs="Sylfaen"/>
          <w:sz w:val="20"/>
          <w:lang w:val="hy-AM"/>
        </w:rPr>
        <w:t xml:space="preserve">և </w:t>
      </w:r>
      <w:r w:rsidRPr="0025742C">
        <w:rPr>
          <w:rFonts w:ascii="GHEA Grapalat" w:hAnsi="GHEA Grapalat" w:cs="Sylfaen"/>
          <w:sz w:val="20"/>
        </w:rPr>
        <w:t xml:space="preserve"> </w:t>
      </w:r>
      <w:r w:rsidRPr="0025742C">
        <w:rPr>
          <w:rFonts w:ascii="GHEA Grapalat" w:hAnsi="GHEA Grapalat" w:cs="Sylfaen"/>
          <w:sz w:val="20"/>
          <w:u w:val="single"/>
        </w:rPr>
        <w:tab/>
      </w:r>
      <w:r w:rsidRPr="0025742C">
        <w:rPr>
          <w:rFonts w:ascii="GHEA Grapalat" w:hAnsi="GHEA Grapalat" w:cs="Sylfaen"/>
          <w:sz w:val="20"/>
          <w:u w:val="single"/>
        </w:rPr>
        <w:tab/>
      </w:r>
      <w:r w:rsidRPr="0025742C">
        <w:rPr>
          <w:rFonts w:ascii="GHEA Grapalat" w:hAnsi="GHEA Grapalat" w:cs="Sylfaen"/>
          <w:sz w:val="20"/>
          <w:u w:val="single"/>
        </w:rPr>
        <w:tab/>
      </w:r>
      <w:r w:rsidRPr="0025742C">
        <w:rPr>
          <w:rFonts w:ascii="GHEA Grapalat" w:hAnsi="GHEA Grapalat" w:cs="Sylfaen"/>
          <w:sz w:val="20"/>
          <w:u w:val="single"/>
        </w:rPr>
        <w:tab/>
      </w:r>
    </w:p>
    <w:p w14:paraId="7C8F6AB6" w14:textId="77777777" w:rsidR="00492A0A" w:rsidRPr="0025742C" w:rsidRDefault="00492A0A" w:rsidP="00492A0A">
      <w:pPr>
        <w:tabs>
          <w:tab w:val="left" w:pos="360"/>
          <w:tab w:val="left" w:pos="540"/>
        </w:tabs>
        <w:ind w:left="-540" w:firstLine="180"/>
        <w:jc w:val="both"/>
        <w:rPr>
          <w:rFonts w:ascii="GHEA Grapalat" w:hAnsi="GHEA Grapalat" w:cs="Sylfaen"/>
          <w:sz w:val="12"/>
          <w:szCs w:val="16"/>
        </w:rPr>
      </w:pPr>
      <w:r w:rsidRPr="0025742C">
        <w:rPr>
          <w:rFonts w:ascii="GHEA Grapalat" w:hAnsi="GHEA Grapalat" w:cs="Sylfaen"/>
          <w:sz w:val="20"/>
        </w:rPr>
        <w:tab/>
      </w:r>
      <w:r w:rsidRPr="0025742C">
        <w:rPr>
          <w:rFonts w:ascii="GHEA Grapalat" w:hAnsi="GHEA Grapalat" w:cs="Sylfaen"/>
          <w:sz w:val="20"/>
        </w:rPr>
        <w:tab/>
      </w:r>
      <w:r w:rsidRPr="0025742C">
        <w:rPr>
          <w:rFonts w:ascii="GHEA Grapalat" w:hAnsi="GHEA Grapalat" w:cs="Sylfaen"/>
          <w:sz w:val="20"/>
        </w:rPr>
        <w:tab/>
      </w:r>
      <w:r w:rsidRPr="0025742C">
        <w:rPr>
          <w:rFonts w:ascii="GHEA Grapalat" w:hAnsi="GHEA Grapalat" w:cs="Sylfaen"/>
          <w:sz w:val="20"/>
        </w:rPr>
        <w:tab/>
      </w:r>
      <w:r w:rsidRPr="0025742C">
        <w:rPr>
          <w:rFonts w:ascii="GHEA Grapalat" w:hAnsi="GHEA Grapalat" w:cs="Sylfaen"/>
          <w:sz w:val="20"/>
        </w:rPr>
        <w:tab/>
      </w:r>
      <w:r w:rsidRPr="0025742C">
        <w:rPr>
          <w:rFonts w:ascii="GHEA Grapalat" w:hAnsi="GHEA Grapalat" w:cs="Sylfaen"/>
          <w:sz w:val="20"/>
        </w:rPr>
        <w:tab/>
        <w:t xml:space="preserve">        </w:t>
      </w:r>
      <w:r w:rsidRPr="0025742C">
        <w:rPr>
          <w:rFonts w:ascii="GHEA Grapalat" w:hAnsi="GHEA Grapalat" w:cs="Sylfaen"/>
          <w:sz w:val="12"/>
          <w:szCs w:val="16"/>
        </w:rPr>
        <w:t xml:space="preserve">Գնորդի անվանումը     </w:t>
      </w:r>
      <w:r w:rsidRPr="0025742C">
        <w:rPr>
          <w:rFonts w:ascii="GHEA Grapalat" w:hAnsi="GHEA Grapalat" w:cs="Sylfaen"/>
          <w:sz w:val="12"/>
          <w:szCs w:val="16"/>
        </w:rPr>
        <w:tab/>
      </w:r>
      <w:r w:rsidRPr="0025742C">
        <w:rPr>
          <w:rFonts w:ascii="GHEA Grapalat" w:hAnsi="GHEA Grapalat" w:cs="Sylfaen"/>
          <w:sz w:val="12"/>
          <w:szCs w:val="16"/>
        </w:rPr>
        <w:tab/>
      </w:r>
      <w:r w:rsidRPr="0025742C">
        <w:rPr>
          <w:rFonts w:ascii="GHEA Grapalat" w:hAnsi="GHEA Grapalat" w:cs="Sylfaen"/>
          <w:sz w:val="12"/>
          <w:szCs w:val="16"/>
        </w:rPr>
        <w:tab/>
      </w:r>
      <w:r w:rsidRPr="0025742C">
        <w:rPr>
          <w:rFonts w:ascii="GHEA Grapalat" w:hAnsi="GHEA Grapalat" w:cs="Sylfaen"/>
          <w:sz w:val="12"/>
          <w:szCs w:val="16"/>
        </w:rPr>
        <w:tab/>
        <w:t xml:space="preserve">            Վաճառողի անվանումը</w:t>
      </w:r>
      <w:r w:rsidRPr="0025742C">
        <w:rPr>
          <w:rFonts w:ascii="GHEA Grapalat" w:hAnsi="GHEA Grapalat" w:cs="Sylfaen"/>
          <w:sz w:val="12"/>
          <w:szCs w:val="16"/>
        </w:rPr>
        <w:tab/>
      </w:r>
    </w:p>
    <w:p w14:paraId="24FDBB22" w14:textId="77777777" w:rsidR="00492A0A" w:rsidRPr="0025742C" w:rsidRDefault="00492A0A" w:rsidP="00492A0A">
      <w:pPr>
        <w:tabs>
          <w:tab w:val="left" w:pos="360"/>
          <w:tab w:val="left" w:pos="540"/>
        </w:tabs>
        <w:ind w:right="-360"/>
        <w:jc w:val="both"/>
        <w:rPr>
          <w:rFonts w:ascii="GHEA Grapalat" w:hAnsi="GHEA Grapalat" w:cs="Sylfaen"/>
          <w:sz w:val="20"/>
          <w:u w:val="single"/>
          <w:lang w:val="hy-AM"/>
        </w:rPr>
      </w:pPr>
      <w:r w:rsidRPr="0025742C">
        <w:rPr>
          <w:rFonts w:ascii="GHEA Grapalat" w:hAnsi="GHEA Grapalat" w:cs="Sylfaen"/>
          <w:sz w:val="20"/>
          <w:lang w:val="hy-AM"/>
        </w:rPr>
        <w:t xml:space="preserve">(այսուհետ` </w:t>
      </w:r>
      <w:r w:rsidRPr="0025742C">
        <w:rPr>
          <w:rFonts w:ascii="GHEA Grapalat" w:hAnsi="GHEA Grapalat" w:cs="Sylfaen"/>
          <w:sz w:val="20"/>
        </w:rPr>
        <w:t>Վաճառող</w:t>
      </w:r>
      <w:r w:rsidRPr="0025742C">
        <w:rPr>
          <w:rFonts w:ascii="GHEA Grapalat" w:hAnsi="GHEA Grapalat" w:cs="Sylfaen"/>
          <w:sz w:val="20"/>
          <w:lang w:val="hy-AM"/>
        </w:rPr>
        <w:t>)</w:t>
      </w:r>
      <w:r w:rsidRPr="0025742C">
        <w:rPr>
          <w:rFonts w:ascii="GHEA Grapalat" w:hAnsi="GHEA Grapalat" w:cs="Sylfaen"/>
          <w:sz w:val="20"/>
        </w:rPr>
        <w:t xml:space="preserve"> միջև 20     թ. </w:t>
      </w:r>
      <w:r w:rsidRPr="0025742C">
        <w:rPr>
          <w:rFonts w:ascii="GHEA Grapalat" w:hAnsi="GHEA Grapalat" w:cs="Sylfaen"/>
          <w:sz w:val="20"/>
          <w:u w:val="single"/>
        </w:rPr>
        <w:tab/>
      </w:r>
      <w:r w:rsidRPr="0025742C">
        <w:rPr>
          <w:rFonts w:ascii="GHEA Grapalat" w:hAnsi="GHEA Grapalat" w:cs="Sylfaen"/>
          <w:sz w:val="20"/>
          <w:u w:val="single"/>
        </w:rPr>
        <w:tab/>
      </w:r>
      <w:r w:rsidRPr="0025742C">
        <w:rPr>
          <w:rFonts w:ascii="GHEA Grapalat" w:hAnsi="GHEA Grapalat" w:cs="Sylfaen"/>
          <w:sz w:val="20"/>
          <w:u w:val="single"/>
        </w:rPr>
        <w:tab/>
      </w:r>
      <w:r w:rsidRPr="0025742C">
        <w:rPr>
          <w:rFonts w:ascii="GHEA Grapalat" w:hAnsi="GHEA Grapalat" w:cs="Sylfaen"/>
          <w:sz w:val="20"/>
          <w:u w:val="single"/>
        </w:rPr>
        <w:tab/>
      </w:r>
      <w:r w:rsidRPr="0025742C">
        <w:rPr>
          <w:rFonts w:ascii="GHEA Grapalat" w:hAnsi="GHEA Grapalat" w:cs="Sylfaen"/>
          <w:sz w:val="20"/>
          <w:lang w:val="hy-AM"/>
        </w:rPr>
        <w:t xml:space="preserve"> -ին կնքված N </w:t>
      </w:r>
      <w:r w:rsidRPr="0025742C">
        <w:rPr>
          <w:rFonts w:ascii="GHEA Grapalat" w:hAnsi="GHEA Grapalat" w:cs="Sylfaen"/>
          <w:sz w:val="20"/>
          <w:u w:val="single"/>
          <w:lang w:val="hy-AM"/>
        </w:rPr>
        <w:tab/>
      </w:r>
      <w:r w:rsidRPr="0025742C">
        <w:rPr>
          <w:rFonts w:ascii="GHEA Grapalat" w:hAnsi="GHEA Grapalat" w:cs="Sylfaen"/>
          <w:sz w:val="20"/>
          <w:u w:val="single"/>
          <w:lang w:val="hy-AM"/>
        </w:rPr>
        <w:tab/>
      </w:r>
      <w:r w:rsidRPr="0025742C">
        <w:rPr>
          <w:rFonts w:ascii="GHEA Grapalat" w:hAnsi="GHEA Grapalat" w:cs="Sylfaen"/>
          <w:sz w:val="20"/>
          <w:u w:val="single"/>
          <w:lang w:val="hy-AM"/>
        </w:rPr>
        <w:tab/>
      </w:r>
      <w:r w:rsidRPr="0025742C">
        <w:rPr>
          <w:rFonts w:ascii="GHEA Grapalat" w:hAnsi="GHEA Grapalat" w:cs="Sylfaen"/>
          <w:sz w:val="20"/>
          <w:u w:val="single"/>
          <w:lang w:val="hy-AM"/>
        </w:rPr>
        <w:tab/>
      </w:r>
    </w:p>
    <w:p w14:paraId="3500DA4C" w14:textId="77777777" w:rsidR="00492A0A" w:rsidRPr="0025742C" w:rsidRDefault="00492A0A" w:rsidP="00492A0A">
      <w:pPr>
        <w:tabs>
          <w:tab w:val="left" w:pos="360"/>
          <w:tab w:val="left" w:pos="540"/>
        </w:tabs>
        <w:ind w:right="-360"/>
        <w:jc w:val="both"/>
        <w:rPr>
          <w:rFonts w:ascii="GHEA Grapalat" w:hAnsi="GHEA Grapalat" w:cs="Sylfaen"/>
          <w:sz w:val="12"/>
          <w:szCs w:val="16"/>
          <w:lang w:val="hy-AM"/>
        </w:rPr>
      </w:pPr>
      <w:r w:rsidRPr="0025742C">
        <w:rPr>
          <w:rFonts w:ascii="GHEA Grapalat" w:hAnsi="GHEA Grapalat" w:cs="Sylfaen"/>
          <w:sz w:val="12"/>
          <w:szCs w:val="16"/>
          <w:lang w:val="hy-AM"/>
        </w:rPr>
        <w:tab/>
      </w:r>
      <w:r w:rsidRPr="0025742C">
        <w:rPr>
          <w:rFonts w:ascii="GHEA Grapalat" w:hAnsi="GHEA Grapalat" w:cs="Sylfaen"/>
          <w:sz w:val="12"/>
          <w:szCs w:val="16"/>
          <w:lang w:val="hy-AM"/>
        </w:rPr>
        <w:tab/>
      </w:r>
      <w:r w:rsidRPr="0025742C">
        <w:rPr>
          <w:rFonts w:ascii="GHEA Grapalat" w:hAnsi="GHEA Grapalat" w:cs="Sylfaen"/>
          <w:sz w:val="12"/>
          <w:szCs w:val="16"/>
          <w:lang w:val="hy-AM"/>
        </w:rPr>
        <w:tab/>
      </w:r>
      <w:r w:rsidRPr="0025742C">
        <w:rPr>
          <w:rFonts w:ascii="GHEA Grapalat" w:hAnsi="GHEA Grapalat" w:cs="Sylfaen"/>
          <w:sz w:val="12"/>
          <w:szCs w:val="16"/>
          <w:lang w:val="hy-AM"/>
        </w:rPr>
        <w:tab/>
      </w:r>
      <w:r w:rsidRPr="0025742C">
        <w:rPr>
          <w:rFonts w:ascii="GHEA Grapalat" w:hAnsi="GHEA Grapalat" w:cs="Sylfaen"/>
          <w:sz w:val="12"/>
          <w:szCs w:val="16"/>
          <w:lang w:val="hy-AM"/>
        </w:rPr>
        <w:tab/>
      </w:r>
      <w:r w:rsidRPr="0025742C">
        <w:rPr>
          <w:rFonts w:ascii="GHEA Grapalat" w:hAnsi="GHEA Grapalat" w:cs="Sylfaen"/>
          <w:sz w:val="12"/>
          <w:szCs w:val="16"/>
          <w:lang w:val="hy-AM"/>
        </w:rPr>
        <w:tab/>
      </w:r>
      <w:r w:rsidRPr="0025742C">
        <w:rPr>
          <w:rFonts w:ascii="GHEA Grapalat" w:hAnsi="GHEA Grapalat" w:cs="Sylfaen"/>
          <w:sz w:val="12"/>
          <w:szCs w:val="16"/>
          <w:lang w:val="hy-AM"/>
        </w:rPr>
        <w:tab/>
        <w:t>պայմանագրի կնքման ամսաթիվը</w:t>
      </w:r>
      <w:r w:rsidRPr="0025742C">
        <w:rPr>
          <w:rFonts w:ascii="GHEA Grapalat" w:hAnsi="GHEA Grapalat" w:cs="Sylfaen"/>
          <w:sz w:val="12"/>
          <w:szCs w:val="16"/>
          <w:lang w:val="hy-AM"/>
        </w:rPr>
        <w:tab/>
      </w:r>
      <w:r w:rsidRPr="0025742C">
        <w:rPr>
          <w:rFonts w:ascii="GHEA Grapalat" w:hAnsi="GHEA Grapalat" w:cs="Sylfaen"/>
          <w:sz w:val="12"/>
          <w:szCs w:val="16"/>
          <w:lang w:val="hy-AM"/>
        </w:rPr>
        <w:tab/>
      </w:r>
      <w:r w:rsidRPr="0025742C">
        <w:rPr>
          <w:rFonts w:ascii="GHEA Grapalat" w:hAnsi="GHEA Grapalat" w:cs="Sylfaen"/>
          <w:sz w:val="12"/>
          <w:szCs w:val="16"/>
          <w:lang w:val="hy-AM"/>
        </w:rPr>
        <w:tab/>
        <w:t xml:space="preserve">      պայմանագրի համարը</w:t>
      </w:r>
      <w:r w:rsidRPr="0025742C">
        <w:rPr>
          <w:rFonts w:ascii="GHEA Grapalat" w:hAnsi="GHEA Grapalat" w:cs="Sylfaen"/>
          <w:sz w:val="12"/>
          <w:szCs w:val="16"/>
          <w:lang w:val="hy-AM"/>
        </w:rPr>
        <w:tab/>
      </w:r>
      <w:r w:rsidRPr="0025742C">
        <w:rPr>
          <w:rFonts w:ascii="GHEA Grapalat" w:hAnsi="GHEA Grapalat" w:cs="Sylfaen"/>
          <w:sz w:val="12"/>
          <w:szCs w:val="16"/>
          <w:lang w:val="hy-AM"/>
        </w:rPr>
        <w:tab/>
      </w:r>
    </w:p>
    <w:p w14:paraId="7CC3725E" w14:textId="77777777" w:rsidR="00492A0A" w:rsidRPr="0025742C" w:rsidRDefault="00492A0A" w:rsidP="00492A0A">
      <w:pPr>
        <w:tabs>
          <w:tab w:val="left" w:pos="360"/>
          <w:tab w:val="left" w:pos="540"/>
        </w:tabs>
        <w:jc w:val="both"/>
        <w:rPr>
          <w:rFonts w:ascii="GHEA Grapalat" w:hAnsi="GHEA Grapalat" w:cs="Sylfaen"/>
          <w:sz w:val="20"/>
          <w:lang w:val="hy-AM"/>
        </w:rPr>
      </w:pPr>
      <w:r w:rsidRPr="0025742C">
        <w:rPr>
          <w:rFonts w:ascii="GHEA Grapalat" w:hAnsi="GHEA Grapalat" w:cs="Sylfaen"/>
          <w:sz w:val="20"/>
          <w:lang w:val="hy-AM"/>
        </w:rPr>
        <w:t xml:space="preserve">պայմանագրի շրջանակներում Վաճառողը  20  թ. </w:t>
      </w:r>
      <w:r w:rsidRPr="0025742C">
        <w:rPr>
          <w:rFonts w:ascii="GHEA Grapalat" w:hAnsi="GHEA Grapalat" w:cs="Sylfaen"/>
          <w:sz w:val="20"/>
          <w:u w:val="single"/>
          <w:lang w:val="hy-AM"/>
        </w:rPr>
        <w:tab/>
      </w:r>
      <w:r w:rsidRPr="0025742C">
        <w:rPr>
          <w:rFonts w:ascii="GHEA Grapalat" w:hAnsi="GHEA Grapalat" w:cs="Sylfaen"/>
          <w:sz w:val="20"/>
          <w:u w:val="single"/>
          <w:lang w:val="hy-AM"/>
        </w:rPr>
        <w:tab/>
      </w:r>
      <w:r w:rsidRPr="0025742C">
        <w:rPr>
          <w:rFonts w:ascii="GHEA Grapalat" w:hAnsi="GHEA Grapalat" w:cs="Sylfaen"/>
          <w:sz w:val="20"/>
          <w:u w:val="single"/>
          <w:lang w:val="hy-AM"/>
        </w:rPr>
        <w:tab/>
      </w:r>
      <w:r w:rsidRPr="0025742C">
        <w:rPr>
          <w:rFonts w:ascii="GHEA Grapalat" w:hAnsi="GHEA Grapalat" w:cs="Sylfaen"/>
          <w:sz w:val="20"/>
          <w:lang w:val="hy-AM"/>
        </w:rPr>
        <w:t>-ին հանձնման-ընդունման նպատակով Գնորդին հանձնեց ստորև նշված ապրանքները.</w:t>
      </w:r>
    </w:p>
    <w:p w14:paraId="71077B67" w14:textId="77777777" w:rsidR="00492A0A" w:rsidRPr="0025742C" w:rsidRDefault="00492A0A" w:rsidP="00492A0A">
      <w:pPr>
        <w:tabs>
          <w:tab w:val="left" w:pos="2972"/>
        </w:tabs>
        <w:jc w:val="both"/>
        <w:rPr>
          <w:rFonts w:ascii="GHEA Grapalat" w:hAnsi="GHEA Grapalat" w:cs="Sylfaen"/>
          <w:sz w:val="20"/>
          <w:lang w:val="hy-AM"/>
        </w:rPr>
      </w:pPr>
      <w:r w:rsidRPr="0025742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92A0A" w:rsidRPr="0025742C" w14:paraId="357C58B3" w14:textId="77777777" w:rsidTr="00492A0A">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471616FA" w14:textId="77777777" w:rsidR="00492A0A" w:rsidRPr="0025742C" w:rsidRDefault="00492A0A" w:rsidP="00492A0A">
            <w:pPr>
              <w:jc w:val="center"/>
              <w:rPr>
                <w:rFonts w:ascii="GHEA Grapalat" w:hAnsi="GHEA Grapalat" w:cs="Sylfaen"/>
                <w:bCs/>
                <w:sz w:val="18"/>
                <w:szCs w:val="18"/>
                <w:lang w:eastAsia="ru-RU"/>
              </w:rPr>
            </w:pPr>
            <w:r w:rsidRPr="0025742C">
              <w:rPr>
                <w:rFonts w:ascii="GHEA Grapalat" w:hAnsi="GHEA Grapalat" w:cs="Sylfaen"/>
                <w:bCs/>
                <w:sz w:val="18"/>
                <w:szCs w:val="18"/>
                <w:lang w:eastAsia="ru-RU"/>
              </w:rPr>
              <w:t>Ապրանքի</w:t>
            </w:r>
          </w:p>
        </w:tc>
      </w:tr>
      <w:tr w:rsidR="00492A0A" w:rsidRPr="0025742C" w14:paraId="484A20FD" w14:textId="77777777" w:rsidTr="00492A0A">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E63A9BC" w14:textId="77777777" w:rsidR="00492A0A" w:rsidRPr="0025742C" w:rsidRDefault="00492A0A" w:rsidP="00492A0A">
            <w:pPr>
              <w:jc w:val="center"/>
              <w:rPr>
                <w:rFonts w:ascii="GHEA Grapalat" w:hAnsi="GHEA Grapalat"/>
                <w:sz w:val="18"/>
                <w:szCs w:val="18"/>
              </w:rPr>
            </w:pPr>
            <w:r w:rsidRPr="0025742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07381EA" w14:textId="77777777" w:rsidR="00492A0A" w:rsidRPr="0025742C" w:rsidRDefault="00492A0A" w:rsidP="00492A0A">
            <w:pPr>
              <w:jc w:val="center"/>
              <w:rPr>
                <w:rFonts w:ascii="GHEA Grapalat" w:hAnsi="GHEA Grapalat"/>
                <w:sz w:val="18"/>
                <w:szCs w:val="18"/>
              </w:rPr>
            </w:pPr>
            <w:r w:rsidRPr="0025742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7A4BC825" w14:textId="77777777" w:rsidR="00492A0A" w:rsidRPr="0025742C" w:rsidRDefault="00492A0A" w:rsidP="00492A0A">
            <w:pPr>
              <w:jc w:val="center"/>
              <w:rPr>
                <w:rFonts w:ascii="GHEA Grapalat" w:hAnsi="GHEA Grapalat"/>
                <w:sz w:val="18"/>
                <w:szCs w:val="18"/>
              </w:rPr>
            </w:pPr>
            <w:r w:rsidRPr="0025742C">
              <w:rPr>
                <w:rFonts w:ascii="GHEA Grapalat" w:hAnsi="GHEA Grapalat" w:cs="Sylfaen"/>
                <w:sz w:val="18"/>
                <w:szCs w:val="18"/>
              </w:rPr>
              <w:t>քանակը</w:t>
            </w:r>
            <w:r w:rsidRPr="0025742C">
              <w:rPr>
                <w:rFonts w:ascii="GHEA Grapalat" w:hAnsi="GHEA Grapalat"/>
                <w:sz w:val="18"/>
                <w:szCs w:val="18"/>
              </w:rPr>
              <w:t xml:space="preserve"> (</w:t>
            </w:r>
            <w:r w:rsidRPr="0025742C">
              <w:rPr>
                <w:rFonts w:ascii="GHEA Grapalat" w:hAnsi="GHEA Grapalat" w:cs="Sylfaen"/>
                <w:sz w:val="18"/>
                <w:szCs w:val="18"/>
              </w:rPr>
              <w:t>փաստացի</w:t>
            </w:r>
            <w:r w:rsidRPr="0025742C">
              <w:rPr>
                <w:rFonts w:ascii="GHEA Grapalat" w:hAnsi="GHEA Grapalat"/>
                <w:sz w:val="18"/>
                <w:szCs w:val="18"/>
              </w:rPr>
              <w:t>)</w:t>
            </w:r>
          </w:p>
        </w:tc>
      </w:tr>
      <w:tr w:rsidR="00492A0A" w:rsidRPr="0025742C" w14:paraId="52F700EE" w14:textId="77777777" w:rsidTr="00492A0A">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EE052F7" w14:textId="77777777" w:rsidR="00492A0A" w:rsidRPr="0025742C" w:rsidRDefault="00492A0A" w:rsidP="00492A0A">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EDBAB64" w14:textId="77777777" w:rsidR="00492A0A" w:rsidRPr="0025742C" w:rsidRDefault="00492A0A" w:rsidP="00492A0A">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4AF71E" w14:textId="77777777" w:rsidR="00492A0A" w:rsidRPr="0025742C" w:rsidRDefault="00492A0A" w:rsidP="00492A0A">
            <w:pPr>
              <w:jc w:val="center"/>
              <w:rPr>
                <w:rFonts w:ascii="GHEA Grapalat" w:hAnsi="GHEA Grapalat" w:cs="Sylfaen"/>
                <w:sz w:val="18"/>
                <w:szCs w:val="18"/>
                <w:lang w:val="ru-RU" w:eastAsia="ru-RU"/>
              </w:rPr>
            </w:pPr>
          </w:p>
        </w:tc>
      </w:tr>
      <w:tr w:rsidR="00492A0A" w:rsidRPr="0025742C" w14:paraId="53694D61" w14:textId="77777777" w:rsidTr="00492A0A">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8EB8BCA" w14:textId="77777777" w:rsidR="00492A0A" w:rsidRPr="0025742C" w:rsidRDefault="00492A0A" w:rsidP="00492A0A">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F5EC2B7" w14:textId="77777777" w:rsidR="00492A0A" w:rsidRPr="0025742C" w:rsidRDefault="00492A0A" w:rsidP="00492A0A">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160A365" w14:textId="77777777" w:rsidR="00492A0A" w:rsidRPr="0025742C" w:rsidRDefault="00492A0A" w:rsidP="00492A0A">
            <w:pPr>
              <w:jc w:val="center"/>
              <w:rPr>
                <w:rFonts w:ascii="GHEA Grapalat" w:hAnsi="GHEA Grapalat" w:cs="Sylfaen"/>
                <w:sz w:val="18"/>
                <w:szCs w:val="18"/>
                <w:lang w:val="ru-RU" w:eastAsia="ru-RU"/>
              </w:rPr>
            </w:pPr>
          </w:p>
        </w:tc>
      </w:tr>
    </w:tbl>
    <w:p w14:paraId="09CA6D77" w14:textId="77777777" w:rsidR="00492A0A" w:rsidRPr="0025742C" w:rsidRDefault="00492A0A" w:rsidP="00492A0A">
      <w:pPr>
        <w:tabs>
          <w:tab w:val="left" w:pos="360"/>
          <w:tab w:val="left" w:pos="540"/>
        </w:tabs>
        <w:jc w:val="both"/>
        <w:rPr>
          <w:rFonts w:ascii="GHEA Grapalat" w:hAnsi="GHEA Grapalat" w:cs="Sylfaen"/>
          <w:lang w:eastAsia="ru-RU"/>
        </w:rPr>
      </w:pPr>
    </w:p>
    <w:p w14:paraId="35D61EEF" w14:textId="77777777" w:rsidR="00492A0A" w:rsidRPr="0025742C" w:rsidRDefault="00492A0A" w:rsidP="00492A0A">
      <w:pPr>
        <w:tabs>
          <w:tab w:val="left" w:pos="360"/>
          <w:tab w:val="left" w:pos="540"/>
        </w:tabs>
        <w:jc w:val="both"/>
        <w:rPr>
          <w:rFonts w:ascii="GHEA Grapalat" w:hAnsi="GHEA Grapalat" w:cs="Sylfaen"/>
          <w:sz w:val="20"/>
        </w:rPr>
      </w:pPr>
      <w:r w:rsidRPr="0025742C">
        <w:rPr>
          <w:rFonts w:ascii="GHEA Grapalat" w:hAnsi="GHEA Grapalat" w:cs="Sylfaen"/>
          <w:sz w:val="20"/>
        </w:rPr>
        <w:t>Սույն ակտը կազմված է 2 օրինակից, յուրաքանչյուր կողմին տրամադրվում է մեկական օրինակ:</w:t>
      </w:r>
    </w:p>
    <w:p w14:paraId="726D9335" w14:textId="77777777" w:rsidR="00492A0A" w:rsidRPr="0025742C" w:rsidRDefault="00492A0A" w:rsidP="00492A0A">
      <w:pPr>
        <w:tabs>
          <w:tab w:val="left" w:pos="360"/>
          <w:tab w:val="left" w:pos="540"/>
        </w:tabs>
        <w:rPr>
          <w:rFonts w:ascii="GHEA Grapalat" w:hAnsi="GHEA Grapalat" w:cs="Sylfaen"/>
          <w:lang w:val="hy-AM"/>
        </w:rPr>
      </w:pPr>
    </w:p>
    <w:p w14:paraId="70B55708" w14:textId="77777777" w:rsidR="00492A0A" w:rsidRPr="0025742C" w:rsidRDefault="00492A0A" w:rsidP="00492A0A">
      <w:pPr>
        <w:jc w:val="center"/>
        <w:rPr>
          <w:rFonts w:ascii="GHEA Grapalat" w:hAnsi="GHEA Grapalat" w:cs="Sylfaen"/>
          <w:lang w:val="hy-AM"/>
        </w:rPr>
      </w:pPr>
    </w:p>
    <w:p w14:paraId="77D8B4A1" w14:textId="77777777" w:rsidR="00492A0A" w:rsidRPr="0025742C" w:rsidRDefault="00492A0A" w:rsidP="00492A0A">
      <w:pPr>
        <w:jc w:val="center"/>
        <w:rPr>
          <w:rFonts w:ascii="GHEA Grapalat" w:hAnsi="GHEA Grapalat" w:cs="Sylfaen"/>
          <w:sz w:val="14"/>
          <w:szCs w:val="14"/>
          <w:lang w:val="hy-AM"/>
        </w:rPr>
      </w:pPr>
    </w:p>
    <w:p w14:paraId="4F9685E4" w14:textId="77777777" w:rsidR="00492A0A" w:rsidRPr="0025742C" w:rsidRDefault="00492A0A" w:rsidP="00492A0A">
      <w:pPr>
        <w:jc w:val="center"/>
        <w:rPr>
          <w:rFonts w:ascii="GHEA Grapalat" w:hAnsi="GHEA Grapalat" w:cs="Sylfaen"/>
          <w:lang w:val="hy-AM"/>
        </w:rPr>
      </w:pPr>
    </w:p>
    <w:p w14:paraId="5C9B49FA" w14:textId="77777777" w:rsidR="00492A0A" w:rsidRPr="0025742C" w:rsidRDefault="00492A0A" w:rsidP="00492A0A">
      <w:pPr>
        <w:jc w:val="center"/>
        <w:rPr>
          <w:rFonts w:ascii="GHEA Grapalat" w:hAnsi="GHEA Grapalat" w:cs="Sylfaen"/>
        </w:rPr>
      </w:pPr>
      <w:r w:rsidRPr="0025742C">
        <w:rPr>
          <w:rFonts w:ascii="GHEA Grapalat" w:hAnsi="GHEA Grapalat" w:cs="Sylfaen"/>
        </w:rPr>
        <w:t>ԿՈՂՄԵՐԸ</w:t>
      </w:r>
    </w:p>
    <w:p w14:paraId="4C71E6F8" w14:textId="77777777" w:rsidR="00492A0A" w:rsidRPr="0025742C" w:rsidRDefault="00492A0A" w:rsidP="00492A0A">
      <w:pPr>
        <w:jc w:val="center"/>
        <w:rPr>
          <w:rFonts w:ascii="GHEA Grapalat" w:hAnsi="GHEA Grapalat" w:cs="Sylfaen"/>
        </w:rPr>
      </w:pPr>
    </w:p>
    <w:p w14:paraId="48B68831" w14:textId="77777777" w:rsidR="00492A0A" w:rsidRPr="0025742C" w:rsidRDefault="00492A0A" w:rsidP="00492A0A">
      <w:pPr>
        <w:tabs>
          <w:tab w:val="left" w:pos="360"/>
          <w:tab w:val="left" w:pos="540"/>
        </w:tabs>
        <w:rPr>
          <w:rFonts w:ascii="GHEA Grapalat" w:hAnsi="GHEA Grapalat" w:cs="Sylfaen"/>
        </w:rPr>
      </w:pPr>
    </w:p>
    <w:p w14:paraId="1D93A050" w14:textId="77777777" w:rsidR="00492A0A" w:rsidRPr="0025742C" w:rsidRDefault="00492A0A" w:rsidP="00492A0A">
      <w:pPr>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785"/>
        <w:gridCol w:w="5223"/>
      </w:tblGrid>
      <w:tr w:rsidR="00492A0A" w:rsidRPr="0025742C" w14:paraId="31CB3DDA" w14:textId="77777777" w:rsidTr="00492A0A">
        <w:tc>
          <w:tcPr>
            <w:tcW w:w="4785" w:type="dxa"/>
          </w:tcPr>
          <w:p w14:paraId="4379CEBD" w14:textId="77777777" w:rsidR="00492A0A" w:rsidRPr="0025742C" w:rsidRDefault="00492A0A" w:rsidP="00492A0A">
            <w:pPr>
              <w:tabs>
                <w:tab w:val="left" w:pos="360"/>
                <w:tab w:val="left" w:pos="540"/>
              </w:tabs>
              <w:jc w:val="center"/>
              <w:rPr>
                <w:rFonts w:ascii="GHEA Grapalat" w:hAnsi="GHEA Grapalat" w:cs="Sylfaen"/>
                <w:b/>
                <w:bCs/>
                <w:lang w:eastAsia="ru-RU"/>
              </w:rPr>
            </w:pPr>
            <w:r w:rsidRPr="0025742C">
              <w:rPr>
                <w:rFonts w:ascii="GHEA Grapalat" w:hAnsi="GHEA Grapalat" w:cs="Sylfaen"/>
                <w:b/>
                <w:bCs/>
              </w:rPr>
              <w:t>Հանձնեց</w:t>
            </w:r>
          </w:p>
        </w:tc>
        <w:tc>
          <w:tcPr>
            <w:tcW w:w="5223" w:type="dxa"/>
          </w:tcPr>
          <w:p w14:paraId="32FD12E9" w14:textId="77777777" w:rsidR="00492A0A" w:rsidRPr="0025742C" w:rsidRDefault="00492A0A" w:rsidP="00492A0A">
            <w:pPr>
              <w:tabs>
                <w:tab w:val="left" w:pos="360"/>
                <w:tab w:val="left" w:pos="540"/>
              </w:tabs>
              <w:jc w:val="center"/>
              <w:rPr>
                <w:rFonts w:ascii="GHEA Grapalat" w:hAnsi="GHEA Grapalat" w:cs="Sylfaen"/>
                <w:b/>
                <w:bCs/>
                <w:lang w:eastAsia="ru-RU"/>
              </w:rPr>
            </w:pPr>
            <w:r w:rsidRPr="0025742C">
              <w:rPr>
                <w:rFonts w:ascii="GHEA Grapalat" w:hAnsi="GHEA Grapalat" w:cs="Sylfaen"/>
                <w:b/>
                <w:bCs/>
              </w:rPr>
              <w:t xml:space="preserve">        Ընդունեց</w:t>
            </w:r>
          </w:p>
        </w:tc>
      </w:tr>
    </w:tbl>
    <w:p w14:paraId="5D10996D" w14:textId="77777777" w:rsidR="00492A0A" w:rsidRPr="0025742C" w:rsidRDefault="00492A0A" w:rsidP="00492A0A">
      <w:pPr>
        <w:tabs>
          <w:tab w:val="left" w:pos="360"/>
          <w:tab w:val="left" w:pos="540"/>
        </w:tabs>
        <w:rPr>
          <w:rFonts w:ascii="GHEA Grapalat" w:hAnsi="GHEA Grapalat" w:cs="Sylfaen"/>
          <w:sz w:val="20"/>
          <w:szCs w:val="20"/>
          <w:lang w:eastAsia="ru-RU"/>
        </w:rPr>
      </w:pPr>
      <w:r w:rsidRPr="0025742C">
        <w:rPr>
          <w:rFonts w:ascii="GHEA Grapalat" w:hAnsi="GHEA Grapalat" w:cs="Sylfaen"/>
          <w:sz w:val="20"/>
          <w:szCs w:val="20"/>
          <w:lang w:eastAsia="ru-RU"/>
        </w:rPr>
        <w:t xml:space="preserve">                                                                                                  </w:t>
      </w:r>
      <w:proofErr w:type="gramStart"/>
      <w:r w:rsidRPr="0025742C">
        <w:rPr>
          <w:rFonts w:ascii="GHEA Grapalat" w:hAnsi="GHEA Grapalat" w:cs="Sylfaen"/>
          <w:sz w:val="20"/>
          <w:szCs w:val="20"/>
          <w:lang w:eastAsia="ru-RU"/>
        </w:rPr>
        <w:t>հայտը</w:t>
      </w:r>
      <w:proofErr w:type="gramEnd"/>
      <w:r w:rsidRPr="0025742C">
        <w:rPr>
          <w:rFonts w:ascii="GHEA Grapalat" w:hAnsi="GHEA Grapalat" w:cs="Sylfaen"/>
          <w:sz w:val="20"/>
          <w:szCs w:val="20"/>
          <w:lang w:eastAsia="ru-RU"/>
        </w:rPr>
        <w:t xml:space="preserve"> նախագծած ներկայացուցիչ`</w:t>
      </w:r>
    </w:p>
    <w:p w14:paraId="60DAE481" w14:textId="77777777" w:rsidR="00492A0A" w:rsidRPr="0025742C" w:rsidRDefault="00492A0A" w:rsidP="00492A0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92A0A" w:rsidRPr="0025742C" w14:paraId="2F3E03A7" w14:textId="77777777" w:rsidTr="00492A0A">
        <w:trPr>
          <w:tblCellSpacing w:w="7" w:type="dxa"/>
          <w:jc w:val="center"/>
        </w:trPr>
        <w:tc>
          <w:tcPr>
            <w:tcW w:w="0" w:type="auto"/>
            <w:vAlign w:val="center"/>
          </w:tcPr>
          <w:p w14:paraId="487D1702" w14:textId="77777777" w:rsidR="00492A0A" w:rsidRPr="0025742C" w:rsidRDefault="00492A0A" w:rsidP="00492A0A">
            <w:pPr>
              <w:jc w:val="center"/>
              <w:rPr>
                <w:rFonts w:ascii="GHEA Grapalat" w:hAnsi="GHEA Grapalat" w:cs="GHEA Grapalat"/>
                <w:color w:val="000000"/>
                <w:sz w:val="21"/>
                <w:szCs w:val="21"/>
                <w:lang w:val="ru-RU" w:eastAsia="ru-RU"/>
              </w:rPr>
            </w:pPr>
            <w:r w:rsidRPr="0025742C">
              <w:rPr>
                <w:rFonts w:ascii="GHEA Grapalat" w:hAnsi="GHEA Grapalat" w:cs="GHEA Grapalat"/>
                <w:color w:val="000000"/>
                <w:sz w:val="21"/>
                <w:szCs w:val="21"/>
              </w:rPr>
              <w:t xml:space="preserve">___________________________ </w:t>
            </w:r>
          </w:p>
          <w:p w14:paraId="01E88205" w14:textId="77777777" w:rsidR="00492A0A" w:rsidRPr="0025742C" w:rsidRDefault="00492A0A" w:rsidP="00492A0A">
            <w:pPr>
              <w:jc w:val="center"/>
              <w:rPr>
                <w:rFonts w:ascii="GHEA Grapalat" w:hAnsi="GHEA Grapalat" w:cs="GHEA Grapalat"/>
                <w:color w:val="000000"/>
                <w:sz w:val="21"/>
                <w:szCs w:val="21"/>
                <w:lang w:val="ru-RU" w:eastAsia="ru-RU"/>
              </w:rPr>
            </w:pPr>
            <w:r w:rsidRPr="0025742C">
              <w:rPr>
                <w:rFonts w:ascii="GHEA Grapalat" w:hAnsi="GHEA Grapalat" w:cs="GHEA Grapalat"/>
                <w:color w:val="000000"/>
                <w:sz w:val="15"/>
                <w:szCs w:val="15"/>
              </w:rPr>
              <w:t>ազգանուն, անուն</w:t>
            </w:r>
          </w:p>
        </w:tc>
        <w:tc>
          <w:tcPr>
            <w:tcW w:w="0" w:type="auto"/>
            <w:vAlign w:val="center"/>
          </w:tcPr>
          <w:p w14:paraId="4FD0A892" w14:textId="77777777" w:rsidR="00492A0A" w:rsidRPr="0025742C" w:rsidRDefault="00492A0A" w:rsidP="00492A0A">
            <w:pPr>
              <w:jc w:val="center"/>
              <w:rPr>
                <w:rFonts w:ascii="GHEA Grapalat" w:hAnsi="GHEA Grapalat" w:cs="GHEA Grapalat"/>
                <w:color w:val="000000"/>
                <w:sz w:val="21"/>
                <w:szCs w:val="21"/>
                <w:lang w:val="ru-RU" w:eastAsia="ru-RU"/>
              </w:rPr>
            </w:pPr>
            <w:r w:rsidRPr="0025742C">
              <w:rPr>
                <w:rFonts w:ascii="GHEA Grapalat" w:hAnsi="GHEA Grapalat" w:cs="GHEA Grapalat"/>
                <w:color w:val="000000"/>
                <w:sz w:val="21"/>
                <w:szCs w:val="21"/>
              </w:rPr>
              <w:t>___________________________</w:t>
            </w:r>
          </w:p>
          <w:p w14:paraId="12DFD012" w14:textId="77777777" w:rsidR="00492A0A" w:rsidRPr="0025742C" w:rsidRDefault="00492A0A" w:rsidP="00492A0A">
            <w:pPr>
              <w:jc w:val="center"/>
              <w:rPr>
                <w:rFonts w:ascii="GHEA Grapalat" w:hAnsi="GHEA Grapalat" w:cs="GHEA Grapalat"/>
                <w:color w:val="000000"/>
                <w:sz w:val="21"/>
                <w:szCs w:val="21"/>
                <w:lang w:val="ru-RU" w:eastAsia="ru-RU"/>
              </w:rPr>
            </w:pPr>
            <w:r w:rsidRPr="0025742C">
              <w:rPr>
                <w:rFonts w:ascii="GHEA Grapalat" w:hAnsi="GHEA Grapalat" w:cs="GHEA Grapalat"/>
                <w:color w:val="000000"/>
                <w:sz w:val="15"/>
                <w:szCs w:val="15"/>
              </w:rPr>
              <w:t>ազգանուն, անուն</w:t>
            </w:r>
          </w:p>
        </w:tc>
      </w:tr>
      <w:tr w:rsidR="00492A0A" w:rsidRPr="0025742C" w14:paraId="3C15A1B9" w14:textId="77777777" w:rsidTr="00492A0A">
        <w:trPr>
          <w:tblCellSpacing w:w="7" w:type="dxa"/>
          <w:jc w:val="center"/>
        </w:trPr>
        <w:tc>
          <w:tcPr>
            <w:tcW w:w="0" w:type="auto"/>
            <w:vAlign w:val="center"/>
          </w:tcPr>
          <w:p w14:paraId="791EF196" w14:textId="77777777" w:rsidR="00492A0A" w:rsidRPr="0025742C" w:rsidRDefault="00492A0A" w:rsidP="00492A0A">
            <w:pPr>
              <w:jc w:val="center"/>
              <w:rPr>
                <w:rFonts w:ascii="GHEA Grapalat" w:hAnsi="GHEA Grapalat" w:cs="GHEA Grapalat"/>
                <w:color w:val="000000"/>
                <w:sz w:val="21"/>
                <w:szCs w:val="21"/>
                <w:lang w:val="ru-RU" w:eastAsia="ru-RU"/>
              </w:rPr>
            </w:pPr>
            <w:r w:rsidRPr="0025742C">
              <w:rPr>
                <w:rFonts w:ascii="GHEA Grapalat" w:hAnsi="GHEA Grapalat" w:cs="GHEA Grapalat"/>
                <w:color w:val="000000"/>
                <w:sz w:val="21"/>
                <w:szCs w:val="21"/>
              </w:rPr>
              <w:t xml:space="preserve">___________________________ </w:t>
            </w:r>
          </w:p>
          <w:p w14:paraId="3326F21E" w14:textId="77777777" w:rsidR="00492A0A" w:rsidRPr="0025742C" w:rsidRDefault="00492A0A" w:rsidP="00492A0A">
            <w:pPr>
              <w:jc w:val="center"/>
              <w:rPr>
                <w:rFonts w:ascii="GHEA Grapalat" w:hAnsi="GHEA Grapalat" w:cs="GHEA Grapalat"/>
                <w:color w:val="000000"/>
                <w:sz w:val="21"/>
                <w:szCs w:val="21"/>
                <w:lang w:val="ru-RU" w:eastAsia="ru-RU"/>
              </w:rPr>
            </w:pPr>
            <w:r w:rsidRPr="0025742C">
              <w:rPr>
                <w:rFonts w:ascii="GHEA Grapalat" w:hAnsi="GHEA Grapalat" w:cs="GHEA Grapalat"/>
                <w:color w:val="000000"/>
                <w:sz w:val="15"/>
                <w:szCs w:val="15"/>
              </w:rPr>
              <w:t>Ստորագրություն</w:t>
            </w:r>
          </w:p>
        </w:tc>
        <w:tc>
          <w:tcPr>
            <w:tcW w:w="0" w:type="auto"/>
            <w:vAlign w:val="center"/>
          </w:tcPr>
          <w:p w14:paraId="78232EA7" w14:textId="77777777" w:rsidR="00492A0A" w:rsidRPr="0025742C" w:rsidRDefault="00492A0A" w:rsidP="00492A0A">
            <w:pPr>
              <w:jc w:val="center"/>
              <w:rPr>
                <w:rFonts w:ascii="GHEA Grapalat" w:hAnsi="GHEA Grapalat" w:cs="GHEA Grapalat"/>
                <w:color w:val="000000"/>
                <w:sz w:val="21"/>
                <w:szCs w:val="21"/>
                <w:lang w:val="ru-RU" w:eastAsia="ru-RU"/>
              </w:rPr>
            </w:pPr>
            <w:r w:rsidRPr="0025742C">
              <w:rPr>
                <w:rFonts w:ascii="GHEA Grapalat" w:hAnsi="GHEA Grapalat" w:cs="GHEA Grapalat"/>
                <w:color w:val="000000"/>
                <w:sz w:val="21"/>
                <w:szCs w:val="21"/>
              </w:rPr>
              <w:t>___________________________</w:t>
            </w:r>
          </w:p>
          <w:p w14:paraId="78C1C0FD" w14:textId="77777777" w:rsidR="00492A0A" w:rsidRPr="0025742C" w:rsidRDefault="00492A0A" w:rsidP="00492A0A">
            <w:pPr>
              <w:jc w:val="center"/>
              <w:rPr>
                <w:rFonts w:ascii="GHEA Grapalat" w:hAnsi="GHEA Grapalat" w:cs="GHEA Grapalat"/>
                <w:color w:val="000000"/>
                <w:sz w:val="21"/>
                <w:szCs w:val="21"/>
                <w:lang w:val="ru-RU" w:eastAsia="ru-RU"/>
              </w:rPr>
            </w:pPr>
            <w:r w:rsidRPr="0025742C">
              <w:rPr>
                <w:rFonts w:ascii="GHEA Grapalat" w:hAnsi="GHEA Grapalat" w:cs="GHEA Grapalat"/>
                <w:color w:val="000000"/>
                <w:sz w:val="15"/>
                <w:szCs w:val="15"/>
              </w:rPr>
              <w:t>ստորագրություն</w:t>
            </w:r>
          </w:p>
        </w:tc>
      </w:tr>
      <w:tr w:rsidR="00492A0A" w:rsidRPr="0025742C" w14:paraId="7E4A8958" w14:textId="77777777" w:rsidTr="00492A0A">
        <w:trPr>
          <w:tblCellSpacing w:w="7" w:type="dxa"/>
          <w:jc w:val="center"/>
        </w:trPr>
        <w:tc>
          <w:tcPr>
            <w:tcW w:w="0" w:type="auto"/>
            <w:vAlign w:val="center"/>
          </w:tcPr>
          <w:p w14:paraId="24E9FAC5" w14:textId="77777777" w:rsidR="00492A0A" w:rsidRPr="0025742C" w:rsidRDefault="00492A0A" w:rsidP="00492A0A">
            <w:pPr>
              <w:rPr>
                <w:rFonts w:ascii="GHEA Grapalat" w:hAnsi="GHEA Grapalat" w:cs="GHEA Grapalat"/>
                <w:color w:val="000000"/>
                <w:sz w:val="21"/>
                <w:szCs w:val="21"/>
                <w:lang w:val="ru-RU" w:eastAsia="ru-RU"/>
              </w:rPr>
            </w:pPr>
            <w:r w:rsidRPr="0025742C">
              <w:rPr>
                <w:rFonts w:ascii="GHEA Grapalat" w:hAnsi="GHEA Grapalat" w:cs="GHEA Grapalat"/>
                <w:color w:val="000000"/>
                <w:sz w:val="21"/>
                <w:szCs w:val="21"/>
              </w:rPr>
              <w:t xml:space="preserve">                              </w:t>
            </w:r>
          </w:p>
        </w:tc>
        <w:tc>
          <w:tcPr>
            <w:tcW w:w="0" w:type="auto"/>
            <w:vAlign w:val="center"/>
          </w:tcPr>
          <w:p w14:paraId="3F4612C3" w14:textId="77777777" w:rsidR="00492A0A" w:rsidRPr="0025742C" w:rsidRDefault="00492A0A" w:rsidP="00492A0A">
            <w:pPr>
              <w:rPr>
                <w:rFonts w:ascii="GHEA Grapalat" w:hAnsi="GHEA Grapalat" w:cs="GHEA Grapalat"/>
                <w:color w:val="000000"/>
                <w:sz w:val="21"/>
                <w:szCs w:val="21"/>
                <w:lang w:val="ru-RU" w:eastAsia="ru-RU"/>
              </w:rPr>
            </w:pPr>
          </w:p>
        </w:tc>
      </w:tr>
    </w:tbl>
    <w:p w14:paraId="0C83F241" w14:textId="77777777" w:rsidR="00492A0A" w:rsidRPr="0025742C" w:rsidRDefault="00492A0A" w:rsidP="00492A0A">
      <w:pPr>
        <w:rPr>
          <w:rFonts w:ascii="GHEA Grapalat" w:hAnsi="GHEA Grapalat" w:cs="Sylfaen"/>
          <w:b/>
        </w:rPr>
      </w:pPr>
    </w:p>
    <w:p w14:paraId="3CF14FB3" w14:textId="77777777" w:rsidR="00492A0A" w:rsidRPr="0025742C" w:rsidRDefault="00492A0A" w:rsidP="00492A0A">
      <w:pPr>
        <w:rPr>
          <w:rFonts w:ascii="GHEA Grapalat" w:hAnsi="GHEA Grapalat" w:cs="Sylfaen"/>
        </w:rPr>
      </w:pPr>
    </w:p>
    <w:p w14:paraId="108B66B0" w14:textId="77777777" w:rsidR="00492A0A" w:rsidRDefault="00492A0A" w:rsidP="00492A0A">
      <w:pPr>
        <w:rPr>
          <w:rFonts w:ascii="GHEA Grapalat" w:hAnsi="GHEA Grapalat" w:cs="Sylfaen"/>
        </w:rPr>
      </w:pPr>
    </w:p>
    <w:p w14:paraId="617F72CC" w14:textId="77777777" w:rsidR="00F86C2B" w:rsidRDefault="00F86C2B" w:rsidP="00492A0A">
      <w:pPr>
        <w:rPr>
          <w:rFonts w:ascii="GHEA Grapalat" w:hAnsi="GHEA Grapalat" w:cs="Sylfaen"/>
        </w:rPr>
      </w:pPr>
    </w:p>
    <w:p w14:paraId="7163DAAB" w14:textId="77777777" w:rsidR="00F86C2B" w:rsidRDefault="00F86C2B" w:rsidP="00492A0A">
      <w:pPr>
        <w:rPr>
          <w:rFonts w:ascii="GHEA Grapalat" w:hAnsi="GHEA Grapalat" w:cs="Sylfaen"/>
        </w:rPr>
      </w:pPr>
    </w:p>
    <w:p w14:paraId="1EC8B4CE" w14:textId="77777777" w:rsidR="00F86C2B" w:rsidRDefault="00F86C2B" w:rsidP="00492A0A">
      <w:pPr>
        <w:rPr>
          <w:rFonts w:ascii="GHEA Grapalat" w:hAnsi="GHEA Grapalat" w:cs="Sylfaen"/>
        </w:rPr>
      </w:pPr>
    </w:p>
    <w:p w14:paraId="14CCFEDB" w14:textId="77777777" w:rsidR="00F86C2B" w:rsidRDefault="00F86C2B" w:rsidP="00492A0A">
      <w:pPr>
        <w:rPr>
          <w:rFonts w:ascii="GHEA Grapalat" w:hAnsi="GHEA Grapalat" w:cs="Sylfaen"/>
        </w:rPr>
      </w:pPr>
    </w:p>
    <w:p w14:paraId="1759DDFE" w14:textId="77777777" w:rsidR="00F86C2B" w:rsidRDefault="00F86C2B" w:rsidP="00492A0A">
      <w:pPr>
        <w:rPr>
          <w:rFonts w:ascii="GHEA Grapalat" w:hAnsi="GHEA Grapalat" w:cs="Sylfaen"/>
        </w:rPr>
      </w:pPr>
    </w:p>
    <w:p w14:paraId="6DA62938" w14:textId="77777777" w:rsidR="00F86C2B" w:rsidRDefault="00F86C2B" w:rsidP="00492A0A">
      <w:pPr>
        <w:rPr>
          <w:rFonts w:ascii="GHEA Grapalat" w:hAnsi="GHEA Grapalat" w:cs="Sylfaen"/>
        </w:rPr>
      </w:pPr>
    </w:p>
    <w:p w14:paraId="1A884248" w14:textId="77777777" w:rsidR="00F86C2B" w:rsidRDefault="00F86C2B" w:rsidP="00492A0A">
      <w:pPr>
        <w:rPr>
          <w:rFonts w:ascii="GHEA Grapalat" w:hAnsi="GHEA Grapalat" w:cs="Sylfaen"/>
        </w:rPr>
      </w:pPr>
    </w:p>
    <w:p w14:paraId="78637E39" w14:textId="77777777" w:rsidR="00F86C2B" w:rsidRPr="0025742C" w:rsidRDefault="00F86C2B" w:rsidP="00492A0A">
      <w:pPr>
        <w:rPr>
          <w:rFonts w:ascii="GHEA Grapalat" w:hAnsi="GHEA Grapalat" w:cs="Sylfaen"/>
        </w:rPr>
      </w:pPr>
    </w:p>
    <w:p w14:paraId="4EEF2D8D" w14:textId="77777777" w:rsidR="00492A0A" w:rsidRPr="0025742C" w:rsidRDefault="00492A0A" w:rsidP="00492A0A">
      <w:pPr>
        <w:rPr>
          <w:rFonts w:ascii="GHEA Grapalat" w:hAnsi="GHEA Grapalat" w:cs="Sylfaen"/>
        </w:rPr>
      </w:pPr>
    </w:p>
    <w:p w14:paraId="48B35C3B" w14:textId="77777777" w:rsidR="00492A0A" w:rsidRPr="0025742C" w:rsidRDefault="00492A0A" w:rsidP="00492A0A">
      <w:pPr>
        <w:rPr>
          <w:rFonts w:ascii="GHEA Grapalat" w:hAnsi="GHEA Grapalat" w:cs="Sylfaen"/>
        </w:rPr>
      </w:pPr>
    </w:p>
    <w:p w14:paraId="23E60D64" w14:textId="77777777" w:rsidR="00492A0A" w:rsidRPr="0025742C" w:rsidRDefault="00492A0A" w:rsidP="00492A0A">
      <w:pPr>
        <w:tabs>
          <w:tab w:val="left" w:pos="8640"/>
        </w:tabs>
        <w:rPr>
          <w:rFonts w:ascii="GHEA Grapalat" w:hAnsi="GHEA Grapalat" w:cs="GHEA Grapalat"/>
          <w:lang w:val="hy-AM"/>
        </w:rPr>
      </w:pPr>
      <w:r w:rsidRPr="0025742C">
        <w:rPr>
          <w:rFonts w:ascii="GHEA Grapalat" w:hAnsi="GHEA Grapalat" w:cs="Sylfaen"/>
        </w:rPr>
        <w:tab/>
      </w:r>
    </w:p>
    <w:p w14:paraId="4B9C7385" w14:textId="47198F11" w:rsidR="00492A0A" w:rsidRDefault="00D369F6" w:rsidP="00D369F6">
      <w:r w:rsidRPr="00D369F6">
        <w:lastRenderedPageBreak/>
        <w:tab/>
      </w:r>
    </w:p>
    <w:p w14:paraId="6F4C2A39" w14:textId="77777777" w:rsidR="00F86C2B" w:rsidRDefault="00F86C2B" w:rsidP="00F86C2B">
      <w:pPr>
        <w:jc w:val="right"/>
        <w:rPr>
          <w:rFonts w:ascii="GHEA Grapalat" w:hAnsi="GHEA Grapalat"/>
          <w:i/>
          <w:sz w:val="18"/>
        </w:rPr>
      </w:pPr>
      <w:bookmarkStart w:id="40" w:name="_Hlk187704942"/>
      <w:r w:rsidRPr="005E1F72">
        <w:rPr>
          <w:rFonts w:ascii="GHEA Grapalat" w:hAnsi="GHEA Grapalat"/>
          <w:i/>
          <w:sz w:val="18"/>
          <w:lang w:val="hy-AM"/>
        </w:rPr>
        <w:t xml:space="preserve">Հավելված N </w:t>
      </w:r>
      <w:r>
        <w:rPr>
          <w:rFonts w:ascii="GHEA Grapalat" w:hAnsi="GHEA Grapalat"/>
          <w:i/>
          <w:sz w:val="18"/>
        </w:rPr>
        <w:t>4</w:t>
      </w:r>
    </w:p>
    <w:p w14:paraId="57FCB7B4" w14:textId="77777777" w:rsidR="00F86C2B" w:rsidRPr="005E1F72" w:rsidRDefault="00F86C2B" w:rsidP="00F86C2B">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5205CEB" w14:textId="77777777" w:rsidR="00F86C2B" w:rsidRPr="005E1F72" w:rsidRDefault="00F86C2B" w:rsidP="00F86C2B">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59965C3" w14:textId="77777777" w:rsidR="00F86C2B" w:rsidRPr="00F32F71" w:rsidRDefault="00F86C2B" w:rsidP="00F86C2B">
      <w:pPr>
        <w:tabs>
          <w:tab w:val="left" w:pos="360"/>
          <w:tab w:val="left" w:pos="540"/>
        </w:tabs>
        <w:jc w:val="center"/>
        <w:rPr>
          <w:rFonts w:ascii="Sylfaen" w:hAnsi="Sylfaen" w:cs="Sylfaen"/>
          <w:b/>
          <w:bCs/>
          <w:lang w:val="pt-BR"/>
        </w:rPr>
      </w:pPr>
    </w:p>
    <w:p w14:paraId="38E19AC5" w14:textId="77777777" w:rsidR="00F86C2B" w:rsidRPr="00513F14" w:rsidRDefault="00F86C2B" w:rsidP="00F86C2B">
      <w:pPr>
        <w:jc w:val="right"/>
        <w:rPr>
          <w:rFonts w:ascii="GHEA Grapalat" w:hAnsi="GHEA Grapalat"/>
          <w:i/>
          <w:sz w:val="18"/>
        </w:rPr>
      </w:pPr>
    </w:p>
    <w:p w14:paraId="41FB427F" w14:textId="77777777" w:rsidR="00F86C2B" w:rsidRDefault="00F86C2B" w:rsidP="00F86C2B">
      <w:pPr>
        <w:rPr>
          <w:rFonts w:ascii="GHEA Grapalat" w:hAnsi="GHEA Grapalat" w:cs="GHEA Grapalat"/>
          <w:sz w:val="22"/>
          <w:szCs w:val="22"/>
          <w:lang w:val="hy-AM"/>
        </w:rPr>
      </w:pPr>
    </w:p>
    <w:p w14:paraId="5F32CE30" w14:textId="77777777" w:rsidR="00F86C2B" w:rsidRDefault="00F86C2B" w:rsidP="00F86C2B">
      <w:pPr>
        <w:rPr>
          <w:rFonts w:ascii="GHEA Grapalat" w:hAnsi="GHEA Grapalat" w:cs="GHEA Grapalat"/>
          <w:sz w:val="22"/>
          <w:szCs w:val="22"/>
          <w:lang w:val="hy-AM"/>
        </w:rPr>
      </w:pPr>
    </w:p>
    <w:p w14:paraId="3B1CEF4A" w14:textId="77777777" w:rsidR="00F86C2B" w:rsidRDefault="00F86C2B" w:rsidP="00F86C2B">
      <w:pPr>
        <w:rPr>
          <w:rFonts w:ascii="GHEA Grapalat" w:hAnsi="GHEA Grapalat" w:cs="GHEA Grapalat"/>
          <w:sz w:val="22"/>
          <w:szCs w:val="22"/>
          <w:lang w:val="hy-AM"/>
        </w:rPr>
      </w:pPr>
    </w:p>
    <w:p w14:paraId="6014BA47" w14:textId="77777777" w:rsidR="00F86C2B" w:rsidRDefault="00F86C2B" w:rsidP="00F86C2B">
      <w:pPr>
        <w:rPr>
          <w:rFonts w:ascii="GHEA Grapalat" w:hAnsi="GHEA Grapalat" w:cs="GHEA Grapalat"/>
          <w:sz w:val="22"/>
          <w:szCs w:val="22"/>
          <w:lang w:val="hy-AM"/>
        </w:rPr>
      </w:pPr>
    </w:p>
    <w:p w14:paraId="163B322D" w14:textId="77777777" w:rsidR="00F86C2B" w:rsidRPr="00635053" w:rsidRDefault="00F86C2B" w:rsidP="00F86C2B">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7800AFE7" w14:textId="77777777" w:rsidR="00F86C2B" w:rsidRPr="00635053" w:rsidRDefault="00F86C2B" w:rsidP="00F86C2B">
      <w:pPr>
        <w:jc w:val="center"/>
        <w:rPr>
          <w:rFonts w:ascii="GHEA Grapalat" w:hAnsi="GHEA Grapalat" w:cs="GHEA Grapalat"/>
          <w:sz w:val="22"/>
          <w:szCs w:val="22"/>
          <w:lang w:val="hy-AM"/>
        </w:rPr>
      </w:pPr>
    </w:p>
    <w:p w14:paraId="4D691CAA" w14:textId="77777777" w:rsidR="00F86C2B" w:rsidRPr="005E1F72" w:rsidRDefault="00F86C2B" w:rsidP="00F86C2B">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47D8763" w14:textId="77777777" w:rsidR="00F86C2B" w:rsidRDefault="00F86C2B" w:rsidP="00F86C2B">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6EBFD4CD" w14:textId="77777777" w:rsidR="00F86C2B" w:rsidRPr="005E1F72" w:rsidRDefault="00F86C2B" w:rsidP="00F86C2B">
      <w:pPr>
        <w:jc w:val="both"/>
        <w:rPr>
          <w:rFonts w:ascii="GHEA Grapalat" w:hAnsi="GHEA Grapalat"/>
          <w:sz w:val="22"/>
          <w:szCs w:val="22"/>
          <w:vertAlign w:val="superscript"/>
          <w:lang w:val="es-ES"/>
        </w:rPr>
      </w:pPr>
    </w:p>
    <w:p w14:paraId="5053B5A2" w14:textId="77777777" w:rsidR="00F86C2B" w:rsidRPr="00E5270C" w:rsidRDefault="00F86C2B" w:rsidP="00F86C2B">
      <w:pPr>
        <w:pStyle w:val="ListParagraph"/>
        <w:numPr>
          <w:ilvl w:val="0"/>
          <w:numId w:val="37"/>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366BD6C1" w14:textId="77777777" w:rsidR="00F86C2B" w:rsidRPr="005E1F72" w:rsidRDefault="00F86C2B" w:rsidP="00F86C2B">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վաճառողի անվանում</w:t>
      </w:r>
      <w:bookmarkStart w:id="41" w:name="_GoBack"/>
      <w:bookmarkEnd w:id="41"/>
      <w:r>
        <w:rPr>
          <w:rFonts w:ascii="GHEA Grapalat" w:hAnsi="GHEA Grapalat" w:cs="Sylfaen"/>
          <w:vertAlign w:val="superscript"/>
          <w:lang w:val="es-ES"/>
        </w:rPr>
        <w:t xml:space="preserve">ը </w:t>
      </w:r>
    </w:p>
    <w:p w14:paraId="621A67DA" w14:textId="77777777" w:rsidR="00F86C2B" w:rsidRPr="005E1F72" w:rsidRDefault="00F86C2B" w:rsidP="00F86C2B">
      <w:pPr>
        <w:jc w:val="both"/>
        <w:rPr>
          <w:rFonts w:ascii="GHEA Grapalat" w:hAnsi="GHEA Grapalat" w:cs="Sylfaen"/>
          <w:vertAlign w:val="superscript"/>
          <w:lang w:val="es-ES"/>
        </w:rPr>
      </w:pPr>
    </w:p>
    <w:p w14:paraId="2A0F09D0" w14:textId="77777777" w:rsidR="00F86C2B" w:rsidRPr="005E1F72" w:rsidRDefault="00F86C2B" w:rsidP="00F86C2B">
      <w:pPr>
        <w:jc w:val="both"/>
        <w:rPr>
          <w:rFonts w:ascii="GHEA Grapalat" w:hAnsi="GHEA Grapalat"/>
          <w:sz w:val="22"/>
          <w:szCs w:val="22"/>
          <w:u w:val="single"/>
          <w:lang w:val="es-ES"/>
        </w:rPr>
      </w:pPr>
    </w:p>
    <w:p w14:paraId="1DF82E75" w14:textId="3A5C735A" w:rsidR="00F86C2B" w:rsidRDefault="00F86C2B" w:rsidP="00F86C2B">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9B1F32">
        <w:rPr>
          <w:rFonts w:ascii="GHEA Grapalat" w:hAnsi="GHEA Grapalat" w:cs="Sylfaen"/>
          <w:i/>
          <w:sz w:val="20"/>
          <w:szCs w:val="20"/>
          <w:lang w:val="pt-BR"/>
        </w:rPr>
        <w:t>«ԴՓԿ-</w:t>
      </w:r>
      <w:r>
        <w:rPr>
          <w:rFonts w:ascii="GHEA Grapalat" w:hAnsi="GHEA Grapalat" w:cs="Sylfaen"/>
          <w:i/>
          <w:sz w:val="20"/>
          <w:szCs w:val="20"/>
          <w:lang w:val="pt-BR"/>
        </w:rPr>
        <w:t>ԳՀԱՊ</w:t>
      </w:r>
      <w:r w:rsidRPr="009B1F32">
        <w:rPr>
          <w:rFonts w:ascii="GHEA Grapalat" w:hAnsi="GHEA Grapalat" w:cs="Sylfaen"/>
          <w:i/>
          <w:sz w:val="20"/>
          <w:szCs w:val="20"/>
          <w:lang w:val="pt-BR"/>
        </w:rPr>
        <w:t>ՁԲ-</w:t>
      </w:r>
      <w:r>
        <w:rPr>
          <w:rFonts w:ascii="GHEA Grapalat" w:hAnsi="GHEA Grapalat" w:cs="Sylfaen"/>
          <w:i/>
          <w:sz w:val="20"/>
          <w:szCs w:val="20"/>
          <w:lang w:val="pt-BR"/>
        </w:rPr>
        <w:t>25/03</w:t>
      </w:r>
      <w:r w:rsidRPr="009B1F32">
        <w:rPr>
          <w:rFonts w:ascii="GHEA Grapalat" w:hAnsi="GHEA Grapalat" w:cs="Sylfaen"/>
          <w:i/>
          <w:sz w:val="20"/>
          <w:szCs w:val="20"/>
          <w:lang w:val="pt-BR"/>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551AF354" w14:textId="77777777" w:rsidR="00F86C2B" w:rsidRDefault="00F86C2B" w:rsidP="00F86C2B">
      <w:pPr>
        <w:jc w:val="both"/>
        <w:rPr>
          <w:rFonts w:ascii="GHEA Grapalat" w:hAnsi="GHEA Grapalat" w:cs="Sylfaen"/>
          <w:sz w:val="20"/>
          <w:szCs w:val="20"/>
          <w:lang w:val="es-ES"/>
        </w:rPr>
      </w:pPr>
    </w:p>
    <w:p w14:paraId="05F5B988" w14:textId="77777777" w:rsidR="00F86C2B" w:rsidRDefault="00F86C2B" w:rsidP="00F86C2B">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3EDB4BFB" w14:textId="77777777" w:rsidR="00F86C2B" w:rsidRDefault="00F86C2B" w:rsidP="00F86C2B">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14:paraId="7DFEB126" w14:textId="77777777" w:rsidR="00F86C2B" w:rsidRDefault="00F86C2B" w:rsidP="00F86C2B">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2EDEFE42" w14:textId="77777777" w:rsidR="00F86C2B" w:rsidRDefault="00F86C2B" w:rsidP="00F86C2B">
      <w:pPr>
        <w:jc w:val="both"/>
        <w:rPr>
          <w:rFonts w:ascii="GHEA Grapalat" w:hAnsi="GHEA Grapalat" w:cs="Sylfaen"/>
          <w:sz w:val="20"/>
          <w:szCs w:val="20"/>
          <w:lang w:val="es-ES"/>
        </w:rPr>
      </w:pPr>
    </w:p>
    <w:p w14:paraId="3BCD02C4" w14:textId="77777777" w:rsidR="00F86C2B" w:rsidRPr="00E5270C" w:rsidRDefault="00F86C2B" w:rsidP="00F86C2B">
      <w:pPr>
        <w:pStyle w:val="ListParagraph"/>
        <w:numPr>
          <w:ilvl w:val="0"/>
          <w:numId w:val="37"/>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42EFFC69" w14:textId="77777777" w:rsidR="00F86C2B" w:rsidRPr="00513F14" w:rsidRDefault="00F86C2B" w:rsidP="00F86C2B">
      <w:pPr>
        <w:jc w:val="center"/>
        <w:rPr>
          <w:rFonts w:ascii="GHEA Grapalat" w:hAnsi="GHEA Grapalat" w:cs="GHEA Grapalat"/>
          <w:sz w:val="22"/>
          <w:szCs w:val="22"/>
          <w:lang w:val="es-ES"/>
        </w:rPr>
      </w:pPr>
    </w:p>
    <w:p w14:paraId="0BB30E81" w14:textId="77777777" w:rsidR="00F86C2B" w:rsidRDefault="00F86C2B" w:rsidP="00F86C2B">
      <w:pPr>
        <w:ind w:firstLine="709"/>
        <w:jc w:val="both"/>
        <w:rPr>
          <w:lang w:val="es-ES"/>
        </w:rPr>
      </w:pPr>
    </w:p>
    <w:p w14:paraId="6F4033D7" w14:textId="77777777" w:rsidR="00F86C2B" w:rsidRDefault="00F86C2B" w:rsidP="00F86C2B">
      <w:pPr>
        <w:ind w:firstLine="709"/>
        <w:jc w:val="both"/>
        <w:rPr>
          <w:lang w:val="es-ES"/>
        </w:rPr>
      </w:pPr>
    </w:p>
    <w:p w14:paraId="0D11BC2A" w14:textId="77777777" w:rsidR="00F86C2B" w:rsidRDefault="00F86C2B" w:rsidP="00F86C2B">
      <w:pPr>
        <w:ind w:firstLine="709"/>
        <w:jc w:val="both"/>
        <w:rPr>
          <w:lang w:val="es-ES"/>
        </w:rPr>
      </w:pPr>
    </w:p>
    <w:p w14:paraId="7C6C50E0" w14:textId="77777777" w:rsidR="00F86C2B" w:rsidRDefault="00F86C2B" w:rsidP="00F86C2B">
      <w:pPr>
        <w:ind w:firstLine="709"/>
        <w:jc w:val="both"/>
        <w:rPr>
          <w:lang w:val="es-ES"/>
        </w:rPr>
      </w:pPr>
    </w:p>
    <w:p w14:paraId="6267955D" w14:textId="77777777" w:rsidR="00F86C2B" w:rsidRPr="009A5836" w:rsidRDefault="00F86C2B" w:rsidP="00F86C2B">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AD9F185" w14:textId="77777777" w:rsidR="00F86C2B" w:rsidRDefault="00F86C2B" w:rsidP="00F86C2B">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61341E6" w14:textId="77777777" w:rsidR="00F86C2B" w:rsidRPr="009A5836" w:rsidRDefault="00F86C2B" w:rsidP="00F86C2B">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BD3F271" w14:textId="77777777" w:rsidR="00F86C2B" w:rsidRPr="009A5836" w:rsidRDefault="00F86C2B" w:rsidP="00F86C2B">
      <w:pPr>
        <w:jc w:val="right"/>
        <w:rPr>
          <w:rFonts w:ascii="GHEA Grapalat" w:hAnsi="GHEA Grapalat"/>
          <w:sz w:val="20"/>
          <w:lang w:val="hy-AM"/>
        </w:rPr>
      </w:pPr>
      <w:r w:rsidRPr="009A5836">
        <w:rPr>
          <w:rFonts w:ascii="GHEA Grapalat" w:hAnsi="GHEA Grapalat"/>
          <w:sz w:val="20"/>
          <w:lang w:val="hy-AM"/>
        </w:rPr>
        <w:t xml:space="preserve">    </w:t>
      </w:r>
    </w:p>
    <w:p w14:paraId="4D08A361" w14:textId="77777777" w:rsidR="00F86C2B" w:rsidRDefault="00F86C2B" w:rsidP="00F86C2B">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5F70A145" w14:textId="77777777" w:rsidR="00F86C2B" w:rsidRDefault="00F86C2B" w:rsidP="00F86C2B">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7EE7B685" w14:textId="77777777" w:rsidR="00F86C2B" w:rsidRDefault="00F86C2B" w:rsidP="00F86C2B">
      <w:pPr>
        <w:jc w:val="center"/>
        <w:rPr>
          <w:rFonts w:ascii="GHEA Grapalat" w:hAnsi="GHEA Grapalat" w:cs="Sylfaen"/>
          <w:sz w:val="16"/>
          <w:szCs w:val="16"/>
          <w:lang w:val="es-ES"/>
        </w:rPr>
      </w:pPr>
    </w:p>
    <w:p w14:paraId="1A520015" w14:textId="77777777" w:rsidR="00F86C2B" w:rsidRPr="009A5836" w:rsidRDefault="00F86C2B" w:rsidP="00F86C2B">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40"/>
    <w:p w14:paraId="56D9F188" w14:textId="77777777" w:rsidR="00F86C2B" w:rsidRPr="00E5270C" w:rsidRDefault="00F86C2B" w:rsidP="00F86C2B">
      <w:pPr>
        <w:ind w:firstLine="709"/>
        <w:jc w:val="both"/>
        <w:rPr>
          <w:lang w:val="es-ES"/>
        </w:rPr>
      </w:pPr>
    </w:p>
    <w:p w14:paraId="0213C853" w14:textId="77777777" w:rsidR="00F86C2B" w:rsidRDefault="00F86C2B" w:rsidP="00F86C2B">
      <w:pPr>
        <w:rPr>
          <w:rFonts w:ascii="GHEA Grapalat" w:hAnsi="GHEA Grapalat" w:cs="GHEA Grapalat"/>
          <w:sz w:val="22"/>
          <w:szCs w:val="22"/>
          <w:lang w:val="hy-AM"/>
        </w:rPr>
      </w:pPr>
    </w:p>
    <w:p w14:paraId="4BF8CA6E" w14:textId="77777777" w:rsidR="00F86C2B" w:rsidRPr="00131E9C" w:rsidRDefault="00F86C2B" w:rsidP="00F86C2B">
      <w:pPr>
        <w:tabs>
          <w:tab w:val="left" w:pos="8640"/>
        </w:tabs>
        <w:rPr>
          <w:rFonts w:ascii="GHEA Grapalat" w:hAnsi="GHEA Grapalat" w:cs="GHEA Grapalat"/>
          <w:sz w:val="22"/>
          <w:szCs w:val="22"/>
          <w:lang w:val="hy-AM"/>
        </w:rPr>
      </w:pPr>
    </w:p>
    <w:p w14:paraId="3A268A5A" w14:textId="0439B30E" w:rsidR="00071D1C" w:rsidRPr="00FF0D1D" w:rsidRDefault="009559EC" w:rsidP="00D369F6">
      <w:pPr>
        <w:ind w:firstLine="567"/>
        <w:jc w:val="right"/>
        <w:rPr>
          <w:rFonts w:asciiTheme="minorHAnsi" w:hAnsiTheme="minorHAnsi"/>
        </w:rPr>
      </w:pPr>
      <w:r w:rsidRPr="009559EC">
        <w:rPr>
          <w:rFonts w:asciiTheme="minorHAnsi" w:hAnsiTheme="minorHAnsi"/>
        </w:rPr>
        <w:tab/>
      </w:r>
    </w:p>
    <w:sectPr w:rsidR="00071D1C" w:rsidRPr="00FF0D1D" w:rsidSect="009A34C4">
      <w:footnotePr>
        <w:pos w:val="beneathText"/>
      </w:footnotePr>
      <w:pgSz w:w="11906" w:h="16838" w:code="9"/>
      <w:pgMar w:top="533" w:right="1140"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D9CED4" w14:textId="77777777" w:rsidR="00F35EDA" w:rsidRDefault="00F35EDA">
      <w:r>
        <w:separator/>
      </w:r>
    </w:p>
  </w:endnote>
  <w:endnote w:type="continuationSeparator" w:id="0">
    <w:p w14:paraId="16FCA2CC" w14:textId="77777777" w:rsidR="00F35EDA" w:rsidRDefault="00F35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20B7200000000000000"/>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rapa">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8E866B" w14:textId="77777777" w:rsidR="00F35EDA" w:rsidRDefault="00F35EDA">
      <w:r>
        <w:separator/>
      </w:r>
    </w:p>
  </w:footnote>
  <w:footnote w:type="continuationSeparator" w:id="0">
    <w:p w14:paraId="490487EB" w14:textId="77777777" w:rsidR="00F35EDA" w:rsidRDefault="00F35EDA">
      <w:r>
        <w:continuationSeparator/>
      </w:r>
    </w:p>
  </w:footnote>
  <w:footnote w:id="1">
    <w:p w14:paraId="25C00DE8" w14:textId="77777777" w:rsidR="00DD1AA0" w:rsidRPr="00D45BA2" w:rsidRDefault="00DD1AA0" w:rsidP="00DD1AA0">
      <w:pPr>
        <w:pStyle w:val="FootnoteText"/>
        <w:jc w:val="both"/>
        <w:rPr>
          <w:ins w:id="10" w:author="Narek Muradyan" w:date="2025-02-28T11:59:00Z"/>
          <w:rFonts w:ascii="GHEA Grapalat" w:hAnsi="GHEA Grapalat"/>
          <w:i/>
          <w:sz w:val="16"/>
          <w:szCs w:val="16"/>
          <w:lang w:val="hy-AM" w:eastAsia="en-US"/>
        </w:rPr>
      </w:pPr>
      <w:ins w:id="11" w:author="Narek Muradyan" w:date="2025-02-28T11:59:00Z">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ins>
    </w:p>
  </w:footnote>
  <w:footnote w:id="2">
    <w:p w14:paraId="5739448E" w14:textId="627EAE0A" w:rsidR="006555A8" w:rsidRPr="003B5430" w:rsidRDefault="006555A8"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537AB0B" w14:textId="77777777" w:rsidR="006555A8" w:rsidRPr="0025742C" w:rsidRDefault="006555A8" w:rsidP="00492A0A">
      <w:pPr>
        <w:pStyle w:val="FootnoteText"/>
        <w:rPr>
          <w:rFonts w:ascii="Calibri" w:hAnsi="Calibr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4">
    <w:p w14:paraId="23A9BF95" w14:textId="77777777" w:rsidR="006555A8" w:rsidRPr="006265F4" w:rsidRDefault="006555A8" w:rsidP="00492A0A">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422770E6" w14:textId="77777777" w:rsidR="006555A8" w:rsidRPr="0025742C" w:rsidRDefault="006555A8" w:rsidP="00492A0A">
      <w:pPr>
        <w:pStyle w:val="FootnoteText"/>
        <w:rPr>
          <w:rFonts w:ascii="Calibri" w:hAnsi="Calibr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5">
    <w:p w14:paraId="7E23031D" w14:textId="77777777" w:rsidR="006555A8" w:rsidRPr="0025742C" w:rsidRDefault="006555A8" w:rsidP="00492A0A">
      <w:pPr>
        <w:pStyle w:val="FootnoteText"/>
        <w:jc w:val="both"/>
        <w:rPr>
          <w:rFonts w:ascii="Calibri" w:hAnsi="Calibr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203B6E64" w14:textId="77777777" w:rsidR="006555A8" w:rsidRPr="0025742C" w:rsidRDefault="006555A8" w:rsidP="00492A0A">
      <w:pPr>
        <w:pStyle w:val="FootnoteText"/>
        <w:rPr>
          <w:rFonts w:ascii="Calibri" w:hAnsi="Calibr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08867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AF4874"/>
    <w:multiLevelType w:val="hybridMultilevel"/>
    <w:tmpl w:val="74AC4C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2780761"/>
    <w:multiLevelType w:val="hybridMultilevel"/>
    <w:tmpl w:val="4DD8A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01652A2"/>
    <w:multiLevelType w:val="hybridMultilevel"/>
    <w:tmpl w:val="74AC4C30"/>
    <w:lvl w:ilvl="0" w:tplc="0409000F">
      <w:start w:val="1"/>
      <w:numFmt w:val="decimal"/>
      <w:lvlText w:val="%1."/>
      <w:lvlJc w:val="left"/>
      <w:pPr>
        <w:ind w:left="639" w:hanging="360"/>
      </w:pPr>
    </w:lvl>
    <w:lvl w:ilvl="1" w:tplc="04090019">
      <w:start w:val="1"/>
      <w:numFmt w:val="lowerLetter"/>
      <w:lvlText w:val="%2."/>
      <w:lvlJc w:val="left"/>
      <w:pPr>
        <w:ind w:left="1359" w:hanging="360"/>
      </w:pPr>
    </w:lvl>
    <w:lvl w:ilvl="2" w:tplc="0409001B" w:tentative="1">
      <w:start w:val="1"/>
      <w:numFmt w:val="lowerRoman"/>
      <w:lvlText w:val="%3."/>
      <w:lvlJc w:val="right"/>
      <w:pPr>
        <w:ind w:left="2079" w:hanging="180"/>
      </w:pPr>
    </w:lvl>
    <w:lvl w:ilvl="3" w:tplc="0409000F" w:tentative="1">
      <w:start w:val="1"/>
      <w:numFmt w:val="decimal"/>
      <w:lvlText w:val="%4."/>
      <w:lvlJc w:val="left"/>
      <w:pPr>
        <w:ind w:left="2799" w:hanging="360"/>
      </w:pPr>
    </w:lvl>
    <w:lvl w:ilvl="4" w:tplc="04090019" w:tentative="1">
      <w:start w:val="1"/>
      <w:numFmt w:val="lowerLetter"/>
      <w:lvlText w:val="%5."/>
      <w:lvlJc w:val="left"/>
      <w:pPr>
        <w:ind w:left="3519" w:hanging="360"/>
      </w:pPr>
    </w:lvl>
    <w:lvl w:ilvl="5" w:tplc="0409001B" w:tentative="1">
      <w:start w:val="1"/>
      <w:numFmt w:val="lowerRoman"/>
      <w:lvlText w:val="%6."/>
      <w:lvlJc w:val="right"/>
      <w:pPr>
        <w:ind w:left="4239" w:hanging="180"/>
      </w:pPr>
    </w:lvl>
    <w:lvl w:ilvl="6" w:tplc="0409000F" w:tentative="1">
      <w:start w:val="1"/>
      <w:numFmt w:val="decimal"/>
      <w:lvlText w:val="%7."/>
      <w:lvlJc w:val="left"/>
      <w:pPr>
        <w:ind w:left="4959" w:hanging="360"/>
      </w:pPr>
    </w:lvl>
    <w:lvl w:ilvl="7" w:tplc="04090019" w:tentative="1">
      <w:start w:val="1"/>
      <w:numFmt w:val="lowerLetter"/>
      <w:lvlText w:val="%8."/>
      <w:lvlJc w:val="left"/>
      <w:pPr>
        <w:ind w:left="5679" w:hanging="360"/>
      </w:pPr>
    </w:lvl>
    <w:lvl w:ilvl="8" w:tplc="0409001B" w:tentative="1">
      <w:start w:val="1"/>
      <w:numFmt w:val="lowerRoman"/>
      <w:lvlText w:val="%9."/>
      <w:lvlJc w:val="right"/>
      <w:pPr>
        <w:ind w:left="6399"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2AD1E5D"/>
    <w:multiLevelType w:val="hybridMultilevel"/>
    <w:tmpl w:val="74AC4C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6393364"/>
    <w:multiLevelType w:val="hybridMultilevel"/>
    <w:tmpl w:val="74AC4C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9"/>
  </w:num>
  <w:num w:numId="3">
    <w:abstractNumId w:val="21"/>
  </w:num>
  <w:num w:numId="4">
    <w:abstractNumId w:val="17"/>
  </w:num>
  <w:num w:numId="5">
    <w:abstractNumId w:val="26"/>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5"/>
  </w:num>
  <w:num w:numId="11">
    <w:abstractNumId w:val="8"/>
  </w:num>
  <w:num w:numId="12">
    <w:abstractNumId w:val="32"/>
  </w:num>
  <w:num w:numId="13">
    <w:abstractNumId w:val="27"/>
  </w:num>
  <w:num w:numId="14">
    <w:abstractNumId w:val="13"/>
  </w:num>
  <w:num w:numId="15">
    <w:abstractNumId w:val="29"/>
  </w:num>
  <w:num w:numId="16">
    <w:abstractNumId w:val="16"/>
  </w:num>
  <w:num w:numId="17">
    <w:abstractNumId w:val="6"/>
  </w:num>
  <w:num w:numId="18">
    <w:abstractNumId w:val="1"/>
  </w:num>
  <w:num w:numId="19">
    <w:abstractNumId w:val="4"/>
  </w:num>
  <w:num w:numId="20">
    <w:abstractNumId w:val="3"/>
  </w:num>
  <w:num w:numId="21">
    <w:abstractNumId w:val="33"/>
  </w:num>
  <w:num w:numId="22">
    <w:abstractNumId w:val="31"/>
  </w:num>
  <w:num w:numId="23">
    <w:abstractNumId w:val="25"/>
  </w:num>
  <w:num w:numId="24">
    <w:abstractNumId w:val="0"/>
  </w:num>
  <w:num w:numId="25">
    <w:abstractNumId w:val="15"/>
  </w:num>
  <w:num w:numId="26">
    <w:abstractNumId w:val="19"/>
  </w:num>
  <w:num w:numId="27">
    <w:abstractNumId w:val="23"/>
  </w:num>
  <w:num w:numId="28">
    <w:abstractNumId w:val="12"/>
  </w:num>
  <w:num w:numId="29">
    <w:abstractNumId w:val="11"/>
  </w:num>
  <w:num w:numId="30">
    <w:abstractNumId w:val="14"/>
  </w:num>
  <w:num w:numId="31">
    <w:abstractNumId w:val="22"/>
  </w:num>
  <w:num w:numId="32">
    <w:abstractNumId w:val="30"/>
  </w:num>
  <w:num w:numId="33">
    <w:abstractNumId w:val="10"/>
  </w:num>
  <w:num w:numId="34">
    <w:abstractNumId w:val="7"/>
  </w:num>
  <w:num w:numId="35">
    <w:abstractNumId w:val="28"/>
  </w:num>
  <w:num w:numId="36">
    <w:abstractNumId w:val="18"/>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41AA"/>
    <w:rsid w:val="000058CF"/>
    <w:rsid w:val="00005D30"/>
    <w:rsid w:val="00006873"/>
    <w:rsid w:val="000076A1"/>
    <w:rsid w:val="0000776B"/>
    <w:rsid w:val="00010476"/>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1EDD"/>
    <w:rsid w:val="0002316C"/>
    <w:rsid w:val="00023384"/>
    <w:rsid w:val="000238FE"/>
    <w:rsid w:val="000246E6"/>
    <w:rsid w:val="00025353"/>
    <w:rsid w:val="00026351"/>
    <w:rsid w:val="000275BF"/>
    <w:rsid w:val="000278D8"/>
    <w:rsid w:val="00030D40"/>
    <w:rsid w:val="000312D9"/>
    <w:rsid w:val="000313A6"/>
    <w:rsid w:val="000330A3"/>
    <w:rsid w:val="00033946"/>
    <w:rsid w:val="00033ABD"/>
    <w:rsid w:val="00033B20"/>
    <w:rsid w:val="0003405C"/>
    <w:rsid w:val="0003466E"/>
    <w:rsid w:val="00034CED"/>
    <w:rsid w:val="000356CC"/>
    <w:rsid w:val="000378E2"/>
    <w:rsid w:val="00037DDE"/>
    <w:rsid w:val="000408D8"/>
    <w:rsid w:val="00042A30"/>
    <w:rsid w:val="0004387F"/>
    <w:rsid w:val="00046BAC"/>
    <w:rsid w:val="00047327"/>
    <w:rsid w:val="0005035B"/>
    <w:rsid w:val="00051490"/>
    <w:rsid w:val="00051B7F"/>
    <w:rsid w:val="00052AF7"/>
    <w:rsid w:val="00052F61"/>
    <w:rsid w:val="000537FF"/>
    <w:rsid w:val="00053BFB"/>
    <w:rsid w:val="00053FBD"/>
    <w:rsid w:val="000545B4"/>
    <w:rsid w:val="000550DA"/>
    <w:rsid w:val="00055129"/>
    <w:rsid w:val="00055195"/>
    <w:rsid w:val="00055CC2"/>
    <w:rsid w:val="00056516"/>
    <w:rsid w:val="00056AB4"/>
    <w:rsid w:val="00057264"/>
    <w:rsid w:val="000604CF"/>
    <w:rsid w:val="00060B0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8EA"/>
    <w:rsid w:val="00082ADC"/>
    <w:rsid w:val="00082DE0"/>
    <w:rsid w:val="00082E96"/>
    <w:rsid w:val="000831B3"/>
    <w:rsid w:val="00083558"/>
    <w:rsid w:val="000845F6"/>
    <w:rsid w:val="00084E87"/>
    <w:rsid w:val="00085931"/>
    <w:rsid w:val="00086481"/>
    <w:rsid w:val="000878DB"/>
    <w:rsid w:val="00087A30"/>
    <w:rsid w:val="000904CC"/>
    <w:rsid w:val="0009109F"/>
    <w:rsid w:val="000911CA"/>
    <w:rsid w:val="00091EBC"/>
    <w:rsid w:val="00092D0A"/>
    <w:rsid w:val="0009380C"/>
    <w:rsid w:val="0009449B"/>
    <w:rsid w:val="000946A3"/>
    <w:rsid w:val="000952D8"/>
    <w:rsid w:val="00095EB1"/>
    <w:rsid w:val="00096865"/>
    <w:rsid w:val="00097DE8"/>
    <w:rsid w:val="000A025B"/>
    <w:rsid w:val="000A2219"/>
    <w:rsid w:val="000A2F02"/>
    <w:rsid w:val="000A37CE"/>
    <w:rsid w:val="000A5226"/>
    <w:rsid w:val="000A5B16"/>
    <w:rsid w:val="000A6B75"/>
    <w:rsid w:val="000A72AD"/>
    <w:rsid w:val="000A7528"/>
    <w:rsid w:val="000B033F"/>
    <w:rsid w:val="000B1088"/>
    <w:rsid w:val="000B2191"/>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587"/>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259"/>
    <w:rsid w:val="000E7612"/>
    <w:rsid w:val="000E79BD"/>
    <w:rsid w:val="000F008F"/>
    <w:rsid w:val="000F0F84"/>
    <w:rsid w:val="000F109E"/>
    <w:rsid w:val="000F2E26"/>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05B"/>
    <w:rsid w:val="00102291"/>
    <w:rsid w:val="0010323D"/>
    <w:rsid w:val="00104861"/>
    <w:rsid w:val="00106365"/>
    <w:rsid w:val="00106D44"/>
    <w:rsid w:val="00106DEE"/>
    <w:rsid w:val="00106F3B"/>
    <w:rsid w:val="00107900"/>
    <w:rsid w:val="00110AC5"/>
    <w:rsid w:val="00110D13"/>
    <w:rsid w:val="00112726"/>
    <w:rsid w:val="00112EC6"/>
    <w:rsid w:val="00113F0D"/>
    <w:rsid w:val="00115152"/>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044"/>
    <w:rsid w:val="00146F8D"/>
    <w:rsid w:val="00147CD0"/>
    <w:rsid w:val="00147F14"/>
    <w:rsid w:val="00150CBE"/>
    <w:rsid w:val="001514D1"/>
    <w:rsid w:val="001515DE"/>
    <w:rsid w:val="001516D3"/>
    <w:rsid w:val="00151BC8"/>
    <w:rsid w:val="00151E1B"/>
    <w:rsid w:val="001522CE"/>
    <w:rsid w:val="00152564"/>
    <w:rsid w:val="001529F3"/>
    <w:rsid w:val="00153A85"/>
    <w:rsid w:val="00153C87"/>
    <w:rsid w:val="0015453B"/>
    <w:rsid w:val="001545BF"/>
    <w:rsid w:val="001553D6"/>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2572"/>
    <w:rsid w:val="001625F3"/>
    <w:rsid w:val="001635B8"/>
    <w:rsid w:val="00164BBC"/>
    <w:rsid w:val="0016519F"/>
    <w:rsid w:val="001657A2"/>
    <w:rsid w:val="001669C1"/>
    <w:rsid w:val="001679A6"/>
    <w:rsid w:val="001724D7"/>
    <w:rsid w:val="00172BD7"/>
    <w:rsid w:val="001732FB"/>
    <w:rsid w:val="00174421"/>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062"/>
    <w:rsid w:val="00184749"/>
    <w:rsid w:val="00184D18"/>
    <w:rsid w:val="00184F17"/>
    <w:rsid w:val="001855F0"/>
    <w:rsid w:val="00185684"/>
    <w:rsid w:val="0018591C"/>
    <w:rsid w:val="00185DF9"/>
    <w:rsid w:val="00185FEC"/>
    <w:rsid w:val="00186928"/>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A6185"/>
    <w:rsid w:val="001B0D9A"/>
    <w:rsid w:val="001B1370"/>
    <w:rsid w:val="001B1FC4"/>
    <w:rsid w:val="001B21A3"/>
    <w:rsid w:val="001B37D2"/>
    <w:rsid w:val="001B45A9"/>
    <w:rsid w:val="001B478E"/>
    <w:rsid w:val="001B6FCF"/>
    <w:rsid w:val="001B7698"/>
    <w:rsid w:val="001C07C6"/>
    <w:rsid w:val="001C0849"/>
    <w:rsid w:val="001C0B2D"/>
    <w:rsid w:val="001C142B"/>
    <w:rsid w:val="001C2782"/>
    <w:rsid w:val="001C302C"/>
    <w:rsid w:val="001C3D83"/>
    <w:rsid w:val="001C3F6C"/>
    <w:rsid w:val="001C6C36"/>
    <w:rsid w:val="001C76F7"/>
    <w:rsid w:val="001C78E4"/>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6DE"/>
    <w:rsid w:val="00204B03"/>
    <w:rsid w:val="00204CF4"/>
    <w:rsid w:val="00204E53"/>
    <w:rsid w:val="00205689"/>
    <w:rsid w:val="0020701A"/>
    <w:rsid w:val="00207CF7"/>
    <w:rsid w:val="002100B3"/>
    <w:rsid w:val="002101F2"/>
    <w:rsid w:val="002106E6"/>
    <w:rsid w:val="00210F0C"/>
    <w:rsid w:val="00211425"/>
    <w:rsid w:val="002115A9"/>
    <w:rsid w:val="00211BD2"/>
    <w:rsid w:val="002137E6"/>
    <w:rsid w:val="00213EB8"/>
    <w:rsid w:val="00216417"/>
    <w:rsid w:val="00217530"/>
    <w:rsid w:val="00217710"/>
    <w:rsid w:val="0021795E"/>
    <w:rsid w:val="00220491"/>
    <w:rsid w:val="00220ACB"/>
    <w:rsid w:val="00220C7C"/>
    <w:rsid w:val="002218FE"/>
    <w:rsid w:val="00223132"/>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0F2"/>
    <w:rsid w:val="00242553"/>
    <w:rsid w:val="0024433C"/>
    <w:rsid w:val="00244642"/>
    <w:rsid w:val="00244B38"/>
    <w:rsid w:val="00245A0D"/>
    <w:rsid w:val="00246F46"/>
    <w:rsid w:val="00250215"/>
    <w:rsid w:val="0025145E"/>
    <w:rsid w:val="00251E84"/>
    <w:rsid w:val="00252C9C"/>
    <w:rsid w:val="002542AE"/>
    <w:rsid w:val="002544C8"/>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A14"/>
    <w:rsid w:val="002A1FAC"/>
    <w:rsid w:val="002A26AE"/>
    <w:rsid w:val="002A2C2E"/>
    <w:rsid w:val="002A3785"/>
    <w:rsid w:val="002A43CC"/>
    <w:rsid w:val="002A450D"/>
    <w:rsid w:val="002A4619"/>
    <w:rsid w:val="002A464D"/>
    <w:rsid w:val="002A5880"/>
    <w:rsid w:val="002A5F5B"/>
    <w:rsid w:val="002A7293"/>
    <w:rsid w:val="002A7380"/>
    <w:rsid w:val="002A76C6"/>
    <w:rsid w:val="002A7A0F"/>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B7C57"/>
    <w:rsid w:val="002C071B"/>
    <w:rsid w:val="002C0DD6"/>
    <w:rsid w:val="002C1050"/>
    <w:rsid w:val="002C1AE5"/>
    <w:rsid w:val="002C205F"/>
    <w:rsid w:val="002C27EB"/>
    <w:rsid w:val="002C2AAB"/>
    <w:rsid w:val="002C2C6F"/>
    <w:rsid w:val="002C38F4"/>
    <w:rsid w:val="002C3CAA"/>
    <w:rsid w:val="002C4DBF"/>
    <w:rsid w:val="002C5CCC"/>
    <w:rsid w:val="002C6CF7"/>
    <w:rsid w:val="002C7037"/>
    <w:rsid w:val="002D02FE"/>
    <w:rsid w:val="002D1AAA"/>
    <w:rsid w:val="002D20E8"/>
    <w:rsid w:val="002D236D"/>
    <w:rsid w:val="002D245C"/>
    <w:rsid w:val="002D3C61"/>
    <w:rsid w:val="002D4250"/>
    <w:rsid w:val="002D4481"/>
    <w:rsid w:val="002D4575"/>
    <w:rsid w:val="002D5CF0"/>
    <w:rsid w:val="002D601F"/>
    <w:rsid w:val="002E0768"/>
    <w:rsid w:val="002E0877"/>
    <w:rsid w:val="002E0966"/>
    <w:rsid w:val="002E11D1"/>
    <w:rsid w:val="002E3165"/>
    <w:rsid w:val="002E4305"/>
    <w:rsid w:val="002E47FA"/>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00EB"/>
    <w:rsid w:val="00301193"/>
    <w:rsid w:val="0030129D"/>
    <w:rsid w:val="00303732"/>
    <w:rsid w:val="003041A8"/>
    <w:rsid w:val="00304436"/>
    <w:rsid w:val="00304D64"/>
    <w:rsid w:val="003053EF"/>
    <w:rsid w:val="003054BB"/>
    <w:rsid w:val="00305730"/>
    <w:rsid w:val="00305E59"/>
    <w:rsid w:val="00305F6D"/>
    <w:rsid w:val="003064D4"/>
    <w:rsid w:val="00307B02"/>
    <w:rsid w:val="00307F3C"/>
    <w:rsid w:val="003101E4"/>
    <w:rsid w:val="00310A82"/>
    <w:rsid w:val="00310B6E"/>
    <w:rsid w:val="00310ED2"/>
    <w:rsid w:val="00311076"/>
    <w:rsid w:val="00313225"/>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388"/>
    <w:rsid w:val="00352DB8"/>
    <w:rsid w:val="00353890"/>
    <w:rsid w:val="0035464F"/>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F00"/>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422"/>
    <w:rsid w:val="00391E56"/>
    <w:rsid w:val="00392525"/>
    <w:rsid w:val="00392695"/>
    <w:rsid w:val="00392B56"/>
    <w:rsid w:val="0039338D"/>
    <w:rsid w:val="003946B4"/>
    <w:rsid w:val="003949A5"/>
    <w:rsid w:val="00395661"/>
    <w:rsid w:val="00395D6D"/>
    <w:rsid w:val="0039646A"/>
    <w:rsid w:val="00396D60"/>
    <w:rsid w:val="003972CC"/>
    <w:rsid w:val="00397DC0"/>
    <w:rsid w:val="003A08AE"/>
    <w:rsid w:val="003A0A31"/>
    <w:rsid w:val="003A145D"/>
    <w:rsid w:val="003A2BE0"/>
    <w:rsid w:val="003A377C"/>
    <w:rsid w:val="003A5049"/>
    <w:rsid w:val="003A5533"/>
    <w:rsid w:val="003A57F0"/>
    <w:rsid w:val="003A62A4"/>
    <w:rsid w:val="003A645E"/>
    <w:rsid w:val="003A7A32"/>
    <w:rsid w:val="003A7CE6"/>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0B02"/>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130"/>
    <w:rsid w:val="003D016E"/>
    <w:rsid w:val="003D0940"/>
    <w:rsid w:val="003D14E9"/>
    <w:rsid w:val="003D1BB7"/>
    <w:rsid w:val="003D1CF4"/>
    <w:rsid w:val="003D1FE3"/>
    <w:rsid w:val="003D39F7"/>
    <w:rsid w:val="003D4374"/>
    <w:rsid w:val="003D56A5"/>
    <w:rsid w:val="003D5E7F"/>
    <w:rsid w:val="003D6DCF"/>
    <w:rsid w:val="003D764E"/>
    <w:rsid w:val="003D7720"/>
    <w:rsid w:val="003D7F8E"/>
    <w:rsid w:val="003E01D5"/>
    <w:rsid w:val="003E029A"/>
    <w:rsid w:val="003E093F"/>
    <w:rsid w:val="003E1421"/>
    <w:rsid w:val="003E1BE2"/>
    <w:rsid w:val="003E246C"/>
    <w:rsid w:val="003E2931"/>
    <w:rsid w:val="003E2C3B"/>
    <w:rsid w:val="003E316E"/>
    <w:rsid w:val="003E3864"/>
    <w:rsid w:val="003E3996"/>
    <w:rsid w:val="003E3B26"/>
    <w:rsid w:val="003E3FD0"/>
    <w:rsid w:val="003E4184"/>
    <w:rsid w:val="003E6971"/>
    <w:rsid w:val="003E7802"/>
    <w:rsid w:val="003E7941"/>
    <w:rsid w:val="003F0A57"/>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2296"/>
    <w:rsid w:val="00424EFE"/>
    <w:rsid w:val="00425F49"/>
    <w:rsid w:val="00427EAA"/>
    <w:rsid w:val="004303CA"/>
    <w:rsid w:val="004306D6"/>
    <w:rsid w:val="0043098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664"/>
    <w:rsid w:val="00447808"/>
    <w:rsid w:val="00447FFD"/>
    <w:rsid w:val="004504F0"/>
    <w:rsid w:val="00452896"/>
    <w:rsid w:val="00453C9B"/>
    <w:rsid w:val="00454D73"/>
    <w:rsid w:val="0045525D"/>
    <w:rsid w:val="004553DE"/>
    <w:rsid w:val="00457745"/>
    <w:rsid w:val="004605D7"/>
    <w:rsid w:val="00460CA5"/>
    <w:rsid w:val="00460FF1"/>
    <w:rsid w:val="004613D6"/>
    <w:rsid w:val="0046188C"/>
    <w:rsid w:val="00461D49"/>
    <w:rsid w:val="00462CB2"/>
    <w:rsid w:val="00463606"/>
    <w:rsid w:val="004636DA"/>
    <w:rsid w:val="00463808"/>
    <w:rsid w:val="00463B0B"/>
    <w:rsid w:val="00463EDD"/>
    <w:rsid w:val="00464596"/>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306"/>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0EF1"/>
    <w:rsid w:val="0049223B"/>
    <w:rsid w:val="004929E4"/>
    <w:rsid w:val="00492A0A"/>
    <w:rsid w:val="00493AF9"/>
    <w:rsid w:val="00496062"/>
    <w:rsid w:val="00496E18"/>
    <w:rsid w:val="004974D8"/>
    <w:rsid w:val="00497E96"/>
    <w:rsid w:val="004A1734"/>
    <w:rsid w:val="004A1C5D"/>
    <w:rsid w:val="004A1CC7"/>
    <w:rsid w:val="004A3051"/>
    <w:rsid w:val="004A712A"/>
    <w:rsid w:val="004A7722"/>
    <w:rsid w:val="004B00FE"/>
    <w:rsid w:val="004B15F1"/>
    <w:rsid w:val="004B2363"/>
    <w:rsid w:val="004B28E1"/>
    <w:rsid w:val="004B2F56"/>
    <w:rsid w:val="004B383E"/>
    <w:rsid w:val="004B455D"/>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465F"/>
    <w:rsid w:val="004C5CF3"/>
    <w:rsid w:val="004C77DB"/>
    <w:rsid w:val="004C7E01"/>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E7C6C"/>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2402"/>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3A97"/>
    <w:rsid w:val="00544728"/>
    <w:rsid w:val="005457B4"/>
    <w:rsid w:val="00545BDE"/>
    <w:rsid w:val="00545F4E"/>
    <w:rsid w:val="0054752B"/>
    <w:rsid w:val="005508F1"/>
    <w:rsid w:val="00551E52"/>
    <w:rsid w:val="00551FD1"/>
    <w:rsid w:val="005525A4"/>
    <w:rsid w:val="00552D6E"/>
    <w:rsid w:val="00553DFD"/>
    <w:rsid w:val="00553F8C"/>
    <w:rsid w:val="00556113"/>
    <w:rsid w:val="0055623A"/>
    <w:rsid w:val="005563D9"/>
    <w:rsid w:val="0055775D"/>
    <w:rsid w:val="00557E3D"/>
    <w:rsid w:val="00560961"/>
    <w:rsid w:val="00562EB1"/>
    <w:rsid w:val="00563192"/>
    <w:rsid w:val="00563203"/>
    <w:rsid w:val="0056331A"/>
    <w:rsid w:val="005639B0"/>
    <w:rsid w:val="00564FB7"/>
    <w:rsid w:val="00565200"/>
    <w:rsid w:val="00565307"/>
    <w:rsid w:val="0056625A"/>
    <w:rsid w:val="00567040"/>
    <w:rsid w:val="005670AA"/>
    <w:rsid w:val="005716B8"/>
    <w:rsid w:val="00571702"/>
    <w:rsid w:val="00571F29"/>
    <w:rsid w:val="00572FF1"/>
    <w:rsid w:val="005739AB"/>
    <w:rsid w:val="005746F8"/>
    <w:rsid w:val="005754F7"/>
    <w:rsid w:val="0057568F"/>
    <w:rsid w:val="00575C75"/>
    <w:rsid w:val="00577582"/>
    <w:rsid w:val="005800F6"/>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D07"/>
    <w:rsid w:val="005900F2"/>
    <w:rsid w:val="005918A4"/>
    <w:rsid w:val="00591C89"/>
    <w:rsid w:val="00592A50"/>
    <w:rsid w:val="005939DE"/>
    <w:rsid w:val="0059404D"/>
    <w:rsid w:val="005948AB"/>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557"/>
    <w:rsid w:val="005B1797"/>
    <w:rsid w:val="005B18D8"/>
    <w:rsid w:val="005B1A3D"/>
    <w:rsid w:val="005B1CFC"/>
    <w:rsid w:val="005B1DD6"/>
    <w:rsid w:val="005B1E95"/>
    <w:rsid w:val="005B20E7"/>
    <w:rsid w:val="005B598A"/>
    <w:rsid w:val="005B6B3E"/>
    <w:rsid w:val="005B7350"/>
    <w:rsid w:val="005C1C00"/>
    <w:rsid w:val="005C2A18"/>
    <w:rsid w:val="005C370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41E"/>
    <w:rsid w:val="005E0E50"/>
    <w:rsid w:val="005E1F72"/>
    <w:rsid w:val="005E24FD"/>
    <w:rsid w:val="005E2581"/>
    <w:rsid w:val="005E27C6"/>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2D78"/>
    <w:rsid w:val="005F35FC"/>
    <w:rsid w:val="005F3A35"/>
    <w:rsid w:val="005F425D"/>
    <w:rsid w:val="005F53F2"/>
    <w:rsid w:val="005F7C1D"/>
    <w:rsid w:val="00600DD3"/>
    <w:rsid w:val="00601F5B"/>
    <w:rsid w:val="006030D7"/>
    <w:rsid w:val="0060505A"/>
    <w:rsid w:val="0060526C"/>
    <w:rsid w:val="00606328"/>
    <w:rsid w:val="00606509"/>
    <w:rsid w:val="0060652B"/>
    <w:rsid w:val="00606683"/>
    <w:rsid w:val="00606B84"/>
    <w:rsid w:val="0060715C"/>
    <w:rsid w:val="00610208"/>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3A37"/>
    <w:rsid w:val="00624D21"/>
    <w:rsid w:val="00627101"/>
    <w:rsid w:val="0062728A"/>
    <w:rsid w:val="006277F4"/>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5A8"/>
    <w:rsid w:val="00655E71"/>
    <w:rsid w:val="00655EBD"/>
    <w:rsid w:val="006568C9"/>
    <w:rsid w:val="00657F32"/>
    <w:rsid w:val="006607D5"/>
    <w:rsid w:val="006608AD"/>
    <w:rsid w:val="006618DE"/>
    <w:rsid w:val="00662165"/>
    <w:rsid w:val="00662623"/>
    <w:rsid w:val="0066349B"/>
    <w:rsid w:val="00664C68"/>
    <w:rsid w:val="006657A3"/>
    <w:rsid w:val="006657EE"/>
    <w:rsid w:val="0066649A"/>
    <w:rsid w:val="00667A56"/>
    <w:rsid w:val="0067102D"/>
    <w:rsid w:val="00671A82"/>
    <w:rsid w:val="0067229B"/>
    <w:rsid w:val="00674E1A"/>
    <w:rsid w:val="0067579A"/>
    <w:rsid w:val="00676178"/>
    <w:rsid w:val="00677658"/>
    <w:rsid w:val="00677C72"/>
    <w:rsid w:val="006810DE"/>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2339"/>
    <w:rsid w:val="006D3406"/>
    <w:rsid w:val="006D3D3F"/>
    <w:rsid w:val="006D4E1D"/>
    <w:rsid w:val="006D5516"/>
    <w:rsid w:val="006D5CF8"/>
    <w:rsid w:val="006D5E0B"/>
    <w:rsid w:val="006D6150"/>
    <w:rsid w:val="006E0F22"/>
    <w:rsid w:val="006E2003"/>
    <w:rsid w:val="006E35A0"/>
    <w:rsid w:val="006E35C3"/>
    <w:rsid w:val="006E36AE"/>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53"/>
    <w:rsid w:val="006F4BFE"/>
    <w:rsid w:val="006F6413"/>
    <w:rsid w:val="00700C81"/>
    <w:rsid w:val="007010F4"/>
    <w:rsid w:val="00701157"/>
    <w:rsid w:val="007019EA"/>
    <w:rsid w:val="007029CE"/>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172"/>
    <w:rsid w:val="007204FD"/>
    <w:rsid w:val="007210AC"/>
    <w:rsid w:val="00721CBC"/>
    <w:rsid w:val="007224D2"/>
    <w:rsid w:val="00722665"/>
    <w:rsid w:val="00723462"/>
    <w:rsid w:val="007248F1"/>
    <w:rsid w:val="007256C2"/>
    <w:rsid w:val="00725ED3"/>
    <w:rsid w:val="007268F5"/>
    <w:rsid w:val="007317E0"/>
    <w:rsid w:val="0073189A"/>
    <w:rsid w:val="00731BD1"/>
    <w:rsid w:val="00731D26"/>
    <w:rsid w:val="00733BCC"/>
    <w:rsid w:val="0073446D"/>
    <w:rsid w:val="00735365"/>
    <w:rsid w:val="007367D4"/>
    <w:rsid w:val="00736A43"/>
    <w:rsid w:val="00737986"/>
    <w:rsid w:val="00737B2F"/>
    <w:rsid w:val="00737D93"/>
    <w:rsid w:val="00740919"/>
    <w:rsid w:val="0074145B"/>
    <w:rsid w:val="00741F8D"/>
    <w:rsid w:val="00742B5B"/>
    <w:rsid w:val="007430E5"/>
    <w:rsid w:val="007431AB"/>
    <w:rsid w:val="0074334C"/>
    <w:rsid w:val="00744742"/>
    <w:rsid w:val="00744D01"/>
    <w:rsid w:val="00745561"/>
    <w:rsid w:val="00747893"/>
    <w:rsid w:val="007478B5"/>
    <w:rsid w:val="00747DA0"/>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4FE"/>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5D07"/>
    <w:rsid w:val="007760A5"/>
    <w:rsid w:val="00776E6C"/>
    <w:rsid w:val="00780F11"/>
    <w:rsid w:val="007811AE"/>
    <w:rsid w:val="007813EB"/>
    <w:rsid w:val="00781688"/>
    <w:rsid w:val="00782D3C"/>
    <w:rsid w:val="0078387F"/>
    <w:rsid w:val="007839E7"/>
    <w:rsid w:val="00784B86"/>
    <w:rsid w:val="00784CB7"/>
    <w:rsid w:val="007862B1"/>
    <w:rsid w:val="00787518"/>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0FA"/>
    <w:rsid w:val="007A2E03"/>
    <w:rsid w:val="007A2E3D"/>
    <w:rsid w:val="007A2FC9"/>
    <w:rsid w:val="007A3EE6"/>
    <w:rsid w:val="007A3F75"/>
    <w:rsid w:val="007A498F"/>
    <w:rsid w:val="007A4AF6"/>
    <w:rsid w:val="007A4BB9"/>
    <w:rsid w:val="007A4FA1"/>
    <w:rsid w:val="007A5810"/>
    <w:rsid w:val="007A5E2D"/>
    <w:rsid w:val="007A7DEB"/>
    <w:rsid w:val="007B188A"/>
    <w:rsid w:val="007B207A"/>
    <w:rsid w:val="007B25C1"/>
    <w:rsid w:val="007B36E4"/>
    <w:rsid w:val="007B3D9D"/>
    <w:rsid w:val="007B5542"/>
    <w:rsid w:val="007B5635"/>
    <w:rsid w:val="007B6811"/>
    <w:rsid w:val="007C009B"/>
    <w:rsid w:val="007C081F"/>
    <w:rsid w:val="007C0837"/>
    <w:rsid w:val="007C0E84"/>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2EC"/>
    <w:rsid w:val="007D7707"/>
    <w:rsid w:val="007E0DD7"/>
    <w:rsid w:val="007E0E5F"/>
    <w:rsid w:val="007E0EA0"/>
    <w:rsid w:val="007E0EB8"/>
    <w:rsid w:val="007E15A7"/>
    <w:rsid w:val="007E1A5C"/>
    <w:rsid w:val="007E238F"/>
    <w:rsid w:val="007E3AEE"/>
    <w:rsid w:val="007E46FE"/>
    <w:rsid w:val="007E5869"/>
    <w:rsid w:val="007E6804"/>
    <w:rsid w:val="007E6E01"/>
    <w:rsid w:val="007E70F5"/>
    <w:rsid w:val="007F0D88"/>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3690"/>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49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97"/>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8C5"/>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55B"/>
    <w:rsid w:val="00887807"/>
    <w:rsid w:val="008916DE"/>
    <w:rsid w:val="008920F8"/>
    <w:rsid w:val="0089384E"/>
    <w:rsid w:val="00896212"/>
    <w:rsid w:val="0089622B"/>
    <w:rsid w:val="00896A13"/>
    <w:rsid w:val="008A0AF2"/>
    <w:rsid w:val="008A120F"/>
    <w:rsid w:val="008A1E8D"/>
    <w:rsid w:val="008A24FA"/>
    <w:rsid w:val="008A28BD"/>
    <w:rsid w:val="008A2FF1"/>
    <w:rsid w:val="008A345D"/>
    <w:rsid w:val="008A3652"/>
    <w:rsid w:val="008A3C43"/>
    <w:rsid w:val="008A403C"/>
    <w:rsid w:val="008A474E"/>
    <w:rsid w:val="008A4DA3"/>
    <w:rsid w:val="008A56AD"/>
    <w:rsid w:val="008A5CEA"/>
    <w:rsid w:val="008A5DAB"/>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1B1"/>
    <w:rsid w:val="008C750C"/>
    <w:rsid w:val="008C7627"/>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0CB5"/>
    <w:rsid w:val="008E1FEB"/>
    <w:rsid w:val="008E24DC"/>
    <w:rsid w:val="008E3548"/>
    <w:rsid w:val="008E3574"/>
    <w:rsid w:val="008E38E6"/>
    <w:rsid w:val="008E3B1B"/>
    <w:rsid w:val="008E4010"/>
    <w:rsid w:val="008E40C8"/>
    <w:rsid w:val="008E43BF"/>
    <w:rsid w:val="008E4477"/>
    <w:rsid w:val="008E5B7C"/>
    <w:rsid w:val="008E5C09"/>
    <w:rsid w:val="008E60B3"/>
    <w:rsid w:val="008E6839"/>
    <w:rsid w:val="008F13BF"/>
    <w:rsid w:val="008F2365"/>
    <w:rsid w:val="008F2B76"/>
    <w:rsid w:val="008F3297"/>
    <w:rsid w:val="008F527F"/>
    <w:rsid w:val="008F6B74"/>
    <w:rsid w:val="008F7E25"/>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16C1"/>
    <w:rsid w:val="009123CA"/>
    <w:rsid w:val="009138AD"/>
    <w:rsid w:val="00915104"/>
    <w:rsid w:val="00915337"/>
    <w:rsid w:val="009154CF"/>
    <w:rsid w:val="0091590A"/>
    <w:rsid w:val="009160C2"/>
    <w:rsid w:val="00916A53"/>
    <w:rsid w:val="00916EDA"/>
    <w:rsid w:val="00917039"/>
    <w:rsid w:val="00917234"/>
    <w:rsid w:val="0091775C"/>
    <w:rsid w:val="00917FAA"/>
    <w:rsid w:val="00920009"/>
    <w:rsid w:val="00922306"/>
    <w:rsid w:val="009229DF"/>
    <w:rsid w:val="00923183"/>
    <w:rsid w:val="0092643A"/>
    <w:rsid w:val="00926875"/>
    <w:rsid w:val="0093071B"/>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4CC"/>
    <w:rsid w:val="00941728"/>
    <w:rsid w:val="00941924"/>
    <w:rsid w:val="0094684E"/>
    <w:rsid w:val="009471C4"/>
    <w:rsid w:val="00947D03"/>
    <w:rsid w:val="0095176C"/>
    <w:rsid w:val="0095199F"/>
    <w:rsid w:val="00951FD4"/>
    <w:rsid w:val="00952437"/>
    <w:rsid w:val="0095281A"/>
    <w:rsid w:val="00953F12"/>
    <w:rsid w:val="00954080"/>
    <w:rsid w:val="009542E7"/>
    <w:rsid w:val="00954890"/>
    <w:rsid w:val="00954F59"/>
    <w:rsid w:val="009559EC"/>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03E5"/>
    <w:rsid w:val="00971114"/>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77C31"/>
    <w:rsid w:val="009813C4"/>
    <w:rsid w:val="00981540"/>
    <w:rsid w:val="0098244A"/>
    <w:rsid w:val="0098305C"/>
    <w:rsid w:val="00983AF5"/>
    <w:rsid w:val="00984456"/>
    <w:rsid w:val="00984BDB"/>
    <w:rsid w:val="00985291"/>
    <w:rsid w:val="00987E76"/>
    <w:rsid w:val="00990375"/>
    <w:rsid w:val="00990561"/>
    <w:rsid w:val="00990C42"/>
    <w:rsid w:val="009911F4"/>
    <w:rsid w:val="0099157C"/>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34C4"/>
    <w:rsid w:val="009A5190"/>
    <w:rsid w:val="009A73D5"/>
    <w:rsid w:val="009A7574"/>
    <w:rsid w:val="009A796C"/>
    <w:rsid w:val="009A7E8F"/>
    <w:rsid w:val="009B0273"/>
    <w:rsid w:val="009B0824"/>
    <w:rsid w:val="009B0BB5"/>
    <w:rsid w:val="009B0DA1"/>
    <w:rsid w:val="009B1F32"/>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7C7"/>
    <w:rsid w:val="009D2800"/>
    <w:rsid w:val="009D352B"/>
    <w:rsid w:val="009D3747"/>
    <w:rsid w:val="009D47AF"/>
    <w:rsid w:val="009D5B52"/>
    <w:rsid w:val="009D64FE"/>
    <w:rsid w:val="009D6D1A"/>
    <w:rsid w:val="009D7085"/>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3893"/>
    <w:rsid w:val="00A14ED9"/>
    <w:rsid w:val="00A14F63"/>
    <w:rsid w:val="00A150A9"/>
    <w:rsid w:val="00A1623D"/>
    <w:rsid w:val="00A16BE7"/>
    <w:rsid w:val="00A20B69"/>
    <w:rsid w:val="00A222D7"/>
    <w:rsid w:val="00A22548"/>
    <w:rsid w:val="00A22EB5"/>
    <w:rsid w:val="00A24453"/>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4AEB"/>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275A"/>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0E7"/>
    <w:rsid w:val="00A747D4"/>
    <w:rsid w:val="00A74B2F"/>
    <w:rsid w:val="00A74D0E"/>
    <w:rsid w:val="00A76200"/>
    <w:rsid w:val="00A76C15"/>
    <w:rsid w:val="00A779D8"/>
    <w:rsid w:val="00A8134C"/>
    <w:rsid w:val="00A8156B"/>
    <w:rsid w:val="00A81620"/>
    <w:rsid w:val="00A81DD5"/>
    <w:rsid w:val="00A8328A"/>
    <w:rsid w:val="00A8368B"/>
    <w:rsid w:val="00A85E5D"/>
    <w:rsid w:val="00A862F3"/>
    <w:rsid w:val="00A87140"/>
    <w:rsid w:val="00A905A7"/>
    <w:rsid w:val="00A91284"/>
    <w:rsid w:val="00A91342"/>
    <w:rsid w:val="00A921FF"/>
    <w:rsid w:val="00A92252"/>
    <w:rsid w:val="00A93710"/>
    <w:rsid w:val="00A95C09"/>
    <w:rsid w:val="00A960D8"/>
    <w:rsid w:val="00A96293"/>
    <w:rsid w:val="00A96817"/>
    <w:rsid w:val="00A97DF8"/>
    <w:rsid w:val="00AA0AD8"/>
    <w:rsid w:val="00AA0F00"/>
    <w:rsid w:val="00AA13E4"/>
    <w:rsid w:val="00AA1568"/>
    <w:rsid w:val="00AA18C8"/>
    <w:rsid w:val="00AA1BBF"/>
    <w:rsid w:val="00AA4081"/>
    <w:rsid w:val="00AA5305"/>
    <w:rsid w:val="00AA53FD"/>
    <w:rsid w:val="00AA632C"/>
    <w:rsid w:val="00AA67F8"/>
    <w:rsid w:val="00AA697C"/>
    <w:rsid w:val="00AA6F53"/>
    <w:rsid w:val="00AA75FA"/>
    <w:rsid w:val="00AA7805"/>
    <w:rsid w:val="00AB00B1"/>
    <w:rsid w:val="00AB0304"/>
    <w:rsid w:val="00AB1423"/>
    <w:rsid w:val="00AB14F4"/>
    <w:rsid w:val="00AB16AE"/>
    <w:rsid w:val="00AB1DD6"/>
    <w:rsid w:val="00AB227A"/>
    <w:rsid w:val="00AB2618"/>
    <w:rsid w:val="00AB2648"/>
    <w:rsid w:val="00AB2DA5"/>
    <w:rsid w:val="00AB3FFE"/>
    <w:rsid w:val="00AB5AF2"/>
    <w:rsid w:val="00AB5D5B"/>
    <w:rsid w:val="00AB5E50"/>
    <w:rsid w:val="00AB64C0"/>
    <w:rsid w:val="00AB6B81"/>
    <w:rsid w:val="00AB77E2"/>
    <w:rsid w:val="00AB7AF9"/>
    <w:rsid w:val="00AB7D2E"/>
    <w:rsid w:val="00AC082E"/>
    <w:rsid w:val="00AC3F2F"/>
    <w:rsid w:val="00AC45C7"/>
    <w:rsid w:val="00AC4EAF"/>
    <w:rsid w:val="00AC5807"/>
    <w:rsid w:val="00AC743C"/>
    <w:rsid w:val="00AC7A2E"/>
    <w:rsid w:val="00AD0AB3"/>
    <w:rsid w:val="00AD0BEB"/>
    <w:rsid w:val="00AD1739"/>
    <w:rsid w:val="00AD1BFE"/>
    <w:rsid w:val="00AD305B"/>
    <w:rsid w:val="00AD3483"/>
    <w:rsid w:val="00AD34C9"/>
    <w:rsid w:val="00AD506C"/>
    <w:rsid w:val="00AD522C"/>
    <w:rsid w:val="00AD6A8F"/>
    <w:rsid w:val="00AD6C4A"/>
    <w:rsid w:val="00AD6D6A"/>
    <w:rsid w:val="00AD7B20"/>
    <w:rsid w:val="00AE1606"/>
    <w:rsid w:val="00AE202D"/>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362"/>
    <w:rsid w:val="00AF144D"/>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04"/>
    <w:rsid w:val="00B23933"/>
    <w:rsid w:val="00B2394E"/>
    <w:rsid w:val="00B24180"/>
    <w:rsid w:val="00B24FBD"/>
    <w:rsid w:val="00B25447"/>
    <w:rsid w:val="00B2561E"/>
    <w:rsid w:val="00B2572B"/>
    <w:rsid w:val="00B25FC4"/>
    <w:rsid w:val="00B26428"/>
    <w:rsid w:val="00B26608"/>
    <w:rsid w:val="00B2681D"/>
    <w:rsid w:val="00B2752E"/>
    <w:rsid w:val="00B30994"/>
    <w:rsid w:val="00B31AB7"/>
    <w:rsid w:val="00B31E71"/>
    <w:rsid w:val="00B32124"/>
    <w:rsid w:val="00B323FD"/>
    <w:rsid w:val="00B32C46"/>
    <w:rsid w:val="00B333DF"/>
    <w:rsid w:val="00B36E56"/>
    <w:rsid w:val="00B37250"/>
    <w:rsid w:val="00B40121"/>
    <w:rsid w:val="00B40233"/>
    <w:rsid w:val="00B40B08"/>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0CDD"/>
    <w:rsid w:val="00B61677"/>
    <w:rsid w:val="00B61894"/>
    <w:rsid w:val="00B62020"/>
    <w:rsid w:val="00B62122"/>
    <w:rsid w:val="00B62D06"/>
    <w:rsid w:val="00B62DDA"/>
    <w:rsid w:val="00B63078"/>
    <w:rsid w:val="00B64118"/>
    <w:rsid w:val="00B64BF8"/>
    <w:rsid w:val="00B66C0B"/>
    <w:rsid w:val="00B67A2D"/>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87C90"/>
    <w:rsid w:val="00B9100A"/>
    <w:rsid w:val="00B925B0"/>
    <w:rsid w:val="00B941D0"/>
    <w:rsid w:val="00B94445"/>
    <w:rsid w:val="00B95FE0"/>
    <w:rsid w:val="00B96B73"/>
    <w:rsid w:val="00B97237"/>
    <w:rsid w:val="00B975FA"/>
    <w:rsid w:val="00B9796D"/>
    <w:rsid w:val="00B97D91"/>
    <w:rsid w:val="00BA096A"/>
    <w:rsid w:val="00BA3554"/>
    <w:rsid w:val="00BA4B4C"/>
    <w:rsid w:val="00BA632C"/>
    <w:rsid w:val="00BB1A5D"/>
    <w:rsid w:val="00BB1BF9"/>
    <w:rsid w:val="00BB1C9B"/>
    <w:rsid w:val="00BB3575"/>
    <w:rsid w:val="00BB4ADD"/>
    <w:rsid w:val="00BB500A"/>
    <w:rsid w:val="00BB52F9"/>
    <w:rsid w:val="00BB5B35"/>
    <w:rsid w:val="00BB5B81"/>
    <w:rsid w:val="00BB5D8F"/>
    <w:rsid w:val="00BB5F0B"/>
    <w:rsid w:val="00BB682B"/>
    <w:rsid w:val="00BB6EAD"/>
    <w:rsid w:val="00BB758C"/>
    <w:rsid w:val="00BC05CE"/>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4D6C"/>
    <w:rsid w:val="00BE54A9"/>
    <w:rsid w:val="00BE557F"/>
    <w:rsid w:val="00BE6363"/>
    <w:rsid w:val="00BE66EA"/>
    <w:rsid w:val="00BE6F5D"/>
    <w:rsid w:val="00BE7276"/>
    <w:rsid w:val="00BE7FE1"/>
    <w:rsid w:val="00BF0913"/>
    <w:rsid w:val="00BF4538"/>
    <w:rsid w:val="00BF46D6"/>
    <w:rsid w:val="00BF4FFD"/>
    <w:rsid w:val="00BF5421"/>
    <w:rsid w:val="00BF6A31"/>
    <w:rsid w:val="00BF74AB"/>
    <w:rsid w:val="00BF762F"/>
    <w:rsid w:val="00BF7D70"/>
    <w:rsid w:val="00C00758"/>
    <w:rsid w:val="00C008F7"/>
    <w:rsid w:val="00C00E33"/>
    <w:rsid w:val="00C010D8"/>
    <w:rsid w:val="00C011CE"/>
    <w:rsid w:val="00C0193C"/>
    <w:rsid w:val="00C01D49"/>
    <w:rsid w:val="00C024D3"/>
    <w:rsid w:val="00C029B6"/>
    <w:rsid w:val="00C03431"/>
    <w:rsid w:val="00C03728"/>
    <w:rsid w:val="00C03A8B"/>
    <w:rsid w:val="00C0413D"/>
    <w:rsid w:val="00C04470"/>
    <w:rsid w:val="00C05D4F"/>
    <w:rsid w:val="00C05DC6"/>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078"/>
    <w:rsid w:val="00C21505"/>
    <w:rsid w:val="00C2151D"/>
    <w:rsid w:val="00C2204F"/>
    <w:rsid w:val="00C22421"/>
    <w:rsid w:val="00C232E0"/>
    <w:rsid w:val="00C23B1B"/>
    <w:rsid w:val="00C23D48"/>
    <w:rsid w:val="00C23F1D"/>
    <w:rsid w:val="00C24256"/>
    <w:rsid w:val="00C264AA"/>
    <w:rsid w:val="00C26B4D"/>
    <w:rsid w:val="00C26CF7"/>
    <w:rsid w:val="00C3130B"/>
    <w:rsid w:val="00C31373"/>
    <w:rsid w:val="00C324F0"/>
    <w:rsid w:val="00C34414"/>
    <w:rsid w:val="00C3483E"/>
    <w:rsid w:val="00C3484C"/>
    <w:rsid w:val="00C35169"/>
    <w:rsid w:val="00C352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298"/>
    <w:rsid w:val="00C57D7E"/>
    <w:rsid w:val="00C6056C"/>
    <w:rsid w:val="00C611EE"/>
    <w:rsid w:val="00C612FA"/>
    <w:rsid w:val="00C61D85"/>
    <w:rsid w:val="00C6256F"/>
    <w:rsid w:val="00C6329E"/>
    <w:rsid w:val="00C63E1C"/>
    <w:rsid w:val="00C6467B"/>
    <w:rsid w:val="00C647D8"/>
    <w:rsid w:val="00C648B6"/>
    <w:rsid w:val="00C64BF0"/>
    <w:rsid w:val="00C66474"/>
    <w:rsid w:val="00C66A65"/>
    <w:rsid w:val="00C67E80"/>
    <w:rsid w:val="00C70672"/>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61F"/>
    <w:rsid w:val="00C85FFA"/>
    <w:rsid w:val="00C86048"/>
    <w:rsid w:val="00C864DC"/>
    <w:rsid w:val="00C916A4"/>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6D4F"/>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0C8C"/>
    <w:rsid w:val="00CD3548"/>
    <w:rsid w:val="00CD4190"/>
    <w:rsid w:val="00CD435C"/>
    <w:rsid w:val="00CD43C8"/>
    <w:rsid w:val="00CD4898"/>
    <w:rsid w:val="00CD57A9"/>
    <w:rsid w:val="00CE0D95"/>
    <w:rsid w:val="00CE1C61"/>
    <w:rsid w:val="00CE2264"/>
    <w:rsid w:val="00CE2E8C"/>
    <w:rsid w:val="00CE3A99"/>
    <w:rsid w:val="00CE4362"/>
    <w:rsid w:val="00CE47BE"/>
    <w:rsid w:val="00CE4D1D"/>
    <w:rsid w:val="00CE7B83"/>
    <w:rsid w:val="00CE7BF1"/>
    <w:rsid w:val="00CF0D0D"/>
    <w:rsid w:val="00CF12EE"/>
    <w:rsid w:val="00CF1653"/>
    <w:rsid w:val="00CF1742"/>
    <w:rsid w:val="00CF2191"/>
    <w:rsid w:val="00CF2304"/>
    <w:rsid w:val="00CF2915"/>
    <w:rsid w:val="00CF2B7F"/>
    <w:rsid w:val="00CF30C0"/>
    <w:rsid w:val="00CF34D0"/>
    <w:rsid w:val="00CF3B8F"/>
    <w:rsid w:val="00CF52E2"/>
    <w:rsid w:val="00CF5323"/>
    <w:rsid w:val="00D00401"/>
    <w:rsid w:val="00D0068C"/>
    <w:rsid w:val="00D007CB"/>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17E7D"/>
    <w:rsid w:val="00D20DD6"/>
    <w:rsid w:val="00D219A5"/>
    <w:rsid w:val="00D21F8D"/>
    <w:rsid w:val="00D22464"/>
    <w:rsid w:val="00D2374B"/>
    <w:rsid w:val="00D23CDE"/>
    <w:rsid w:val="00D26E4A"/>
    <w:rsid w:val="00D26FCF"/>
    <w:rsid w:val="00D27B1C"/>
    <w:rsid w:val="00D27C21"/>
    <w:rsid w:val="00D30487"/>
    <w:rsid w:val="00D30909"/>
    <w:rsid w:val="00D30F7E"/>
    <w:rsid w:val="00D320A2"/>
    <w:rsid w:val="00D32414"/>
    <w:rsid w:val="00D326C7"/>
    <w:rsid w:val="00D32DD8"/>
    <w:rsid w:val="00D32F51"/>
    <w:rsid w:val="00D33205"/>
    <w:rsid w:val="00D3345B"/>
    <w:rsid w:val="00D33481"/>
    <w:rsid w:val="00D33F62"/>
    <w:rsid w:val="00D359EB"/>
    <w:rsid w:val="00D362DB"/>
    <w:rsid w:val="00D369F6"/>
    <w:rsid w:val="00D36D97"/>
    <w:rsid w:val="00D371A7"/>
    <w:rsid w:val="00D3754A"/>
    <w:rsid w:val="00D37A8C"/>
    <w:rsid w:val="00D411B6"/>
    <w:rsid w:val="00D41D03"/>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26A"/>
    <w:rsid w:val="00D7435F"/>
    <w:rsid w:val="00D74CCE"/>
    <w:rsid w:val="00D758CA"/>
    <w:rsid w:val="00D75BB8"/>
    <w:rsid w:val="00D75F27"/>
    <w:rsid w:val="00D76BBA"/>
    <w:rsid w:val="00D76D08"/>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2B9"/>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B31"/>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861"/>
    <w:rsid w:val="00DC6FB7"/>
    <w:rsid w:val="00DC6FEB"/>
    <w:rsid w:val="00DC769E"/>
    <w:rsid w:val="00DC7A3F"/>
    <w:rsid w:val="00DD03BB"/>
    <w:rsid w:val="00DD1AA0"/>
    <w:rsid w:val="00DD1CC5"/>
    <w:rsid w:val="00DD2498"/>
    <w:rsid w:val="00DD322C"/>
    <w:rsid w:val="00DD3E3D"/>
    <w:rsid w:val="00DD4F48"/>
    <w:rsid w:val="00DD50FE"/>
    <w:rsid w:val="00DD51F0"/>
    <w:rsid w:val="00DD56AA"/>
    <w:rsid w:val="00DD5CF9"/>
    <w:rsid w:val="00DD66E7"/>
    <w:rsid w:val="00DD6FDA"/>
    <w:rsid w:val="00DE1323"/>
    <w:rsid w:val="00DE134D"/>
    <w:rsid w:val="00DE1C00"/>
    <w:rsid w:val="00DE26E4"/>
    <w:rsid w:val="00DE3538"/>
    <w:rsid w:val="00DE3C28"/>
    <w:rsid w:val="00DE4085"/>
    <w:rsid w:val="00DE4459"/>
    <w:rsid w:val="00DE4674"/>
    <w:rsid w:val="00DE5B89"/>
    <w:rsid w:val="00DE65EA"/>
    <w:rsid w:val="00DE72F9"/>
    <w:rsid w:val="00DE7B31"/>
    <w:rsid w:val="00DE7F8F"/>
    <w:rsid w:val="00DF0AFE"/>
    <w:rsid w:val="00DF0FCF"/>
    <w:rsid w:val="00DF11C4"/>
    <w:rsid w:val="00DF1625"/>
    <w:rsid w:val="00DF19A1"/>
    <w:rsid w:val="00DF1E57"/>
    <w:rsid w:val="00DF2FE8"/>
    <w:rsid w:val="00DF2FEF"/>
    <w:rsid w:val="00DF5182"/>
    <w:rsid w:val="00DF68A6"/>
    <w:rsid w:val="00DF6A47"/>
    <w:rsid w:val="00DF766D"/>
    <w:rsid w:val="00E01503"/>
    <w:rsid w:val="00E01B17"/>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3FB"/>
    <w:rsid w:val="00E17B5D"/>
    <w:rsid w:val="00E20011"/>
    <w:rsid w:val="00E2073B"/>
    <w:rsid w:val="00E207EB"/>
    <w:rsid w:val="00E20B3E"/>
    <w:rsid w:val="00E20E95"/>
    <w:rsid w:val="00E210FA"/>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0EA1"/>
    <w:rsid w:val="00E31A0F"/>
    <w:rsid w:val="00E326DD"/>
    <w:rsid w:val="00E327B8"/>
    <w:rsid w:val="00E329A7"/>
    <w:rsid w:val="00E32FEC"/>
    <w:rsid w:val="00E34189"/>
    <w:rsid w:val="00E3426D"/>
    <w:rsid w:val="00E362AF"/>
    <w:rsid w:val="00E36717"/>
    <w:rsid w:val="00E369AC"/>
    <w:rsid w:val="00E36A86"/>
    <w:rsid w:val="00E36F9C"/>
    <w:rsid w:val="00E3792C"/>
    <w:rsid w:val="00E410D5"/>
    <w:rsid w:val="00E41156"/>
    <w:rsid w:val="00E41620"/>
    <w:rsid w:val="00E4239E"/>
    <w:rsid w:val="00E42584"/>
    <w:rsid w:val="00E42FEB"/>
    <w:rsid w:val="00E430BF"/>
    <w:rsid w:val="00E43CEB"/>
    <w:rsid w:val="00E43F6D"/>
    <w:rsid w:val="00E449ED"/>
    <w:rsid w:val="00E44D86"/>
    <w:rsid w:val="00E45007"/>
    <w:rsid w:val="00E45ACA"/>
    <w:rsid w:val="00E45C7F"/>
    <w:rsid w:val="00E46422"/>
    <w:rsid w:val="00E46DBA"/>
    <w:rsid w:val="00E51117"/>
    <w:rsid w:val="00E51869"/>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0D9"/>
    <w:rsid w:val="00E81D32"/>
    <w:rsid w:val="00E8338B"/>
    <w:rsid w:val="00E84171"/>
    <w:rsid w:val="00E84181"/>
    <w:rsid w:val="00E84ECF"/>
    <w:rsid w:val="00E85340"/>
    <w:rsid w:val="00E85A49"/>
    <w:rsid w:val="00E90E72"/>
    <w:rsid w:val="00E90FD0"/>
    <w:rsid w:val="00E9208C"/>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2700"/>
    <w:rsid w:val="00EA3E33"/>
    <w:rsid w:val="00EA3FD0"/>
    <w:rsid w:val="00EA40DF"/>
    <w:rsid w:val="00EA4670"/>
    <w:rsid w:val="00EA58C8"/>
    <w:rsid w:val="00EA625E"/>
    <w:rsid w:val="00EA68B2"/>
    <w:rsid w:val="00EA7474"/>
    <w:rsid w:val="00EA7727"/>
    <w:rsid w:val="00EA7FA5"/>
    <w:rsid w:val="00EB07BB"/>
    <w:rsid w:val="00EB0B3D"/>
    <w:rsid w:val="00EB0E79"/>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553"/>
    <w:rsid w:val="00ED36CA"/>
    <w:rsid w:val="00ED45E9"/>
    <w:rsid w:val="00ED4C1D"/>
    <w:rsid w:val="00ED5C1C"/>
    <w:rsid w:val="00ED6836"/>
    <w:rsid w:val="00EE0172"/>
    <w:rsid w:val="00EE09A4"/>
    <w:rsid w:val="00EE0EB3"/>
    <w:rsid w:val="00EE0EF1"/>
    <w:rsid w:val="00EE11C5"/>
    <w:rsid w:val="00EE2663"/>
    <w:rsid w:val="00EE38D8"/>
    <w:rsid w:val="00EE55F5"/>
    <w:rsid w:val="00EE5855"/>
    <w:rsid w:val="00EE5A09"/>
    <w:rsid w:val="00EE7019"/>
    <w:rsid w:val="00EE733C"/>
    <w:rsid w:val="00EE73A8"/>
    <w:rsid w:val="00EE7A99"/>
    <w:rsid w:val="00EF0AAD"/>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15A"/>
    <w:rsid w:val="00F154A2"/>
    <w:rsid w:val="00F15F72"/>
    <w:rsid w:val="00F16EF4"/>
    <w:rsid w:val="00F1738A"/>
    <w:rsid w:val="00F20B78"/>
    <w:rsid w:val="00F20CF5"/>
    <w:rsid w:val="00F20DA5"/>
    <w:rsid w:val="00F213D0"/>
    <w:rsid w:val="00F21C25"/>
    <w:rsid w:val="00F21F1F"/>
    <w:rsid w:val="00F23100"/>
    <w:rsid w:val="00F235B0"/>
    <w:rsid w:val="00F23A51"/>
    <w:rsid w:val="00F242D7"/>
    <w:rsid w:val="00F24327"/>
    <w:rsid w:val="00F2482E"/>
    <w:rsid w:val="00F24A51"/>
    <w:rsid w:val="00F24E9E"/>
    <w:rsid w:val="00F25776"/>
    <w:rsid w:val="00F25B39"/>
    <w:rsid w:val="00F26162"/>
    <w:rsid w:val="00F263B3"/>
    <w:rsid w:val="00F27411"/>
    <w:rsid w:val="00F274FE"/>
    <w:rsid w:val="00F2770D"/>
    <w:rsid w:val="00F27778"/>
    <w:rsid w:val="00F339E3"/>
    <w:rsid w:val="00F35EDA"/>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0379"/>
    <w:rsid w:val="00F51B3A"/>
    <w:rsid w:val="00F53525"/>
    <w:rsid w:val="00F538FE"/>
    <w:rsid w:val="00F546F2"/>
    <w:rsid w:val="00F5526F"/>
    <w:rsid w:val="00F55654"/>
    <w:rsid w:val="00F556B0"/>
    <w:rsid w:val="00F55A33"/>
    <w:rsid w:val="00F562EA"/>
    <w:rsid w:val="00F5653D"/>
    <w:rsid w:val="00F60675"/>
    <w:rsid w:val="00F60719"/>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A6"/>
    <w:rsid w:val="00F743B3"/>
    <w:rsid w:val="00F7451F"/>
    <w:rsid w:val="00F7467F"/>
    <w:rsid w:val="00F74984"/>
    <w:rsid w:val="00F7548C"/>
    <w:rsid w:val="00F7609B"/>
    <w:rsid w:val="00F76E9F"/>
    <w:rsid w:val="00F8049A"/>
    <w:rsid w:val="00F80EB5"/>
    <w:rsid w:val="00F825AC"/>
    <w:rsid w:val="00F82623"/>
    <w:rsid w:val="00F839B3"/>
    <w:rsid w:val="00F83B76"/>
    <w:rsid w:val="00F8462A"/>
    <w:rsid w:val="00F84B2C"/>
    <w:rsid w:val="00F854AB"/>
    <w:rsid w:val="00F85DFC"/>
    <w:rsid w:val="00F85F62"/>
    <w:rsid w:val="00F86162"/>
    <w:rsid w:val="00F86C2B"/>
    <w:rsid w:val="00F86ED5"/>
    <w:rsid w:val="00F87017"/>
    <w:rsid w:val="00F871C2"/>
    <w:rsid w:val="00F87473"/>
    <w:rsid w:val="00F914CF"/>
    <w:rsid w:val="00F930CD"/>
    <w:rsid w:val="00F932ED"/>
    <w:rsid w:val="00F9448B"/>
    <w:rsid w:val="00F954E8"/>
    <w:rsid w:val="00F96621"/>
    <w:rsid w:val="00F97D3E"/>
    <w:rsid w:val="00FA0292"/>
    <w:rsid w:val="00FA0498"/>
    <w:rsid w:val="00FA0E41"/>
    <w:rsid w:val="00FA2078"/>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4B1D"/>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2B8C"/>
    <w:rsid w:val="00FD4DA5"/>
    <w:rsid w:val="00FD4DBF"/>
    <w:rsid w:val="00FD4E86"/>
    <w:rsid w:val="00FD57B8"/>
    <w:rsid w:val="00FD5AB8"/>
    <w:rsid w:val="00FD6095"/>
    <w:rsid w:val="00FD615B"/>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A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A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4669165">
      <w:bodyDiv w:val="1"/>
      <w:marLeft w:val="0"/>
      <w:marRight w:val="0"/>
      <w:marTop w:val="0"/>
      <w:marBottom w:val="0"/>
      <w:divBdr>
        <w:top w:val="none" w:sz="0" w:space="0" w:color="auto"/>
        <w:left w:val="none" w:sz="0" w:space="0" w:color="auto"/>
        <w:bottom w:val="none" w:sz="0" w:space="0" w:color="auto"/>
        <w:right w:val="none" w:sz="0" w:space="0" w:color="auto"/>
      </w:divBdr>
    </w:div>
    <w:div w:id="94255855">
      <w:bodyDiv w:val="1"/>
      <w:marLeft w:val="0"/>
      <w:marRight w:val="0"/>
      <w:marTop w:val="0"/>
      <w:marBottom w:val="0"/>
      <w:divBdr>
        <w:top w:val="none" w:sz="0" w:space="0" w:color="auto"/>
        <w:left w:val="none" w:sz="0" w:space="0" w:color="auto"/>
        <w:bottom w:val="none" w:sz="0" w:space="0" w:color="auto"/>
        <w:right w:val="none" w:sz="0" w:space="0" w:color="auto"/>
      </w:divBdr>
    </w:div>
    <w:div w:id="142162641">
      <w:bodyDiv w:val="1"/>
      <w:marLeft w:val="0"/>
      <w:marRight w:val="0"/>
      <w:marTop w:val="0"/>
      <w:marBottom w:val="0"/>
      <w:divBdr>
        <w:top w:val="none" w:sz="0" w:space="0" w:color="auto"/>
        <w:left w:val="none" w:sz="0" w:space="0" w:color="auto"/>
        <w:bottom w:val="none" w:sz="0" w:space="0" w:color="auto"/>
        <w:right w:val="none" w:sz="0" w:space="0" w:color="auto"/>
      </w:divBdr>
    </w:div>
    <w:div w:id="161939559">
      <w:bodyDiv w:val="1"/>
      <w:marLeft w:val="0"/>
      <w:marRight w:val="0"/>
      <w:marTop w:val="0"/>
      <w:marBottom w:val="0"/>
      <w:divBdr>
        <w:top w:val="none" w:sz="0" w:space="0" w:color="auto"/>
        <w:left w:val="none" w:sz="0" w:space="0" w:color="auto"/>
        <w:bottom w:val="none" w:sz="0" w:space="0" w:color="auto"/>
        <w:right w:val="none" w:sz="0" w:space="0" w:color="auto"/>
      </w:divBdr>
    </w:div>
    <w:div w:id="194467576">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18253492">
      <w:bodyDiv w:val="1"/>
      <w:marLeft w:val="0"/>
      <w:marRight w:val="0"/>
      <w:marTop w:val="0"/>
      <w:marBottom w:val="0"/>
      <w:divBdr>
        <w:top w:val="none" w:sz="0" w:space="0" w:color="auto"/>
        <w:left w:val="none" w:sz="0" w:space="0" w:color="auto"/>
        <w:bottom w:val="none" w:sz="0" w:space="0" w:color="auto"/>
        <w:right w:val="none" w:sz="0" w:space="0" w:color="auto"/>
      </w:divBdr>
    </w:div>
    <w:div w:id="2454640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843963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08769450">
      <w:bodyDiv w:val="1"/>
      <w:marLeft w:val="0"/>
      <w:marRight w:val="0"/>
      <w:marTop w:val="0"/>
      <w:marBottom w:val="0"/>
      <w:divBdr>
        <w:top w:val="none" w:sz="0" w:space="0" w:color="auto"/>
        <w:left w:val="none" w:sz="0" w:space="0" w:color="auto"/>
        <w:bottom w:val="none" w:sz="0" w:space="0" w:color="auto"/>
        <w:right w:val="none" w:sz="0" w:space="0" w:color="auto"/>
      </w:divBdr>
    </w:div>
    <w:div w:id="46061302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8693009">
      <w:bodyDiv w:val="1"/>
      <w:marLeft w:val="0"/>
      <w:marRight w:val="0"/>
      <w:marTop w:val="0"/>
      <w:marBottom w:val="0"/>
      <w:divBdr>
        <w:top w:val="none" w:sz="0" w:space="0" w:color="auto"/>
        <w:left w:val="none" w:sz="0" w:space="0" w:color="auto"/>
        <w:bottom w:val="none" w:sz="0" w:space="0" w:color="auto"/>
        <w:right w:val="none" w:sz="0" w:space="0" w:color="auto"/>
      </w:divBdr>
    </w:div>
    <w:div w:id="656763285">
      <w:bodyDiv w:val="1"/>
      <w:marLeft w:val="0"/>
      <w:marRight w:val="0"/>
      <w:marTop w:val="0"/>
      <w:marBottom w:val="0"/>
      <w:divBdr>
        <w:top w:val="none" w:sz="0" w:space="0" w:color="auto"/>
        <w:left w:val="none" w:sz="0" w:space="0" w:color="auto"/>
        <w:bottom w:val="none" w:sz="0" w:space="0" w:color="auto"/>
        <w:right w:val="none" w:sz="0" w:space="0" w:color="auto"/>
      </w:divBdr>
    </w:div>
    <w:div w:id="676494555">
      <w:bodyDiv w:val="1"/>
      <w:marLeft w:val="0"/>
      <w:marRight w:val="0"/>
      <w:marTop w:val="0"/>
      <w:marBottom w:val="0"/>
      <w:divBdr>
        <w:top w:val="none" w:sz="0" w:space="0" w:color="auto"/>
        <w:left w:val="none" w:sz="0" w:space="0" w:color="auto"/>
        <w:bottom w:val="none" w:sz="0" w:space="0" w:color="auto"/>
        <w:right w:val="none" w:sz="0" w:space="0" w:color="auto"/>
      </w:divBdr>
    </w:div>
    <w:div w:id="97552735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69091025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52437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3926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5864D-3202-415F-8750-CF5BF8B83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2018</TotalTime>
  <Pages>73</Pages>
  <Words>22336</Words>
  <Characters>127316</Characters>
  <Application>Microsoft Office Word</Application>
  <DocSecurity>0</DocSecurity>
  <Lines>1060</Lines>
  <Paragraphs>298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149354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dc:description/>
  <cp:lastModifiedBy>User</cp:lastModifiedBy>
  <cp:revision>33</cp:revision>
  <cp:lastPrinted>2024-10-25T10:58:00Z</cp:lastPrinted>
  <dcterms:created xsi:type="dcterms:W3CDTF">2024-02-09T09:09:00Z</dcterms:created>
  <dcterms:modified xsi:type="dcterms:W3CDTF">2025-03-03T07:27:00Z</dcterms:modified>
</cp:coreProperties>
</file>